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449762" w14:textId="77777777" w:rsidR="00BD10E4" w:rsidRDefault="00BD10E4" w:rsidP="00A85454">
      <w:pPr>
        <w:pStyle w:val="ConsPlusNormal"/>
        <w:ind w:left="5103" w:firstLine="0"/>
        <w:jc w:val="center"/>
        <w:outlineLvl w:val="0"/>
        <w:rPr>
          <w:rFonts w:ascii="Times New Roman" w:hAnsi="Times New Roman" w:cs="Times New Roman"/>
          <w:sz w:val="28"/>
          <w:szCs w:val="28"/>
        </w:rPr>
      </w:pPr>
      <w:r w:rsidRPr="005E4830">
        <w:rPr>
          <w:rFonts w:ascii="Times New Roman" w:hAnsi="Times New Roman" w:cs="Times New Roman"/>
          <w:caps/>
          <w:sz w:val="28"/>
          <w:szCs w:val="28"/>
        </w:rPr>
        <w:t>Приложение</w:t>
      </w:r>
    </w:p>
    <w:p w14:paraId="04704400" w14:textId="77777777" w:rsidR="00A85454" w:rsidRDefault="00A85454" w:rsidP="00773D83">
      <w:pPr>
        <w:pStyle w:val="ConsPlusNormal"/>
        <w:ind w:left="5245" w:firstLine="0"/>
        <w:jc w:val="center"/>
        <w:rPr>
          <w:rFonts w:ascii="Times New Roman" w:hAnsi="Times New Roman" w:cs="Times New Roman"/>
          <w:sz w:val="28"/>
          <w:szCs w:val="28"/>
        </w:rPr>
      </w:pPr>
    </w:p>
    <w:p w14:paraId="61ED6CB8" w14:textId="77777777" w:rsidR="00126F57" w:rsidRDefault="00126F57" w:rsidP="00773D83">
      <w:pPr>
        <w:pStyle w:val="ConsPlusNormal"/>
        <w:ind w:left="5245" w:firstLine="0"/>
        <w:jc w:val="center"/>
        <w:rPr>
          <w:rFonts w:ascii="Times New Roman" w:hAnsi="Times New Roman" w:cs="Times New Roman"/>
          <w:sz w:val="28"/>
          <w:szCs w:val="28"/>
        </w:rPr>
      </w:pPr>
      <w:r>
        <w:rPr>
          <w:rFonts w:ascii="Times New Roman" w:hAnsi="Times New Roman" w:cs="Times New Roman"/>
          <w:sz w:val="28"/>
          <w:szCs w:val="28"/>
        </w:rPr>
        <w:t>УТВЕРЖДЕНЫ</w:t>
      </w:r>
    </w:p>
    <w:p w14:paraId="6C70BBF0" w14:textId="77777777" w:rsidR="00BD10E4" w:rsidRPr="0001485B" w:rsidRDefault="00941A68" w:rsidP="00A85454">
      <w:pPr>
        <w:pStyle w:val="ConsPlusNormal"/>
        <w:ind w:left="5103" w:firstLine="0"/>
        <w:jc w:val="center"/>
        <w:rPr>
          <w:rFonts w:ascii="Times New Roman" w:hAnsi="Times New Roman" w:cs="Times New Roman"/>
          <w:sz w:val="28"/>
          <w:szCs w:val="28"/>
        </w:rPr>
      </w:pPr>
      <w:r>
        <w:rPr>
          <w:rFonts w:ascii="Times New Roman" w:hAnsi="Times New Roman" w:cs="Times New Roman"/>
          <w:sz w:val="28"/>
          <w:szCs w:val="28"/>
        </w:rPr>
        <w:t>п</w:t>
      </w:r>
      <w:r w:rsidR="00A85454">
        <w:rPr>
          <w:rFonts w:ascii="Times New Roman" w:hAnsi="Times New Roman" w:cs="Times New Roman"/>
          <w:sz w:val="28"/>
          <w:szCs w:val="28"/>
        </w:rPr>
        <w:t>остановлени</w:t>
      </w:r>
      <w:r w:rsidR="00126F57">
        <w:rPr>
          <w:rFonts w:ascii="Times New Roman" w:hAnsi="Times New Roman" w:cs="Times New Roman"/>
          <w:sz w:val="28"/>
          <w:szCs w:val="28"/>
        </w:rPr>
        <w:t>ем</w:t>
      </w:r>
      <w:r>
        <w:rPr>
          <w:rFonts w:ascii="Times New Roman" w:hAnsi="Times New Roman" w:cs="Times New Roman"/>
          <w:sz w:val="28"/>
          <w:szCs w:val="28"/>
        </w:rPr>
        <w:t xml:space="preserve"> </w:t>
      </w:r>
      <w:r w:rsidR="00BD10E4" w:rsidRPr="0001485B">
        <w:rPr>
          <w:rFonts w:ascii="Times New Roman" w:hAnsi="Times New Roman" w:cs="Times New Roman"/>
          <w:sz w:val="28"/>
          <w:szCs w:val="28"/>
        </w:rPr>
        <w:t>администрации</w:t>
      </w:r>
      <w:r w:rsidR="00294B78">
        <w:rPr>
          <w:rFonts w:ascii="Times New Roman" w:hAnsi="Times New Roman" w:cs="Times New Roman"/>
          <w:sz w:val="28"/>
          <w:szCs w:val="28"/>
        </w:rPr>
        <w:br/>
        <w:t>муниципального образования</w:t>
      </w:r>
      <w:r w:rsidR="00294B78">
        <w:rPr>
          <w:rFonts w:ascii="Times New Roman" w:hAnsi="Times New Roman" w:cs="Times New Roman"/>
          <w:sz w:val="28"/>
          <w:szCs w:val="28"/>
        </w:rPr>
        <w:br/>
      </w:r>
      <w:r w:rsidR="00BD10E4">
        <w:rPr>
          <w:rFonts w:ascii="Times New Roman" w:hAnsi="Times New Roman" w:cs="Times New Roman"/>
          <w:sz w:val="28"/>
          <w:szCs w:val="28"/>
        </w:rPr>
        <w:t>Брюховецкий район</w:t>
      </w:r>
    </w:p>
    <w:p w14:paraId="3BE6D203" w14:textId="77777777" w:rsidR="00BD10E4" w:rsidRPr="0001485B" w:rsidRDefault="00BD10E4" w:rsidP="00A85454">
      <w:pPr>
        <w:pStyle w:val="ConsPlusNormal"/>
        <w:ind w:left="5103" w:firstLine="0"/>
        <w:jc w:val="center"/>
        <w:rPr>
          <w:rFonts w:ascii="Times New Roman" w:hAnsi="Times New Roman" w:cs="Times New Roman"/>
          <w:sz w:val="28"/>
          <w:szCs w:val="28"/>
        </w:rPr>
      </w:pPr>
      <w:r w:rsidRPr="0001485B">
        <w:rPr>
          <w:rFonts w:ascii="Times New Roman" w:hAnsi="Times New Roman" w:cs="Times New Roman"/>
          <w:sz w:val="28"/>
          <w:szCs w:val="28"/>
        </w:rPr>
        <w:t xml:space="preserve">от </w:t>
      </w:r>
      <w:r>
        <w:rPr>
          <w:rFonts w:ascii="Times New Roman" w:hAnsi="Times New Roman" w:cs="Times New Roman"/>
          <w:sz w:val="28"/>
          <w:szCs w:val="28"/>
        </w:rPr>
        <w:t>_____________№_______</w:t>
      </w:r>
    </w:p>
    <w:p w14:paraId="21137F41" w14:textId="77777777" w:rsidR="00BD10E4" w:rsidRDefault="00BD10E4" w:rsidP="00BD10E4">
      <w:pPr>
        <w:ind w:left="6379"/>
        <w:rPr>
          <w:bCs/>
        </w:rPr>
      </w:pPr>
    </w:p>
    <w:p w14:paraId="0405A301" w14:textId="77777777" w:rsidR="002B5FDB" w:rsidRDefault="002B5FDB" w:rsidP="00BD10E4">
      <w:pPr>
        <w:pStyle w:val="a3"/>
        <w:tabs>
          <w:tab w:val="left" w:pos="6346"/>
        </w:tabs>
        <w:suppressAutoHyphens/>
        <w:spacing w:line="240" w:lineRule="auto"/>
        <w:jc w:val="left"/>
        <w:rPr>
          <w:sz w:val="26"/>
          <w:szCs w:val="26"/>
        </w:rPr>
      </w:pPr>
    </w:p>
    <w:p w14:paraId="674B0E4A" w14:textId="77777777" w:rsidR="00DD210E" w:rsidRPr="00740CB4" w:rsidRDefault="00DD210E" w:rsidP="00BD10E4">
      <w:pPr>
        <w:pStyle w:val="a3"/>
        <w:tabs>
          <w:tab w:val="left" w:pos="6346"/>
        </w:tabs>
        <w:suppressAutoHyphens/>
        <w:spacing w:line="240" w:lineRule="auto"/>
        <w:jc w:val="left"/>
        <w:rPr>
          <w:sz w:val="26"/>
          <w:szCs w:val="26"/>
        </w:rPr>
      </w:pPr>
    </w:p>
    <w:p w14:paraId="45701E2D" w14:textId="77777777" w:rsidR="00773D83" w:rsidRDefault="00773D83" w:rsidP="00773D83">
      <w:pPr>
        <w:pStyle w:val="a3"/>
        <w:suppressAutoHyphens/>
        <w:spacing w:line="240" w:lineRule="auto"/>
        <w:ind w:left="567" w:right="1134"/>
        <w:rPr>
          <w:szCs w:val="28"/>
        </w:rPr>
      </w:pPr>
      <w:r>
        <w:rPr>
          <w:szCs w:val="28"/>
        </w:rPr>
        <w:t xml:space="preserve">ИЗМЕНЕНИЯ, </w:t>
      </w:r>
    </w:p>
    <w:p w14:paraId="79427066" w14:textId="77777777" w:rsidR="002A4DB0" w:rsidRPr="00773D83" w:rsidRDefault="00773D83" w:rsidP="00773D83">
      <w:pPr>
        <w:pStyle w:val="a3"/>
        <w:suppressAutoHyphens/>
        <w:spacing w:line="240" w:lineRule="auto"/>
        <w:ind w:left="567" w:right="1134"/>
        <w:rPr>
          <w:szCs w:val="28"/>
        </w:rPr>
      </w:pPr>
      <w:r w:rsidRPr="00773D83">
        <w:rPr>
          <w:szCs w:val="28"/>
        </w:rPr>
        <w:t>вносимые в</w:t>
      </w:r>
      <w:r>
        <w:rPr>
          <w:szCs w:val="28"/>
        </w:rPr>
        <w:t xml:space="preserve"> </w:t>
      </w:r>
      <w:r w:rsidRPr="00773D83">
        <w:rPr>
          <w:szCs w:val="28"/>
        </w:rPr>
        <w:t>постановление администрации муниципального образования Брюховецки</w:t>
      </w:r>
      <w:r>
        <w:rPr>
          <w:szCs w:val="28"/>
        </w:rPr>
        <w:t xml:space="preserve">й район от </w:t>
      </w:r>
      <w:r w:rsidR="0061722F">
        <w:rPr>
          <w:szCs w:val="28"/>
        </w:rPr>
        <w:t>3 октября 2017 года</w:t>
      </w:r>
      <w:r w:rsidR="0061722F">
        <w:rPr>
          <w:szCs w:val="28"/>
        </w:rPr>
        <w:br/>
      </w:r>
      <w:r w:rsidR="0061722F" w:rsidRPr="0061722F">
        <w:rPr>
          <w:szCs w:val="28"/>
        </w:rPr>
        <w:t>№ 1220 «Об утверждении административного регламента предоставления муниципальной услуги «Постановка граждан, имеющих трех и более детей, на учет в качестве лиц, имеющих право на предоставление им земельных участков в аренду в целях индивидуального жилищного строительства или для ведения личного подсобного хозяйства</w:t>
      </w:r>
      <w:r w:rsidRPr="00773D83">
        <w:rPr>
          <w:szCs w:val="28"/>
        </w:rPr>
        <w:t>»</w:t>
      </w:r>
    </w:p>
    <w:p w14:paraId="04DEE0E9" w14:textId="77777777" w:rsidR="00251877" w:rsidRDefault="00251877" w:rsidP="009B5577">
      <w:pPr>
        <w:widowControl w:val="0"/>
        <w:autoSpaceDE w:val="0"/>
        <w:autoSpaceDN w:val="0"/>
        <w:adjustRightInd w:val="0"/>
        <w:spacing w:after="0" w:line="240" w:lineRule="auto"/>
        <w:jc w:val="both"/>
        <w:rPr>
          <w:rFonts w:ascii="Times New Roman" w:hAnsi="Times New Roman" w:cs="Times New Roman"/>
          <w:sz w:val="28"/>
          <w:szCs w:val="28"/>
        </w:rPr>
      </w:pPr>
      <w:bookmarkStart w:id="0" w:name="Par37"/>
      <w:bookmarkEnd w:id="0"/>
    </w:p>
    <w:p w14:paraId="7566F4D4" w14:textId="77777777" w:rsidR="00A31C83" w:rsidDel="00EA6C1E" w:rsidRDefault="00A31C83">
      <w:pPr>
        <w:widowControl w:val="0"/>
        <w:autoSpaceDE w:val="0"/>
        <w:autoSpaceDN w:val="0"/>
        <w:adjustRightInd w:val="0"/>
        <w:spacing w:after="0" w:line="240" w:lineRule="auto"/>
        <w:jc w:val="both"/>
        <w:outlineLvl w:val="2"/>
        <w:rPr>
          <w:del w:id="1" w:author="Наталья Б. Еременко" w:date="2018-04-30T15:32:00Z"/>
          <w:rFonts w:ascii="Times New Roman" w:hAnsi="Times New Roman" w:cs="Times New Roman"/>
          <w:sz w:val="28"/>
          <w:szCs w:val="28"/>
        </w:rPr>
        <w:pPrChange w:id="2" w:author="Наталья Б. Еременко" w:date="2018-04-30T15:32:00Z">
          <w:pPr>
            <w:widowControl w:val="0"/>
            <w:autoSpaceDE w:val="0"/>
            <w:autoSpaceDN w:val="0"/>
            <w:adjustRightInd w:val="0"/>
            <w:spacing w:after="0" w:line="240" w:lineRule="auto"/>
            <w:ind w:firstLine="709"/>
            <w:jc w:val="both"/>
            <w:outlineLvl w:val="2"/>
          </w:pPr>
        </w:pPrChange>
      </w:pPr>
    </w:p>
    <w:p w14:paraId="6CACEA57" w14:textId="77777777" w:rsidR="00EA6C1E" w:rsidRDefault="00EA6C1E" w:rsidP="009B5577">
      <w:pPr>
        <w:widowControl w:val="0"/>
        <w:autoSpaceDE w:val="0"/>
        <w:autoSpaceDN w:val="0"/>
        <w:adjustRightInd w:val="0"/>
        <w:spacing w:after="0" w:line="240" w:lineRule="auto"/>
        <w:jc w:val="both"/>
        <w:rPr>
          <w:ins w:id="3" w:author="Наталья Б. Еременко" w:date="2018-05-21T11:18:00Z"/>
          <w:rFonts w:ascii="Times New Roman" w:hAnsi="Times New Roman" w:cs="Times New Roman"/>
          <w:sz w:val="28"/>
          <w:szCs w:val="28"/>
        </w:rPr>
      </w:pPr>
    </w:p>
    <w:p w14:paraId="09CB4CF9" w14:textId="77777777" w:rsidR="0061419C" w:rsidRPr="00AE633B" w:rsidRDefault="0061419C">
      <w:pPr>
        <w:widowControl w:val="0"/>
        <w:autoSpaceDE w:val="0"/>
        <w:autoSpaceDN w:val="0"/>
        <w:adjustRightInd w:val="0"/>
        <w:spacing w:after="0" w:line="240" w:lineRule="auto"/>
        <w:jc w:val="both"/>
        <w:outlineLvl w:val="2"/>
        <w:rPr>
          <w:rFonts w:ascii="Times New Roman" w:hAnsi="Times New Roman" w:cs="Times New Roman"/>
          <w:sz w:val="28"/>
          <w:szCs w:val="28"/>
        </w:rPr>
        <w:pPrChange w:id="4" w:author="Наталья Б. Еременко" w:date="2018-04-30T15:32:00Z">
          <w:pPr>
            <w:widowControl w:val="0"/>
            <w:autoSpaceDE w:val="0"/>
            <w:autoSpaceDN w:val="0"/>
            <w:adjustRightInd w:val="0"/>
            <w:spacing w:after="0" w:line="240" w:lineRule="auto"/>
            <w:ind w:firstLine="709"/>
            <w:jc w:val="both"/>
            <w:outlineLvl w:val="2"/>
          </w:pPr>
        </w:pPrChange>
      </w:pPr>
    </w:p>
    <w:p w14:paraId="54FF2CFB" w14:textId="40A6ED89" w:rsidR="002C7AA2" w:rsidRPr="002C7AA2" w:rsidRDefault="002C7AA2">
      <w:pPr>
        <w:spacing w:after="0" w:line="240" w:lineRule="auto"/>
        <w:ind w:firstLine="709"/>
        <w:jc w:val="both"/>
        <w:rPr>
          <w:ins w:id="5" w:author="Наталья Б. Еременко" w:date="2018-05-21T10:43:00Z"/>
          <w:rFonts w:ascii="Times New Roman" w:hAnsi="Times New Roman" w:cs="Times New Roman"/>
          <w:sz w:val="28"/>
          <w:szCs w:val="28"/>
          <w:rPrChange w:id="6" w:author="Наталья Б. Еременко" w:date="2018-05-21T10:44:00Z">
            <w:rPr>
              <w:ins w:id="7" w:author="Наталья Б. Еременко" w:date="2018-05-21T10:43:00Z"/>
            </w:rPr>
          </w:rPrChange>
        </w:rPr>
        <w:pPrChange w:id="8" w:author="Наталья Б. Еременко" w:date="2018-05-21T10:44:00Z">
          <w:pPr>
            <w:spacing w:after="0" w:line="240" w:lineRule="auto"/>
            <w:ind w:firstLine="708"/>
            <w:jc w:val="both"/>
          </w:pPr>
        </w:pPrChange>
      </w:pPr>
      <w:ins w:id="9" w:author="Наталья Б. Еременко" w:date="2018-05-21T10:44:00Z">
        <w:r>
          <w:rPr>
            <w:rFonts w:ascii="Times New Roman" w:hAnsi="Times New Roman" w:cs="Times New Roman"/>
            <w:sz w:val="28"/>
            <w:szCs w:val="28"/>
          </w:rPr>
          <w:t xml:space="preserve">1. </w:t>
        </w:r>
      </w:ins>
      <w:del w:id="10" w:author="Наталья Б. Еременко" w:date="2018-05-21T10:43:00Z">
        <w:r w:rsidR="00AE633B" w:rsidRPr="002C7AA2" w:rsidDel="002C7AA2">
          <w:rPr>
            <w:rFonts w:ascii="Times New Roman" w:hAnsi="Times New Roman" w:cs="Times New Roman"/>
            <w:sz w:val="28"/>
            <w:szCs w:val="28"/>
            <w:rPrChange w:id="11" w:author="Наталья Б. Еременко" w:date="2018-05-21T10:44:00Z">
              <w:rPr/>
            </w:rPrChange>
          </w:rPr>
          <w:delText>1.</w:delText>
        </w:r>
      </w:del>
      <w:ins w:id="12" w:author="Наталья Б. Еременко" w:date="2018-05-21T10:43:00Z">
        <w:r w:rsidRPr="002C7AA2">
          <w:rPr>
            <w:rFonts w:ascii="Times New Roman" w:hAnsi="Times New Roman" w:cs="Times New Roman"/>
            <w:sz w:val="28"/>
            <w:szCs w:val="28"/>
            <w:rPrChange w:id="13" w:author="Наталья Б. Еременко" w:date="2018-05-21T10:44:00Z">
              <w:rPr/>
            </w:rPrChange>
          </w:rPr>
          <w:t>Внести в приложение к постановлению администрации</w:t>
        </w:r>
      </w:ins>
      <w:ins w:id="14" w:author="Наталья Б. Еременко" w:date="2018-05-21T10:44:00Z">
        <w:r>
          <w:rPr>
            <w:rFonts w:ascii="Times New Roman" w:hAnsi="Times New Roman" w:cs="Times New Roman"/>
            <w:sz w:val="28"/>
            <w:szCs w:val="28"/>
          </w:rPr>
          <w:t xml:space="preserve"> </w:t>
        </w:r>
        <w:r w:rsidRPr="002C7AA2">
          <w:rPr>
            <w:rFonts w:ascii="Times New Roman" w:hAnsi="Times New Roman" w:cs="Times New Roman"/>
            <w:sz w:val="28"/>
            <w:szCs w:val="28"/>
          </w:rPr>
          <w:t>муниципального образования Брюховецкий район от 3 октября 2017 года</w:t>
        </w:r>
        <w:r>
          <w:rPr>
            <w:rFonts w:ascii="Times New Roman" w:hAnsi="Times New Roman" w:cs="Times New Roman"/>
            <w:sz w:val="28"/>
            <w:szCs w:val="28"/>
          </w:rPr>
          <w:t xml:space="preserve"> </w:t>
        </w:r>
        <w:r w:rsidRPr="002C7AA2">
          <w:rPr>
            <w:rFonts w:ascii="Times New Roman" w:hAnsi="Times New Roman" w:cs="Times New Roman"/>
            <w:sz w:val="28"/>
            <w:szCs w:val="28"/>
          </w:rPr>
          <w:t>№ 1220 «Об утверждении административного регламента предоставления муниципальной услуги «Постановка граждан, имеющих трех и более детей, на учет в качестве лиц, имеющих право на предоставление им земельных участков в аренду в целях индивидуального жилищного строительства или для ведения личного подсобного хозяйства»</w:t>
        </w:r>
        <w:r>
          <w:rPr>
            <w:rFonts w:ascii="Times New Roman" w:hAnsi="Times New Roman" w:cs="Times New Roman"/>
            <w:sz w:val="28"/>
            <w:szCs w:val="28"/>
          </w:rPr>
          <w:t xml:space="preserve"> следующие изменения:</w:t>
        </w:r>
      </w:ins>
    </w:p>
    <w:p w14:paraId="60428C37" w14:textId="5DFF96CD" w:rsidR="00F54326" w:rsidDel="00313EBC" w:rsidRDefault="002C7AA2">
      <w:pPr>
        <w:spacing w:after="0" w:line="240" w:lineRule="auto"/>
        <w:ind w:firstLine="709"/>
        <w:jc w:val="both"/>
        <w:rPr>
          <w:ins w:id="15" w:author="Eremenko_NB" w:date="2018-05-20T21:41:00Z"/>
          <w:del w:id="16" w:author="Наталья Б. Еременко" w:date="2018-05-21T07:56:00Z"/>
          <w:rFonts w:ascii="Times New Roman" w:hAnsi="Times New Roman" w:cs="Times New Roman"/>
          <w:sz w:val="28"/>
          <w:szCs w:val="28"/>
        </w:rPr>
        <w:pPrChange w:id="17" w:author="Наталья Б. Еременко" w:date="2018-05-21T07:56:00Z">
          <w:pPr>
            <w:spacing w:after="0" w:line="240" w:lineRule="auto"/>
            <w:ind w:firstLine="708"/>
            <w:jc w:val="both"/>
          </w:pPr>
        </w:pPrChange>
      </w:pPr>
      <w:ins w:id="18" w:author="Наталья Б. Еременко" w:date="2018-05-21T10:45:00Z">
        <w:r>
          <w:rPr>
            <w:rFonts w:ascii="Times New Roman" w:hAnsi="Times New Roman" w:cs="Times New Roman"/>
            <w:sz w:val="28"/>
            <w:szCs w:val="28"/>
          </w:rPr>
          <w:t>1) в</w:t>
        </w:r>
      </w:ins>
      <w:del w:id="19" w:author="Наталья Б. Еременко" w:date="2018-05-21T10:45:00Z">
        <w:r w:rsidR="00AE633B" w:rsidRPr="00AE633B" w:rsidDel="002C7AA2">
          <w:rPr>
            <w:rFonts w:ascii="Times New Roman" w:hAnsi="Times New Roman" w:cs="Times New Roman"/>
            <w:sz w:val="28"/>
            <w:szCs w:val="28"/>
          </w:rPr>
          <w:delText xml:space="preserve"> </w:delText>
        </w:r>
        <w:r w:rsidR="00A23BC1" w:rsidDel="002C7AA2">
          <w:rPr>
            <w:rFonts w:ascii="Times New Roman" w:hAnsi="Times New Roman" w:cs="Times New Roman"/>
            <w:sz w:val="28"/>
            <w:szCs w:val="28"/>
          </w:rPr>
          <w:delText>В</w:delText>
        </w:r>
      </w:del>
      <w:ins w:id="20" w:author="Eremenko_NB" w:date="2018-05-20T21:40:00Z">
        <w:del w:id="21" w:author="Наталья Б. Еременко" w:date="2018-05-21T07:56:00Z">
          <w:r w:rsidR="00F54326" w:rsidDel="00313EBC">
            <w:rPr>
              <w:rFonts w:ascii="Times New Roman" w:hAnsi="Times New Roman" w:cs="Times New Roman"/>
              <w:sz w:val="28"/>
              <w:szCs w:val="28"/>
            </w:rPr>
            <w:delText>нести в приложение к постановлению</w:delText>
          </w:r>
        </w:del>
      </w:ins>
      <w:del w:id="22" w:author="Наталья Б. Еременко" w:date="2018-05-21T07:56:00Z">
        <w:r w:rsidR="00A23BC1" w:rsidDel="00313EBC">
          <w:rPr>
            <w:rFonts w:ascii="Times New Roman" w:hAnsi="Times New Roman" w:cs="Times New Roman"/>
            <w:sz w:val="28"/>
            <w:szCs w:val="28"/>
          </w:rPr>
          <w:delText xml:space="preserve"> </w:delText>
        </w:r>
      </w:del>
      <w:ins w:id="23" w:author="Eremenko_NB" w:date="2018-05-20T21:41:00Z">
        <w:del w:id="24" w:author="Наталья Б. Еременко" w:date="2018-05-21T07:56:00Z">
          <w:r w:rsidR="00F54326" w:rsidRPr="00F54326" w:rsidDel="00313EBC">
            <w:rPr>
              <w:rFonts w:ascii="Times New Roman" w:hAnsi="Times New Roman" w:cs="Times New Roman"/>
              <w:sz w:val="28"/>
              <w:szCs w:val="28"/>
            </w:rPr>
            <w:delText>администрации муниципального образования Брюховецк</w:delText>
          </w:r>
          <w:r w:rsidR="00F54326" w:rsidDel="00313EBC">
            <w:rPr>
              <w:rFonts w:ascii="Times New Roman" w:hAnsi="Times New Roman" w:cs="Times New Roman"/>
              <w:sz w:val="28"/>
              <w:szCs w:val="28"/>
            </w:rPr>
            <w:delText xml:space="preserve">ий район от 3 октября 2017 года </w:delText>
          </w:r>
          <w:r w:rsidR="00F54326" w:rsidRPr="00F54326" w:rsidDel="00313EBC">
            <w:rPr>
              <w:rFonts w:ascii="Times New Roman" w:hAnsi="Times New Roman" w:cs="Times New Roman"/>
              <w:sz w:val="28"/>
              <w:szCs w:val="28"/>
            </w:rPr>
            <w:delText>№ 1220 «Об утверждении административного регламента предоставления муниципальной услуги «Постановка граждан, имеющих трех и более детей, на учет в качестве лиц, имеющих право на предоставление им земельных участков в аренду в целях индивидуального жилищного строительства или для ведения личного подсобного хозяйства»</w:delText>
          </w:r>
          <w:r w:rsidR="00F54326" w:rsidDel="00313EBC">
            <w:rPr>
              <w:rFonts w:ascii="Times New Roman" w:hAnsi="Times New Roman" w:cs="Times New Roman"/>
              <w:sz w:val="28"/>
              <w:szCs w:val="28"/>
            </w:rPr>
            <w:delText xml:space="preserve"> </w:delText>
          </w:r>
        </w:del>
      </w:ins>
      <w:ins w:id="25" w:author="Eremenko_NB" w:date="2018-05-20T21:42:00Z">
        <w:del w:id="26" w:author="Наталья Б. Еременко" w:date="2018-05-21T07:56:00Z">
          <w:r w:rsidR="00F54326" w:rsidDel="00313EBC">
            <w:rPr>
              <w:rFonts w:ascii="Times New Roman" w:hAnsi="Times New Roman" w:cs="Times New Roman"/>
              <w:sz w:val="28"/>
              <w:szCs w:val="28"/>
            </w:rPr>
            <w:delText>следующие изменения:</w:delText>
          </w:r>
        </w:del>
      </w:ins>
    </w:p>
    <w:p w14:paraId="5754ABEC" w14:textId="35F99E40" w:rsidR="00B4224E" w:rsidRDefault="00F54326">
      <w:pPr>
        <w:spacing w:after="0" w:line="240" w:lineRule="auto"/>
        <w:ind w:firstLine="709"/>
        <w:jc w:val="both"/>
        <w:rPr>
          <w:rFonts w:ascii="Times New Roman" w:hAnsi="Times New Roman" w:cs="Times New Roman"/>
          <w:sz w:val="28"/>
          <w:szCs w:val="28"/>
        </w:rPr>
        <w:pPrChange w:id="27" w:author="Наталья Б. Еременко" w:date="2018-05-21T07:56:00Z">
          <w:pPr>
            <w:spacing w:after="0" w:line="240" w:lineRule="auto"/>
            <w:ind w:firstLine="708"/>
            <w:jc w:val="both"/>
          </w:pPr>
        </w:pPrChange>
      </w:pPr>
      <w:ins w:id="28" w:author="Eremenko_NB" w:date="2018-05-20T21:42:00Z">
        <w:del w:id="29" w:author="Наталья Б. Еременко" w:date="2018-05-21T07:56:00Z">
          <w:r w:rsidDel="00313EBC">
            <w:rPr>
              <w:rFonts w:ascii="Times New Roman" w:hAnsi="Times New Roman" w:cs="Times New Roman"/>
              <w:sz w:val="28"/>
              <w:szCs w:val="28"/>
            </w:rPr>
            <w:delText>1) в</w:delText>
          </w:r>
        </w:del>
        <w:r>
          <w:rPr>
            <w:rFonts w:ascii="Times New Roman" w:hAnsi="Times New Roman" w:cs="Times New Roman"/>
            <w:sz w:val="28"/>
            <w:szCs w:val="28"/>
          </w:rPr>
          <w:t xml:space="preserve"> </w:t>
        </w:r>
      </w:ins>
      <w:r w:rsidR="00A23BC1">
        <w:rPr>
          <w:rFonts w:ascii="Times New Roman" w:hAnsi="Times New Roman" w:cs="Times New Roman"/>
          <w:sz w:val="28"/>
          <w:szCs w:val="28"/>
        </w:rPr>
        <w:t>разделе 1</w:t>
      </w:r>
      <w:r w:rsidR="00A23BC1" w:rsidRPr="00A23BC1">
        <w:rPr>
          <w:rFonts w:ascii="Times New Roman" w:hAnsi="Times New Roman" w:cs="Times New Roman"/>
          <w:sz w:val="28"/>
          <w:szCs w:val="28"/>
        </w:rPr>
        <w:t xml:space="preserve"> «Общие положе</w:t>
      </w:r>
      <w:r w:rsidR="0061722F">
        <w:rPr>
          <w:rFonts w:ascii="Times New Roman" w:hAnsi="Times New Roman" w:cs="Times New Roman"/>
          <w:sz w:val="28"/>
          <w:szCs w:val="28"/>
        </w:rPr>
        <w:t>ния»</w:t>
      </w:r>
      <w:del w:id="30" w:author="Наталья Б. Еременко" w:date="2018-05-21T10:45:00Z">
        <w:r w:rsidR="0061722F" w:rsidDel="002C7AA2">
          <w:rPr>
            <w:rFonts w:ascii="Times New Roman" w:hAnsi="Times New Roman" w:cs="Times New Roman"/>
            <w:sz w:val="28"/>
            <w:szCs w:val="28"/>
          </w:rPr>
          <w:delText xml:space="preserve"> </w:delText>
        </w:r>
      </w:del>
      <w:del w:id="31" w:author="Eremenko_NB" w:date="2018-05-20T21:42:00Z">
        <w:r w:rsidR="0061722F" w:rsidDel="00F54326">
          <w:rPr>
            <w:rFonts w:ascii="Times New Roman" w:hAnsi="Times New Roman" w:cs="Times New Roman"/>
            <w:sz w:val="28"/>
            <w:szCs w:val="28"/>
          </w:rPr>
          <w:delText>приложения к постановлению</w:delText>
        </w:r>
      </w:del>
      <w:r w:rsidR="00B4224E">
        <w:rPr>
          <w:rFonts w:ascii="Times New Roman" w:hAnsi="Times New Roman" w:cs="Times New Roman"/>
          <w:sz w:val="28"/>
          <w:szCs w:val="28"/>
        </w:rPr>
        <w:t>:</w:t>
      </w:r>
    </w:p>
    <w:p w14:paraId="665450CD" w14:textId="549793E8" w:rsidR="00A23BC1" w:rsidRDefault="002C7AA2" w:rsidP="002C7AA2">
      <w:pPr>
        <w:spacing w:after="0" w:line="240" w:lineRule="auto"/>
        <w:ind w:firstLine="709"/>
        <w:jc w:val="both"/>
        <w:rPr>
          <w:rFonts w:ascii="Times New Roman" w:hAnsi="Times New Roman" w:cs="Times New Roman"/>
          <w:sz w:val="28"/>
          <w:szCs w:val="28"/>
        </w:rPr>
      </w:pPr>
      <w:ins w:id="32" w:author="Наталья Б. Еременко" w:date="2018-05-21T07:57:00Z">
        <w:r>
          <w:rPr>
            <w:rFonts w:ascii="Times New Roman" w:hAnsi="Times New Roman" w:cs="Times New Roman"/>
            <w:sz w:val="28"/>
            <w:szCs w:val="28"/>
          </w:rPr>
          <w:t>а</w:t>
        </w:r>
      </w:ins>
      <w:del w:id="33" w:author="Наталья Б. Еременко" w:date="2018-05-21T07:57:00Z">
        <w:r w:rsidR="00B4224E" w:rsidDel="00313EBC">
          <w:rPr>
            <w:rFonts w:ascii="Times New Roman" w:hAnsi="Times New Roman" w:cs="Times New Roman"/>
            <w:sz w:val="28"/>
            <w:szCs w:val="28"/>
          </w:rPr>
          <w:delText>а</w:delText>
        </w:r>
      </w:del>
      <w:r w:rsidR="00B4224E">
        <w:rPr>
          <w:rFonts w:ascii="Times New Roman" w:hAnsi="Times New Roman" w:cs="Times New Roman"/>
          <w:sz w:val="28"/>
          <w:szCs w:val="28"/>
        </w:rPr>
        <w:t>)</w:t>
      </w:r>
      <w:r w:rsidR="00A23BC1">
        <w:rPr>
          <w:rFonts w:ascii="Times New Roman" w:hAnsi="Times New Roman" w:cs="Times New Roman"/>
          <w:sz w:val="28"/>
          <w:szCs w:val="28"/>
        </w:rPr>
        <w:t xml:space="preserve"> пункт</w:t>
      </w:r>
      <w:r w:rsidR="0023665D">
        <w:rPr>
          <w:rFonts w:ascii="Times New Roman" w:hAnsi="Times New Roman" w:cs="Times New Roman"/>
          <w:sz w:val="28"/>
          <w:szCs w:val="28"/>
        </w:rPr>
        <w:t>ы</w:t>
      </w:r>
      <w:r w:rsidR="00A23BC1">
        <w:rPr>
          <w:rFonts w:ascii="Times New Roman" w:hAnsi="Times New Roman" w:cs="Times New Roman"/>
          <w:sz w:val="28"/>
          <w:szCs w:val="28"/>
        </w:rPr>
        <w:t xml:space="preserve"> 1.3.4</w:t>
      </w:r>
      <w:r w:rsidR="0023665D">
        <w:rPr>
          <w:rFonts w:ascii="Times New Roman" w:hAnsi="Times New Roman" w:cs="Times New Roman"/>
          <w:sz w:val="28"/>
          <w:szCs w:val="28"/>
        </w:rPr>
        <w:t>-1.3.6</w:t>
      </w:r>
      <w:r w:rsidR="00A23BC1">
        <w:rPr>
          <w:rFonts w:ascii="Times New Roman" w:hAnsi="Times New Roman" w:cs="Times New Roman"/>
          <w:sz w:val="28"/>
          <w:szCs w:val="28"/>
        </w:rPr>
        <w:t xml:space="preserve"> </w:t>
      </w:r>
      <w:r w:rsidR="0012705D">
        <w:rPr>
          <w:rFonts w:ascii="Times New Roman" w:hAnsi="Times New Roman" w:cs="Times New Roman"/>
          <w:sz w:val="28"/>
          <w:szCs w:val="28"/>
        </w:rPr>
        <w:t xml:space="preserve">подраздела 1.3 </w:t>
      </w:r>
      <w:r w:rsidR="00A23BC1">
        <w:rPr>
          <w:rFonts w:ascii="Times New Roman" w:hAnsi="Times New Roman" w:cs="Times New Roman"/>
          <w:sz w:val="28"/>
          <w:szCs w:val="28"/>
        </w:rPr>
        <w:t>изложить в следующей редакции:</w:t>
      </w:r>
    </w:p>
    <w:p w14:paraId="4BACC108" w14:textId="77777777" w:rsidR="00CB224B" w:rsidRPr="00CB224B" w:rsidRDefault="00A23BC1" w:rsidP="002C7AA2">
      <w:pPr>
        <w:spacing w:after="0" w:line="240" w:lineRule="auto"/>
        <w:ind w:firstLine="709"/>
        <w:jc w:val="both"/>
        <w:rPr>
          <w:rFonts w:ascii="Times New Roman" w:hAnsi="Times New Roman"/>
          <w:sz w:val="28"/>
          <w:szCs w:val="28"/>
        </w:rPr>
      </w:pPr>
      <w:r>
        <w:rPr>
          <w:rFonts w:ascii="Times New Roman" w:hAnsi="Times New Roman" w:cs="Times New Roman"/>
          <w:sz w:val="28"/>
          <w:szCs w:val="28"/>
        </w:rPr>
        <w:t xml:space="preserve">«1.3.4. </w:t>
      </w:r>
      <w:r w:rsidR="00CB224B" w:rsidRPr="00CB224B">
        <w:rPr>
          <w:rFonts w:ascii="Times New Roman" w:hAnsi="Times New Roman"/>
          <w:sz w:val="28"/>
          <w:szCs w:val="28"/>
        </w:rPr>
        <w:t>Сведения о многофункциональном центре, уполномоченном на организацию предоставления государственных и муниципальных услуг в Брюховецком районе, в том числе в электронной форме, по принципу «одного окна»:</w:t>
      </w:r>
    </w:p>
    <w:p w14:paraId="3D7633B6" w14:textId="77777777" w:rsidR="00CB224B" w:rsidRPr="00CB224B" w:rsidRDefault="00CB224B" w:rsidP="002C7AA2">
      <w:pPr>
        <w:spacing w:after="0" w:line="240" w:lineRule="auto"/>
        <w:ind w:firstLine="709"/>
        <w:jc w:val="both"/>
        <w:rPr>
          <w:rFonts w:ascii="Times New Roman" w:hAnsi="Times New Roman"/>
          <w:sz w:val="28"/>
          <w:szCs w:val="28"/>
        </w:rPr>
      </w:pPr>
      <w:r w:rsidRPr="00CB224B">
        <w:rPr>
          <w:rFonts w:ascii="Times New Roman" w:hAnsi="Times New Roman"/>
          <w:sz w:val="28"/>
          <w:szCs w:val="28"/>
        </w:rPr>
        <w:t>Филиал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Брюховецком районе (далее – МФЦ):</w:t>
      </w:r>
    </w:p>
    <w:p w14:paraId="7AAAA4DB" w14:textId="77777777" w:rsidR="00CB224B" w:rsidRPr="00CB224B" w:rsidRDefault="00CB224B" w:rsidP="002C7AA2">
      <w:pPr>
        <w:spacing w:after="0" w:line="240" w:lineRule="auto"/>
        <w:ind w:firstLine="709"/>
        <w:jc w:val="both"/>
        <w:rPr>
          <w:rFonts w:ascii="Times New Roman" w:hAnsi="Times New Roman"/>
          <w:sz w:val="28"/>
          <w:szCs w:val="28"/>
        </w:rPr>
      </w:pPr>
      <w:r w:rsidRPr="00CB224B">
        <w:rPr>
          <w:rFonts w:ascii="Times New Roman" w:hAnsi="Times New Roman"/>
          <w:sz w:val="28"/>
          <w:szCs w:val="28"/>
        </w:rPr>
        <w:t>местонахождение МФЦ: 352750, Краснодарский край, Брюховецкий район, станица Брюховецкая, улица Ленина, 1/1;</w:t>
      </w:r>
    </w:p>
    <w:p w14:paraId="7F835A4B" w14:textId="77777777" w:rsidR="00CB224B" w:rsidRPr="00CB224B" w:rsidRDefault="00CB224B" w:rsidP="002C7AA2">
      <w:pPr>
        <w:spacing w:after="0" w:line="240" w:lineRule="auto"/>
        <w:ind w:firstLine="709"/>
        <w:jc w:val="both"/>
        <w:rPr>
          <w:rFonts w:ascii="Times New Roman" w:hAnsi="Times New Roman"/>
          <w:sz w:val="28"/>
          <w:szCs w:val="28"/>
        </w:rPr>
      </w:pPr>
      <w:r w:rsidRPr="00CB224B">
        <w:rPr>
          <w:rFonts w:ascii="Times New Roman" w:hAnsi="Times New Roman"/>
          <w:sz w:val="28"/>
          <w:szCs w:val="28"/>
        </w:rPr>
        <w:t>почтовый адрес МФЦ: 352750, Краснодарский край, станица Брюховецкая, улица Ленина, 1/1;</w:t>
      </w:r>
    </w:p>
    <w:p w14:paraId="6D2BEF72" w14:textId="77777777" w:rsidR="00CB224B" w:rsidRPr="00CB224B" w:rsidRDefault="00CB224B" w:rsidP="002C7AA2">
      <w:pPr>
        <w:spacing w:after="0" w:line="240" w:lineRule="auto"/>
        <w:ind w:firstLine="709"/>
        <w:jc w:val="both"/>
        <w:rPr>
          <w:rFonts w:ascii="Times New Roman" w:hAnsi="Times New Roman"/>
          <w:sz w:val="28"/>
          <w:szCs w:val="28"/>
        </w:rPr>
      </w:pPr>
      <w:r w:rsidRPr="00CB224B">
        <w:rPr>
          <w:rFonts w:ascii="Times New Roman" w:hAnsi="Times New Roman"/>
          <w:sz w:val="28"/>
          <w:szCs w:val="28"/>
        </w:rPr>
        <w:t>телефоны для информирования о порядке предоставления муниципальной услуги: 8(86156)31039, 8(86156)31052;</w:t>
      </w:r>
    </w:p>
    <w:p w14:paraId="498DE086" w14:textId="77777777" w:rsidR="00CB224B" w:rsidRPr="00CB224B" w:rsidRDefault="00CB224B" w:rsidP="002C7AA2">
      <w:pPr>
        <w:spacing w:after="0" w:line="240" w:lineRule="auto"/>
        <w:ind w:firstLine="709"/>
        <w:jc w:val="both"/>
        <w:rPr>
          <w:rFonts w:ascii="Times New Roman" w:hAnsi="Times New Roman"/>
          <w:sz w:val="28"/>
          <w:szCs w:val="28"/>
        </w:rPr>
      </w:pPr>
      <w:r w:rsidRPr="00CB224B">
        <w:rPr>
          <w:rFonts w:ascii="Times New Roman" w:hAnsi="Times New Roman"/>
          <w:sz w:val="28"/>
          <w:szCs w:val="28"/>
        </w:rPr>
        <w:t>факс для направления письменных обращений: 8(86156)31052.</w:t>
      </w:r>
    </w:p>
    <w:p w14:paraId="62EB551C"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lastRenderedPageBreak/>
        <w:t>Информация о режиме и графике работы МФЦ в Брюховецком районе, а также контактная информация о многофункциональных центрах Краснодарского края размещена на Едином портале многофункциональных центров предоставления государственных и муниципальных услуг Краснодарского края www.e-mfc.ru.</w:t>
      </w:r>
    </w:p>
    <w:p w14:paraId="792D0A9B"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1.3.5. Информирование о предоставлении муниципальной услуги осуществляется:</w:t>
      </w:r>
    </w:p>
    <w:p w14:paraId="4FFCCAAD"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1) в администрации муниципального образования Брюховецкий район (далее - администрация):</w:t>
      </w:r>
    </w:p>
    <w:p w14:paraId="2FF83E1E"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в устной форме при личном обращении;</w:t>
      </w:r>
    </w:p>
    <w:p w14:paraId="6173D49F"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с использованием телефонной связи;</w:t>
      </w:r>
    </w:p>
    <w:p w14:paraId="33B0BBCB"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в форме электронного документа посредством направления на адрес электронной почты;</w:t>
      </w:r>
    </w:p>
    <w:p w14:paraId="1E212108"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по письменным обращениям;</w:t>
      </w:r>
    </w:p>
    <w:p w14:paraId="77FCF1EA"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2)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по Брюховецкого району Краснодарского края:</w:t>
      </w:r>
    </w:p>
    <w:p w14:paraId="3DD99F2F"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при личном обращении;</w:t>
      </w:r>
    </w:p>
    <w:p w14:paraId="60BCAD9B"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посредством интернет-сайта - http://www.e-mfc.ru;</w:t>
      </w:r>
    </w:p>
    <w:p w14:paraId="415D03DA"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3) посредством размещения информации на официальном сайте администрации, адрес официального сайта http://www.bruhoveckaya.ru.(далее - официальный сайт);</w:t>
      </w:r>
    </w:p>
    <w:p w14:paraId="2869954B"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4) посредством размещения информации в информационно-телекоммуникационной сети «Интернет» на Едином портале государственных и муниципальных услуг и (или) Портале государственных и муниципальных услуг (функций) Краснодарского края (далее - Единый Портал, Портал Краснодарского края);</w:t>
      </w:r>
    </w:p>
    <w:p w14:paraId="0220C7E9" w14:textId="3EA1F316" w:rsidR="004933CF" w:rsidRDefault="00CB224B">
      <w:pPr>
        <w:spacing w:after="0" w:line="240" w:lineRule="auto"/>
        <w:ind w:firstLine="709"/>
        <w:jc w:val="both"/>
        <w:rPr>
          <w:ins w:id="34" w:author="Наталья Б. Еременко" w:date="2018-05-22T14:07:00Z"/>
          <w:rFonts w:ascii="Times New Roman" w:hAnsi="Times New Roman"/>
          <w:sz w:val="28"/>
          <w:szCs w:val="28"/>
        </w:rPr>
      </w:pPr>
      <w:r w:rsidRPr="00CB224B">
        <w:rPr>
          <w:rFonts w:ascii="Times New Roman" w:hAnsi="Times New Roman"/>
          <w:sz w:val="28"/>
          <w:szCs w:val="28"/>
        </w:rPr>
        <w:t>5) посредством размещения ин</w:t>
      </w:r>
    </w:p>
    <w:p w14:paraId="75912294" w14:textId="582E452E"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формационных стендов в МФЦ;</w:t>
      </w:r>
    </w:p>
    <w:p w14:paraId="5BE87AC7"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6) посредством телефонной связи Call-центра (горячая линия): 8-800-1000-900.</w:t>
      </w:r>
    </w:p>
    <w:p w14:paraId="00BB1D9B" w14:textId="32AFFA84" w:rsidR="00CB224B" w:rsidRDefault="00CB224B" w:rsidP="00CB224B">
      <w:pPr>
        <w:spacing w:after="0" w:line="240" w:lineRule="auto"/>
        <w:ind w:firstLine="709"/>
        <w:jc w:val="both"/>
        <w:rPr>
          <w:ins w:id="35" w:author="Eremenko_NB" w:date="2018-05-20T21:43:00Z"/>
          <w:rFonts w:ascii="Times New Roman" w:hAnsi="Times New Roman"/>
          <w:sz w:val="28"/>
          <w:szCs w:val="28"/>
        </w:rPr>
      </w:pPr>
      <w:r w:rsidRPr="00CB224B">
        <w:rPr>
          <w:rFonts w:ascii="Times New Roman" w:hAnsi="Times New Roman"/>
          <w:sz w:val="28"/>
          <w:szCs w:val="28"/>
        </w:rPr>
        <w:t>1.3.6. Информирование о предоставлении муниципальной услуги осуществляется бесплатно.</w:t>
      </w:r>
      <w:ins w:id="36" w:author="Наталья Б. Еременко" w:date="2018-05-22T14:14:00Z">
        <w:r w:rsidR="004933CF">
          <w:rPr>
            <w:rFonts w:ascii="Times New Roman" w:hAnsi="Times New Roman"/>
            <w:sz w:val="28"/>
            <w:szCs w:val="28"/>
          </w:rPr>
          <w:t>»;</w:t>
        </w:r>
      </w:ins>
    </w:p>
    <w:p w14:paraId="7DFD139E" w14:textId="242A7B83" w:rsidR="00F54326" w:rsidRPr="00CB224B" w:rsidRDefault="002C7AA2" w:rsidP="00CB224B">
      <w:pPr>
        <w:spacing w:after="0" w:line="240" w:lineRule="auto"/>
        <w:ind w:firstLine="709"/>
        <w:jc w:val="both"/>
        <w:rPr>
          <w:rFonts w:ascii="Times New Roman" w:hAnsi="Times New Roman"/>
          <w:sz w:val="28"/>
          <w:szCs w:val="28"/>
        </w:rPr>
      </w:pPr>
      <w:ins w:id="37" w:author="Наталья Б. Еременко" w:date="2018-05-21T07:57:00Z">
        <w:r>
          <w:rPr>
            <w:rFonts w:ascii="Times New Roman" w:hAnsi="Times New Roman"/>
            <w:sz w:val="28"/>
            <w:szCs w:val="28"/>
          </w:rPr>
          <w:t>б</w:t>
        </w:r>
      </w:ins>
      <w:ins w:id="38" w:author="Eremenko_NB" w:date="2018-05-20T21:43:00Z">
        <w:del w:id="39" w:author="Наталья Б. Еременко" w:date="2018-05-21T07:57:00Z">
          <w:r w:rsidR="00F54326" w:rsidDel="00313EBC">
            <w:rPr>
              <w:rFonts w:ascii="Times New Roman" w:hAnsi="Times New Roman"/>
              <w:sz w:val="28"/>
              <w:szCs w:val="28"/>
            </w:rPr>
            <w:delText>б</w:delText>
          </w:r>
        </w:del>
        <w:r w:rsidR="00F54326">
          <w:rPr>
            <w:rFonts w:ascii="Times New Roman" w:hAnsi="Times New Roman"/>
            <w:sz w:val="28"/>
            <w:szCs w:val="28"/>
          </w:rPr>
          <w:t xml:space="preserve">) </w:t>
        </w:r>
      </w:ins>
      <w:ins w:id="40" w:author="Наталья Б. Еременко" w:date="2018-05-22T14:14:00Z">
        <w:r w:rsidR="004933CF">
          <w:rPr>
            <w:rFonts w:ascii="Times New Roman" w:hAnsi="Times New Roman"/>
            <w:sz w:val="28"/>
            <w:szCs w:val="28"/>
          </w:rPr>
          <w:t xml:space="preserve">подраздел 1.3 </w:t>
        </w:r>
      </w:ins>
      <w:ins w:id="41" w:author="Eremenko_NB" w:date="2018-05-20T21:43:00Z">
        <w:r w:rsidR="00F54326">
          <w:rPr>
            <w:rFonts w:ascii="Times New Roman" w:hAnsi="Times New Roman"/>
            <w:sz w:val="28"/>
            <w:szCs w:val="28"/>
          </w:rPr>
          <w:t>дополнить пунктами 1.3.7 – 1.3.9 следующего содержания:</w:t>
        </w:r>
      </w:ins>
    </w:p>
    <w:p w14:paraId="256B79B5" w14:textId="770D88D0" w:rsidR="00CB224B" w:rsidRPr="00CB224B" w:rsidRDefault="00F54326" w:rsidP="00CB224B">
      <w:pPr>
        <w:spacing w:after="0" w:line="240" w:lineRule="auto"/>
        <w:ind w:firstLine="709"/>
        <w:jc w:val="both"/>
        <w:rPr>
          <w:rFonts w:ascii="Times New Roman" w:hAnsi="Times New Roman"/>
          <w:sz w:val="28"/>
          <w:szCs w:val="28"/>
        </w:rPr>
      </w:pPr>
      <w:ins w:id="42" w:author="Eremenko_NB" w:date="2018-05-20T21:44:00Z">
        <w:r>
          <w:rPr>
            <w:rFonts w:ascii="Times New Roman" w:hAnsi="Times New Roman"/>
            <w:sz w:val="28"/>
            <w:szCs w:val="28"/>
          </w:rPr>
          <w:t>«</w:t>
        </w:r>
      </w:ins>
      <w:r w:rsidR="00CB224B" w:rsidRPr="00CB224B">
        <w:rPr>
          <w:rFonts w:ascii="Times New Roman" w:hAnsi="Times New Roman"/>
          <w:sz w:val="28"/>
          <w:szCs w:val="28"/>
        </w:rPr>
        <w:t>1.3.7. Специалист, осуществляющий информирование (посредством телефона или лично) по вопросам предоставления муниципальной услуги, обязан корректно и внимательно относиться к заявителям.</w:t>
      </w:r>
    </w:p>
    <w:p w14:paraId="2728E9A7"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При информировании по телефону специалист обязан назвать свою фамилию, имя и отчество, должность, в вежливой форме четко и подробно проинформировать заявителя по интересующим его вопросам.</w:t>
      </w:r>
    </w:p>
    <w:p w14:paraId="679862ED"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 xml:space="preserve">Если специалист не может ответить на вопрос самостоятельно либо подготовка ответа требует продолжительного времени, он предлагает заявителю </w:t>
      </w:r>
      <w:r w:rsidRPr="00CB224B">
        <w:rPr>
          <w:rFonts w:ascii="Times New Roman" w:hAnsi="Times New Roman"/>
          <w:sz w:val="28"/>
          <w:szCs w:val="28"/>
        </w:rPr>
        <w:lastRenderedPageBreak/>
        <w:t>назначить другое удобное время для получения информации либо обратиться за информированием письменно.</w:t>
      </w:r>
    </w:p>
    <w:p w14:paraId="5C180995"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Рекомендуемое время для информирования - не более 10 минут.</w:t>
      </w:r>
    </w:p>
    <w:p w14:paraId="21347571"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1.3.8. Письменное информирование заявителя по электронной почте осуществляется путем направления на адрес электронной почты заявителя электронного письма, содержащего полный и мотивированный ответ на поставленный вопрос.</w:t>
      </w:r>
    </w:p>
    <w:p w14:paraId="748A417F"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Письменное информирование заявителя по почте осуществляется путем направления на почтовый адрес заявителя письма, содержащего полный и мотивированный ответ на поставленный вопрос.</w:t>
      </w:r>
    </w:p>
    <w:p w14:paraId="76FF8FFB"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1.3.9. На информационных стендах, размещенных в администрации и МФЦ, указываются следующие сведения:</w:t>
      </w:r>
    </w:p>
    <w:p w14:paraId="45439149"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круг заявителей;</w:t>
      </w:r>
    </w:p>
    <w:p w14:paraId="4C297629"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порядок информирования заявителей о предоставлении муниципальной услуги;</w:t>
      </w:r>
    </w:p>
    <w:p w14:paraId="6DA6D829"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срок предоставления муниципальной услуги;</w:t>
      </w:r>
    </w:p>
    <w:p w14:paraId="34BF91DC"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14:paraId="344B6D3B"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форма заявления (уведомления, сообщения) о предоставлении муниципальной услуги и образец его заполнения;</w:t>
      </w:r>
    </w:p>
    <w:p w14:paraId="4CAA2EC6"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37D14091"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размер государственной пошлины, взимаемой за предоставление государственной услуги;</w:t>
      </w:r>
    </w:p>
    <w:p w14:paraId="71A6BDF5"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исчерпывающий перечень оснований для отказа в приеме документов, необходимых для предоставления муниципальной услуги;</w:t>
      </w:r>
    </w:p>
    <w:p w14:paraId="24D2648E"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исчерпывающий перечень оснований для отказа в предоставлении муниципальной услуги;</w:t>
      </w:r>
    </w:p>
    <w:p w14:paraId="36685B80"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досудебный (внесудебный) порядок обжалования решений и действий (бездействия) администрации, а также должностных лиц, муниципальных служащих;</w:t>
      </w:r>
    </w:p>
    <w:p w14:paraId="5C8B1504"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режим работы, адрес администрации и МФЦ;</w:t>
      </w:r>
    </w:p>
    <w:p w14:paraId="5EB21A49"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адрес официального сайта администрации, адрес электронной почты Администрации;</w:t>
      </w:r>
    </w:p>
    <w:p w14:paraId="71A74892"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почтовые адреса, телефоны, фамилии должностных лиц администрации и МФЦ.</w:t>
      </w:r>
    </w:p>
    <w:p w14:paraId="3997F204" w14:textId="77777777" w:rsidR="00CB224B" w:rsidRPr="00CB224B"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t>Указанная информация размещается также на официальном сайте администрации, МФЦ и на Едином портале государственных и муниципальных услуг (функций).</w:t>
      </w:r>
    </w:p>
    <w:p w14:paraId="152C495D" w14:textId="65D12773" w:rsidR="0061722F" w:rsidRPr="00A3156A" w:rsidRDefault="00CB224B" w:rsidP="00CB224B">
      <w:pPr>
        <w:spacing w:after="0" w:line="240" w:lineRule="auto"/>
        <w:ind w:firstLine="709"/>
        <w:jc w:val="both"/>
        <w:rPr>
          <w:rFonts w:ascii="Times New Roman" w:hAnsi="Times New Roman"/>
          <w:sz w:val="28"/>
          <w:szCs w:val="28"/>
        </w:rPr>
      </w:pPr>
      <w:r w:rsidRPr="00CB224B">
        <w:rPr>
          <w:rFonts w:ascii="Times New Roman" w:hAnsi="Times New Roman"/>
          <w:sz w:val="28"/>
          <w:szCs w:val="28"/>
        </w:rPr>
        <w:lastRenderedPageBreak/>
        <w:t>Информация о местонахождении и графике работы, справочных телефонах, официальном сайте МФЦ размещаются на Едином портале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http://www.e-mfc.ru</w:t>
      </w:r>
      <w:r w:rsidR="00C5525F" w:rsidRPr="00C5525F">
        <w:rPr>
          <w:rFonts w:ascii="Times New Roman" w:hAnsi="Times New Roman" w:cs="Times New Roman"/>
          <w:sz w:val="28"/>
          <w:szCs w:val="28"/>
        </w:rPr>
        <w:t>.</w:t>
      </w:r>
      <w:r w:rsidR="00C5525F">
        <w:rPr>
          <w:rFonts w:ascii="Times New Roman" w:hAnsi="Times New Roman" w:cs="Times New Roman"/>
          <w:sz w:val="28"/>
          <w:szCs w:val="28"/>
        </w:rPr>
        <w:t>»</w:t>
      </w:r>
      <w:del w:id="43" w:author="Наталья Б. Еременко" w:date="2018-05-22T14:33:00Z">
        <w:r w:rsidR="0061722F" w:rsidRPr="00A3156A" w:rsidDel="00074F6E">
          <w:rPr>
            <w:rFonts w:ascii="Times New Roman" w:hAnsi="Times New Roman"/>
            <w:sz w:val="28"/>
            <w:szCs w:val="28"/>
          </w:rPr>
          <w:delText>.</w:delText>
        </w:r>
      </w:del>
      <w:ins w:id="44" w:author="Наталья Б. Еременко" w:date="2018-05-22T14:15:00Z">
        <w:r w:rsidR="007C4D29">
          <w:rPr>
            <w:rFonts w:ascii="Times New Roman" w:hAnsi="Times New Roman"/>
            <w:sz w:val="28"/>
            <w:szCs w:val="28"/>
          </w:rPr>
          <w:t>;</w:t>
        </w:r>
      </w:ins>
    </w:p>
    <w:p w14:paraId="5F073A51" w14:textId="55190056" w:rsidR="0028678D" w:rsidRDefault="00FD0837" w:rsidP="00864CB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ins w:id="45" w:author="Наталья Б. Еременко" w:date="2018-05-21T07:57:00Z">
        <w:r w:rsidR="002C7AA2">
          <w:rPr>
            <w:rFonts w:ascii="Times New Roman" w:hAnsi="Times New Roman" w:cs="Times New Roman"/>
            <w:sz w:val="28"/>
            <w:szCs w:val="28"/>
          </w:rPr>
          <w:t>)</w:t>
        </w:r>
      </w:ins>
      <w:ins w:id="46" w:author="Eremenko_NB" w:date="2018-05-20T21:44:00Z">
        <w:del w:id="47" w:author="Наталья Б. Еременко" w:date="2018-05-21T07:57:00Z">
          <w:r w:rsidR="00F54326" w:rsidDel="00313EBC">
            <w:rPr>
              <w:rFonts w:ascii="Times New Roman" w:hAnsi="Times New Roman" w:cs="Times New Roman"/>
              <w:sz w:val="28"/>
              <w:szCs w:val="28"/>
            </w:rPr>
            <w:delText>)</w:delText>
          </w:r>
        </w:del>
      </w:ins>
      <w:del w:id="48" w:author="Eremenko_NB" w:date="2018-05-20T21:44:00Z">
        <w:r w:rsidDel="00F54326">
          <w:rPr>
            <w:rFonts w:ascii="Times New Roman" w:hAnsi="Times New Roman" w:cs="Times New Roman"/>
            <w:sz w:val="28"/>
            <w:szCs w:val="28"/>
          </w:rPr>
          <w:delText>.</w:delText>
        </w:r>
      </w:del>
      <w:r>
        <w:rPr>
          <w:rFonts w:ascii="Times New Roman" w:hAnsi="Times New Roman" w:cs="Times New Roman"/>
          <w:sz w:val="28"/>
          <w:szCs w:val="28"/>
        </w:rPr>
        <w:t xml:space="preserve"> </w:t>
      </w:r>
      <w:ins w:id="49" w:author="Наталья Б. Еременко" w:date="2018-05-21T07:57:00Z">
        <w:r w:rsidR="002C7AA2">
          <w:rPr>
            <w:rFonts w:ascii="Times New Roman" w:hAnsi="Times New Roman" w:cs="Times New Roman"/>
            <w:sz w:val="28"/>
            <w:szCs w:val="28"/>
          </w:rPr>
          <w:t>в</w:t>
        </w:r>
      </w:ins>
      <w:ins w:id="50" w:author="Eremenko_NB" w:date="2018-05-20T21:45:00Z">
        <w:del w:id="51" w:author="Наталья Б. Еременко" w:date="2018-05-21T07:57:00Z">
          <w:r w:rsidR="00F54326" w:rsidDel="00313EBC">
            <w:rPr>
              <w:rFonts w:ascii="Times New Roman" w:hAnsi="Times New Roman" w:cs="Times New Roman"/>
              <w:sz w:val="28"/>
              <w:szCs w:val="28"/>
            </w:rPr>
            <w:delText>в</w:delText>
          </w:r>
        </w:del>
      </w:ins>
      <w:del w:id="52" w:author="Eremenko_NB" w:date="2018-05-20T21:45:00Z">
        <w:r w:rsidDel="00F54326">
          <w:rPr>
            <w:rFonts w:ascii="Times New Roman" w:hAnsi="Times New Roman" w:cs="Times New Roman"/>
            <w:sz w:val="28"/>
            <w:szCs w:val="28"/>
          </w:rPr>
          <w:delText>В</w:delText>
        </w:r>
      </w:del>
      <w:r>
        <w:rPr>
          <w:rFonts w:ascii="Times New Roman" w:hAnsi="Times New Roman" w:cs="Times New Roman"/>
          <w:sz w:val="28"/>
          <w:szCs w:val="28"/>
        </w:rPr>
        <w:t xml:space="preserve"> разделе </w:t>
      </w:r>
      <w:r w:rsidRPr="00864CBC">
        <w:rPr>
          <w:rFonts w:ascii="Times New Roman" w:hAnsi="Times New Roman" w:cs="Times New Roman"/>
          <w:sz w:val="28"/>
          <w:szCs w:val="28"/>
        </w:rPr>
        <w:t>2 «Стандарт предоставления муниципальной усл</w:t>
      </w:r>
      <w:r w:rsidR="00864CBC" w:rsidRPr="00864CBC">
        <w:rPr>
          <w:rFonts w:ascii="Times New Roman" w:hAnsi="Times New Roman" w:cs="Times New Roman"/>
          <w:sz w:val="28"/>
          <w:szCs w:val="28"/>
        </w:rPr>
        <w:t>уги»</w:t>
      </w:r>
      <w:del w:id="53" w:author="Наталья Б. Еременко" w:date="2018-05-21T10:46:00Z">
        <w:r w:rsidR="00864CBC" w:rsidRPr="00864CBC" w:rsidDel="002C7AA2">
          <w:rPr>
            <w:rFonts w:ascii="Times New Roman" w:hAnsi="Times New Roman" w:cs="Times New Roman"/>
            <w:sz w:val="28"/>
            <w:szCs w:val="28"/>
          </w:rPr>
          <w:delText xml:space="preserve"> </w:delText>
        </w:r>
      </w:del>
      <w:del w:id="54" w:author="Eremenko_NB" w:date="2018-05-20T21:45:00Z">
        <w:r w:rsidR="00864CBC" w:rsidRPr="00864CBC" w:rsidDel="00F54326">
          <w:rPr>
            <w:rFonts w:ascii="Times New Roman" w:hAnsi="Times New Roman" w:cs="Times New Roman"/>
            <w:sz w:val="28"/>
            <w:szCs w:val="28"/>
          </w:rPr>
          <w:delText>приложения к постановлению</w:delText>
        </w:r>
      </w:del>
      <w:r w:rsidR="0028678D">
        <w:rPr>
          <w:rFonts w:ascii="Times New Roman" w:hAnsi="Times New Roman" w:cs="Times New Roman"/>
          <w:sz w:val="28"/>
          <w:szCs w:val="28"/>
        </w:rPr>
        <w:t>:</w:t>
      </w:r>
    </w:p>
    <w:p w14:paraId="335524D8" w14:textId="09D3DA62" w:rsidR="00CB224B" w:rsidRDefault="002C7AA2" w:rsidP="00864CBC">
      <w:pPr>
        <w:spacing w:after="0" w:line="240" w:lineRule="auto"/>
        <w:ind w:firstLine="708"/>
        <w:jc w:val="both"/>
        <w:rPr>
          <w:rFonts w:ascii="Times New Roman" w:hAnsi="Times New Roman" w:cs="Times New Roman"/>
          <w:sz w:val="28"/>
          <w:szCs w:val="28"/>
        </w:rPr>
      </w:pPr>
      <w:ins w:id="55" w:author="Наталья Б. Еременко" w:date="2018-05-21T07:57:00Z">
        <w:r>
          <w:rPr>
            <w:rFonts w:ascii="Times New Roman" w:hAnsi="Times New Roman" w:cs="Times New Roman"/>
            <w:sz w:val="28"/>
            <w:szCs w:val="28"/>
          </w:rPr>
          <w:t>а</w:t>
        </w:r>
      </w:ins>
      <w:del w:id="56" w:author="Наталья Б. Еременко" w:date="2018-05-21T07:57:00Z">
        <w:r w:rsidR="0028678D" w:rsidDel="00313EBC">
          <w:rPr>
            <w:rFonts w:ascii="Times New Roman" w:hAnsi="Times New Roman" w:cs="Times New Roman"/>
            <w:sz w:val="28"/>
            <w:szCs w:val="28"/>
          </w:rPr>
          <w:delText>а</w:delText>
        </w:r>
      </w:del>
      <w:r w:rsidR="0028678D">
        <w:rPr>
          <w:rFonts w:ascii="Times New Roman" w:hAnsi="Times New Roman" w:cs="Times New Roman"/>
          <w:sz w:val="28"/>
          <w:szCs w:val="28"/>
        </w:rPr>
        <w:t>)</w:t>
      </w:r>
      <w:r w:rsidR="00864CBC" w:rsidRPr="00864CBC">
        <w:rPr>
          <w:rFonts w:ascii="Times New Roman" w:hAnsi="Times New Roman" w:cs="Times New Roman"/>
          <w:sz w:val="28"/>
          <w:szCs w:val="28"/>
        </w:rPr>
        <w:t xml:space="preserve"> </w:t>
      </w:r>
      <w:r w:rsidR="00CB224B">
        <w:rPr>
          <w:rFonts w:ascii="Times New Roman" w:hAnsi="Times New Roman" w:cs="Times New Roman"/>
          <w:sz w:val="28"/>
          <w:szCs w:val="28"/>
        </w:rPr>
        <w:t>подраздел 2.2</w:t>
      </w:r>
      <w:del w:id="57" w:author="Наталья Б. Еременко" w:date="2018-05-21T09:28:00Z">
        <w:r w:rsidR="00CB224B" w:rsidDel="00391C2D">
          <w:rPr>
            <w:rFonts w:ascii="Times New Roman" w:hAnsi="Times New Roman" w:cs="Times New Roman"/>
            <w:sz w:val="28"/>
            <w:szCs w:val="28"/>
          </w:rPr>
          <w:delText xml:space="preserve"> «</w:delText>
        </w:r>
        <w:r w:rsidR="00CB224B" w:rsidRPr="00CB224B" w:rsidDel="00391C2D">
          <w:rPr>
            <w:rFonts w:ascii="Times New Roman" w:hAnsi="Times New Roman" w:cs="Times New Roman"/>
            <w:sz w:val="28"/>
            <w:szCs w:val="28"/>
          </w:rPr>
          <w:delText xml:space="preserve">Наименование органа, предоставляющего </w:delText>
        </w:r>
        <w:r w:rsidR="00CB224B" w:rsidDel="00391C2D">
          <w:rPr>
            <w:rFonts w:ascii="Times New Roman" w:hAnsi="Times New Roman" w:cs="Times New Roman"/>
            <w:sz w:val="28"/>
            <w:szCs w:val="28"/>
          </w:rPr>
          <w:delText>муниципальную услугу»</w:delText>
        </w:r>
      </w:del>
      <w:r w:rsidR="00CB224B">
        <w:rPr>
          <w:rFonts w:ascii="Times New Roman" w:hAnsi="Times New Roman" w:cs="Times New Roman"/>
          <w:sz w:val="28"/>
          <w:szCs w:val="28"/>
        </w:rPr>
        <w:t xml:space="preserve"> </w:t>
      </w:r>
      <w:r w:rsidR="00CB224B" w:rsidRPr="00CB224B">
        <w:rPr>
          <w:rFonts w:ascii="Times New Roman" w:hAnsi="Times New Roman" w:cs="Times New Roman"/>
          <w:sz w:val="28"/>
          <w:szCs w:val="28"/>
        </w:rPr>
        <w:t>дополнить абзац</w:t>
      </w:r>
      <w:ins w:id="58" w:author="Eremenko_NB" w:date="2018-05-20T21:45:00Z">
        <w:r w:rsidR="00F54326">
          <w:rPr>
            <w:rFonts w:ascii="Times New Roman" w:hAnsi="Times New Roman" w:cs="Times New Roman"/>
            <w:sz w:val="28"/>
            <w:szCs w:val="28"/>
          </w:rPr>
          <w:t>а</w:t>
        </w:r>
      </w:ins>
      <w:del w:id="59" w:author="Eremenko_NB" w:date="2018-05-20T21:45:00Z">
        <w:r w:rsidR="00CB224B" w:rsidRPr="00CB224B" w:rsidDel="00F54326">
          <w:rPr>
            <w:rFonts w:ascii="Times New Roman" w:hAnsi="Times New Roman" w:cs="Times New Roman"/>
            <w:sz w:val="28"/>
            <w:szCs w:val="28"/>
          </w:rPr>
          <w:delText>е</w:delText>
        </w:r>
      </w:del>
      <w:r w:rsidR="00CB224B" w:rsidRPr="00CB224B">
        <w:rPr>
          <w:rFonts w:ascii="Times New Roman" w:hAnsi="Times New Roman" w:cs="Times New Roman"/>
          <w:sz w:val="28"/>
          <w:szCs w:val="28"/>
        </w:rPr>
        <w:t>м</w:t>
      </w:r>
      <w:ins w:id="60" w:author="Eremenko_NB" w:date="2018-05-20T21:45:00Z">
        <w:r w:rsidR="00F54326">
          <w:rPr>
            <w:rFonts w:ascii="Times New Roman" w:hAnsi="Times New Roman" w:cs="Times New Roman"/>
            <w:sz w:val="28"/>
            <w:szCs w:val="28"/>
          </w:rPr>
          <w:t>и</w:t>
        </w:r>
      </w:ins>
      <w:r w:rsidR="00CB224B" w:rsidRPr="00CB224B">
        <w:rPr>
          <w:rFonts w:ascii="Times New Roman" w:hAnsi="Times New Roman" w:cs="Times New Roman"/>
          <w:sz w:val="28"/>
          <w:szCs w:val="28"/>
        </w:rPr>
        <w:t xml:space="preserve"> следующего содержания:</w:t>
      </w:r>
    </w:p>
    <w:p w14:paraId="64735021" w14:textId="77777777" w:rsidR="00CB224B" w:rsidRPr="00CB224B" w:rsidRDefault="00CB224B" w:rsidP="00CB224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CB224B">
        <w:rPr>
          <w:rFonts w:ascii="Times New Roman" w:hAnsi="Times New Roman" w:cs="Times New Roman"/>
          <w:sz w:val="28"/>
          <w:szCs w:val="28"/>
        </w:rPr>
        <w:t>В предоставлении государственной услуги участвуют многофункциональные центры.</w:t>
      </w:r>
    </w:p>
    <w:p w14:paraId="36D5DDC7" w14:textId="77777777" w:rsidR="00CB224B" w:rsidRPr="00CB224B" w:rsidRDefault="00CB224B" w:rsidP="00CB224B">
      <w:pPr>
        <w:spacing w:after="0" w:line="240" w:lineRule="auto"/>
        <w:ind w:firstLine="708"/>
        <w:jc w:val="both"/>
        <w:rPr>
          <w:rFonts w:ascii="Times New Roman" w:hAnsi="Times New Roman" w:cs="Times New Roman"/>
          <w:sz w:val="28"/>
          <w:szCs w:val="28"/>
        </w:rPr>
      </w:pPr>
      <w:r w:rsidRPr="00CB224B">
        <w:rPr>
          <w:rFonts w:ascii="Times New Roman" w:hAnsi="Times New Roman" w:cs="Times New Roman"/>
          <w:sz w:val="28"/>
          <w:szCs w:val="28"/>
        </w:rPr>
        <w:t>При предоставлении государственной услуги по экстерриториальному принципу заявители (представители заявителя) имеют право на обращение в любой многофункциональный центр вне зависимости от места регистрации заявителя (представителя заявителя) по месту жительства, места нахождения объекта недвижимости в соответствии с действием экстерриториального принципа.</w:t>
      </w:r>
    </w:p>
    <w:p w14:paraId="45A9E253" w14:textId="77777777" w:rsidR="00CB224B" w:rsidRPr="00F54326" w:rsidRDefault="00CB224B" w:rsidP="00CB224B">
      <w:pPr>
        <w:spacing w:after="0" w:line="240" w:lineRule="auto"/>
        <w:ind w:firstLine="708"/>
        <w:jc w:val="both"/>
        <w:rPr>
          <w:rFonts w:ascii="Times New Roman" w:hAnsi="Times New Roman" w:cs="Times New Roman"/>
          <w:sz w:val="28"/>
          <w:szCs w:val="28"/>
        </w:rPr>
      </w:pPr>
      <w:r w:rsidRPr="00CB224B">
        <w:rPr>
          <w:rFonts w:ascii="Times New Roman" w:hAnsi="Times New Roman" w:cs="Times New Roman"/>
          <w:sz w:val="28"/>
          <w:szCs w:val="28"/>
        </w:rPr>
        <w:t xml:space="preserve">Предоставление государственной услуги по экстерриториальному принципу обеспечивается при личном обращении заявителя (представителя заявителя) по </w:t>
      </w:r>
      <w:r w:rsidRPr="00F54326">
        <w:rPr>
          <w:rFonts w:ascii="Times New Roman" w:hAnsi="Times New Roman" w:cs="Times New Roman"/>
          <w:sz w:val="28"/>
          <w:szCs w:val="28"/>
        </w:rPr>
        <w:t>месту пребывания заявителя (представителя заявителя) в многофункциональный центр с заявлением о предоставлении государственной услуги.»;</w:t>
      </w:r>
    </w:p>
    <w:p w14:paraId="215C6B7D" w14:textId="4984375E" w:rsidR="0082439D" w:rsidRPr="00F54326" w:rsidRDefault="002C7AA2" w:rsidP="00864CBC">
      <w:pPr>
        <w:spacing w:after="0" w:line="240" w:lineRule="auto"/>
        <w:ind w:firstLine="708"/>
        <w:jc w:val="both"/>
        <w:rPr>
          <w:rFonts w:ascii="Times New Roman" w:hAnsi="Times New Roman" w:cs="Times New Roman"/>
          <w:sz w:val="28"/>
          <w:szCs w:val="28"/>
        </w:rPr>
      </w:pPr>
      <w:ins w:id="61" w:author="Наталья Б. Еременко" w:date="2018-05-21T10:46:00Z">
        <w:r>
          <w:rPr>
            <w:rFonts w:ascii="Times New Roman" w:hAnsi="Times New Roman" w:cs="Times New Roman"/>
            <w:sz w:val="28"/>
            <w:szCs w:val="28"/>
          </w:rPr>
          <w:t>б</w:t>
        </w:r>
      </w:ins>
      <w:del w:id="62" w:author="Наталья Б. Еременко" w:date="2018-05-21T07:58:00Z">
        <w:r w:rsidR="00CB224B" w:rsidRPr="00F54326" w:rsidDel="00313EBC">
          <w:rPr>
            <w:rFonts w:ascii="Times New Roman" w:hAnsi="Times New Roman" w:cs="Times New Roman"/>
            <w:sz w:val="28"/>
            <w:szCs w:val="28"/>
          </w:rPr>
          <w:delText>б</w:delText>
        </w:r>
      </w:del>
      <w:r w:rsidR="00CB224B" w:rsidRPr="00F54326">
        <w:rPr>
          <w:rFonts w:ascii="Times New Roman" w:hAnsi="Times New Roman" w:cs="Times New Roman"/>
          <w:sz w:val="28"/>
          <w:szCs w:val="28"/>
        </w:rPr>
        <w:t xml:space="preserve">) </w:t>
      </w:r>
      <w:r w:rsidR="0082439D" w:rsidRPr="00F54326">
        <w:rPr>
          <w:rFonts w:ascii="Times New Roman" w:hAnsi="Times New Roman" w:cs="Times New Roman"/>
          <w:sz w:val="28"/>
          <w:szCs w:val="28"/>
        </w:rPr>
        <w:t xml:space="preserve">подраздел 2.5 «Перечень нормативных правовых актов, регулирующих отношения, возникающие в связи с предоставлением </w:t>
      </w:r>
      <w:r w:rsidR="0082439D" w:rsidRPr="00F54326">
        <w:rPr>
          <w:rFonts w:ascii="Times New Roman" w:eastAsia="Times New Roman" w:hAnsi="Times New Roman" w:cs="Times New Roman"/>
          <w:sz w:val="28"/>
          <w:szCs w:val="28"/>
        </w:rPr>
        <w:t>муниципальной</w:t>
      </w:r>
      <w:r w:rsidR="0082439D" w:rsidRPr="00F54326">
        <w:rPr>
          <w:rFonts w:ascii="Times New Roman" w:hAnsi="Times New Roman" w:cs="Times New Roman"/>
          <w:sz w:val="28"/>
          <w:szCs w:val="28"/>
        </w:rPr>
        <w:t xml:space="preserve"> услуги» после слов </w:t>
      </w:r>
      <w:ins w:id="63" w:author="Eremenko_NB" w:date="2018-05-20T21:48:00Z">
        <w:r w:rsidR="00F54326" w:rsidRPr="00F54326">
          <w:rPr>
            <w:rFonts w:ascii="Times New Roman" w:hAnsi="Times New Roman" w:cs="Times New Roman"/>
            <w:sz w:val="28"/>
            <w:szCs w:val="28"/>
          </w:rPr>
          <w:t>«</w:t>
        </w:r>
        <w:r w:rsidR="00F54326" w:rsidRPr="00F54326">
          <w:rPr>
            <w:rFonts w:ascii="Times New Roman" w:hAnsi="Times New Roman" w:cs="Times New Roman"/>
            <w:sz w:val="28"/>
            <w:szCs w:val="28"/>
            <w:rPrChange w:id="64" w:author="Eremenko_NB" w:date="2018-05-20T21:48:00Z">
              <w:rPr>
                <w:rFonts w:ascii="Times New Roman" w:hAnsi="Times New Roman" w:cs="Times New Roman"/>
                <w:sz w:val="24"/>
                <w:szCs w:val="24"/>
              </w:rPr>
            </w:rPrChange>
          </w:rPr>
          <w:t>Постановление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газета» от 23 ноября 2012 года № 271)</w:t>
        </w:r>
        <w:del w:id="65" w:author="Наталья Б. Еременко" w:date="2018-05-22T14:15:00Z">
          <w:r w:rsidR="00F54326" w:rsidRPr="00F54326" w:rsidDel="007C4D29">
            <w:rPr>
              <w:rFonts w:ascii="Times New Roman" w:hAnsi="Times New Roman" w:cs="Times New Roman"/>
              <w:sz w:val="28"/>
              <w:szCs w:val="28"/>
            </w:rPr>
            <w:delText xml:space="preserve"> </w:delText>
          </w:r>
        </w:del>
      </w:ins>
      <w:del w:id="66" w:author="Eremenko_NB" w:date="2018-05-20T21:48:00Z">
        <w:r w:rsidR="0082439D" w:rsidRPr="00F54326" w:rsidDel="00F54326">
          <w:rPr>
            <w:rFonts w:ascii="Times New Roman" w:hAnsi="Times New Roman" w:cs="Times New Roman"/>
            <w:sz w:val="28"/>
            <w:szCs w:val="28"/>
          </w:rPr>
          <w:delText>«(«Российская газета» от 23 ноября 2012 года № 271)</w:delText>
        </w:r>
      </w:del>
      <w:r w:rsidR="0082439D" w:rsidRPr="00F54326">
        <w:rPr>
          <w:rFonts w:ascii="Times New Roman" w:hAnsi="Times New Roman" w:cs="Times New Roman"/>
          <w:sz w:val="28"/>
          <w:szCs w:val="28"/>
        </w:rPr>
        <w:t>;» дополнить абзацами следующего содержания:</w:t>
      </w:r>
    </w:p>
    <w:p w14:paraId="71944C03" w14:textId="77777777" w:rsidR="0082439D" w:rsidRPr="0082439D" w:rsidRDefault="0082439D" w:rsidP="0082439D">
      <w:pPr>
        <w:spacing w:after="0" w:line="240" w:lineRule="auto"/>
        <w:ind w:firstLine="708"/>
        <w:jc w:val="both"/>
        <w:rPr>
          <w:rFonts w:ascii="Times New Roman" w:hAnsi="Times New Roman" w:cs="Times New Roman"/>
          <w:sz w:val="28"/>
          <w:szCs w:val="28"/>
        </w:rPr>
      </w:pPr>
      <w:r w:rsidRPr="00F54326">
        <w:rPr>
          <w:rFonts w:ascii="Times New Roman" w:hAnsi="Times New Roman" w:cs="Times New Roman"/>
          <w:sz w:val="28"/>
          <w:szCs w:val="28"/>
        </w:rPr>
        <w:t>«Приказ Министерства экономического развития РФ от 21 марта 2018 года № 137 «Об утверждении примерной</w:t>
      </w:r>
      <w:r w:rsidRPr="0082439D">
        <w:rPr>
          <w:rFonts w:ascii="Times New Roman" w:hAnsi="Times New Roman" w:cs="Times New Roman"/>
          <w:sz w:val="28"/>
          <w:szCs w:val="28"/>
        </w:rPr>
        <w:t xml:space="preserve"> формы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и порядка хр</w:t>
      </w:r>
      <w:r>
        <w:rPr>
          <w:rFonts w:ascii="Times New Roman" w:hAnsi="Times New Roman" w:cs="Times New Roman"/>
          <w:sz w:val="28"/>
          <w:szCs w:val="28"/>
        </w:rPr>
        <w:t>анения соответствующих запросов»</w:t>
      </w:r>
      <w:r w:rsidRPr="0082439D">
        <w:rPr>
          <w:rFonts w:ascii="Times New Roman" w:hAnsi="Times New Roman" w:cs="Times New Roman"/>
          <w:sz w:val="28"/>
          <w:szCs w:val="28"/>
        </w:rPr>
        <w:t xml:space="preserve"> (</w:t>
      </w:r>
      <w:r>
        <w:rPr>
          <w:rFonts w:ascii="Times New Roman" w:hAnsi="Times New Roman" w:cs="Times New Roman"/>
          <w:sz w:val="28"/>
          <w:szCs w:val="28"/>
        </w:rPr>
        <w:t>официальный интернет-портал</w:t>
      </w:r>
      <w:r w:rsidRPr="0082439D">
        <w:rPr>
          <w:rFonts w:ascii="Times New Roman" w:hAnsi="Times New Roman" w:cs="Times New Roman"/>
          <w:sz w:val="28"/>
          <w:szCs w:val="28"/>
        </w:rPr>
        <w:t xml:space="preserve"> правовой информации www.pravo.gov.ru 2 апреля 2018 года);</w:t>
      </w:r>
    </w:p>
    <w:p w14:paraId="6134F25E" w14:textId="77777777" w:rsidR="0082439D" w:rsidRPr="0082439D" w:rsidRDefault="0082439D" w:rsidP="0082439D">
      <w:pPr>
        <w:spacing w:after="0" w:line="240" w:lineRule="auto"/>
        <w:ind w:firstLine="708"/>
        <w:jc w:val="both"/>
        <w:rPr>
          <w:rFonts w:ascii="Times New Roman" w:hAnsi="Times New Roman" w:cs="Times New Roman"/>
          <w:sz w:val="28"/>
          <w:szCs w:val="28"/>
        </w:rPr>
      </w:pPr>
      <w:r w:rsidRPr="0082439D">
        <w:rPr>
          <w:rFonts w:ascii="Times New Roman" w:hAnsi="Times New Roman" w:cs="Times New Roman"/>
          <w:sz w:val="28"/>
          <w:szCs w:val="28"/>
        </w:rPr>
        <w:t xml:space="preserve">Закон Краснодарского края </w:t>
      </w:r>
      <w:r>
        <w:rPr>
          <w:rFonts w:ascii="Times New Roman" w:hAnsi="Times New Roman" w:cs="Times New Roman"/>
          <w:sz w:val="28"/>
          <w:szCs w:val="28"/>
        </w:rPr>
        <w:t>от 2 марта 2012 года № 2446-КЗ «</w:t>
      </w:r>
      <w:r w:rsidRPr="0082439D">
        <w:rPr>
          <w:rFonts w:ascii="Times New Roman" w:hAnsi="Times New Roman" w:cs="Times New Roman"/>
          <w:sz w:val="28"/>
          <w:szCs w:val="28"/>
        </w:rPr>
        <w:t>Об отдельных вопросах организации предоставления государственных и муниципальных услуг на территории Краснодарского края» (Информационный бюллетень Законодательного Собрания Краснодарского края от 11 марта 2012 года № 52, стр. 78);»;</w:t>
      </w:r>
    </w:p>
    <w:p w14:paraId="4742F3EA" w14:textId="40E8F022" w:rsidR="0082439D" w:rsidRDefault="00EA6C1E" w:rsidP="00864CBC">
      <w:pPr>
        <w:spacing w:after="0" w:line="240" w:lineRule="auto"/>
        <w:ind w:firstLine="708"/>
        <w:jc w:val="both"/>
        <w:rPr>
          <w:rFonts w:ascii="Times New Roman" w:eastAsia="Times New Roman" w:hAnsi="Times New Roman" w:cs="Times New Roman"/>
          <w:sz w:val="28"/>
          <w:szCs w:val="28"/>
        </w:rPr>
      </w:pPr>
      <w:ins w:id="67" w:author="Наталья Б. Еременко" w:date="2018-05-21T11:15:00Z">
        <w:r>
          <w:rPr>
            <w:rFonts w:ascii="Times New Roman" w:hAnsi="Times New Roman" w:cs="Times New Roman"/>
            <w:sz w:val="28"/>
            <w:szCs w:val="28"/>
          </w:rPr>
          <w:t>в</w:t>
        </w:r>
      </w:ins>
      <w:del w:id="68" w:author="Наталья Б. Еременко" w:date="2018-05-21T07:58:00Z">
        <w:r w:rsidR="0082439D" w:rsidRPr="0082439D" w:rsidDel="00313EBC">
          <w:rPr>
            <w:rFonts w:ascii="Times New Roman" w:hAnsi="Times New Roman" w:cs="Times New Roman"/>
            <w:sz w:val="28"/>
            <w:szCs w:val="28"/>
          </w:rPr>
          <w:delText>в</w:delText>
        </w:r>
      </w:del>
      <w:r w:rsidR="0082439D" w:rsidRPr="0082439D">
        <w:rPr>
          <w:rFonts w:ascii="Times New Roman" w:hAnsi="Times New Roman" w:cs="Times New Roman"/>
          <w:sz w:val="28"/>
          <w:szCs w:val="28"/>
        </w:rPr>
        <w:t>) подраздел 2.6 «</w:t>
      </w:r>
      <w:r w:rsidR="0082439D" w:rsidRPr="0082439D">
        <w:rPr>
          <w:rFonts w:ascii="Times New Roman" w:eastAsia="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r w:rsidR="004E061D">
        <w:rPr>
          <w:rFonts w:ascii="Times New Roman" w:eastAsia="Times New Roman" w:hAnsi="Times New Roman" w:cs="Times New Roman"/>
          <w:sz w:val="28"/>
          <w:szCs w:val="28"/>
        </w:rPr>
        <w:t>» после слов «</w:t>
      </w:r>
      <w:r w:rsidR="004E061D" w:rsidRPr="004E061D">
        <w:rPr>
          <w:rFonts w:ascii="Times New Roman" w:eastAsia="Times New Roman" w:hAnsi="Times New Roman" w:cs="Times New Roman"/>
          <w:sz w:val="28"/>
          <w:szCs w:val="28"/>
        </w:rPr>
        <w:t>(в случае обучения детей в обще</w:t>
      </w:r>
      <w:r w:rsidR="004E061D">
        <w:rPr>
          <w:rFonts w:ascii="Times New Roman" w:eastAsia="Times New Roman" w:hAnsi="Times New Roman" w:cs="Times New Roman"/>
          <w:sz w:val="28"/>
          <w:szCs w:val="28"/>
        </w:rPr>
        <w:t>образовательных организа</w:t>
      </w:r>
      <w:r w:rsidR="004E061D" w:rsidRPr="004E061D">
        <w:rPr>
          <w:rFonts w:ascii="Times New Roman" w:eastAsia="Times New Roman" w:hAnsi="Times New Roman" w:cs="Times New Roman"/>
          <w:sz w:val="28"/>
          <w:szCs w:val="28"/>
        </w:rPr>
        <w:t>циях и государственных образовательных организациях по очной форме обучения)</w:t>
      </w:r>
      <w:r w:rsidR="004E061D">
        <w:rPr>
          <w:rFonts w:ascii="Times New Roman" w:eastAsia="Times New Roman" w:hAnsi="Times New Roman" w:cs="Times New Roman"/>
          <w:sz w:val="28"/>
          <w:szCs w:val="28"/>
        </w:rPr>
        <w:t>» дополнить абзацем следующего содержания:</w:t>
      </w:r>
    </w:p>
    <w:p w14:paraId="6E9423D5" w14:textId="77777777" w:rsidR="004E061D" w:rsidDel="00F54326" w:rsidRDefault="004E061D" w:rsidP="00864CBC">
      <w:pPr>
        <w:spacing w:after="0" w:line="240" w:lineRule="auto"/>
        <w:ind w:firstLine="708"/>
        <w:jc w:val="both"/>
        <w:rPr>
          <w:del w:id="69" w:author="Eremenko_NB" w:date="2018-05-20T21:48:00Z"/>
          <w:rFonts w:ascii="Times New Roman" w:eastAsia="Times New Roman" w:hAnsi="Times New Roman" w:cs="Times New Roman"/>
          <w:sz w:val="28"/>
          <w:szCs w:val="28"/>
        </w:rPr>
      </w:pPr>
      <w:r>
        <w:rPr>
          <w:rFonts w:ascii="Times New Roman" w:eastAsia="Times New Roman" w:hAnsi="Times New Roman" w:cs="Times New Roman"/>
          <w:sz w:val="28"/>
          <w:szCs w:val="28"/>
        </w:rPr>
        <w:t>«</w:t>
      </w:r>
      <w:del w:id="70" w:author="Eremenko_NB" w:date="2018-05-20T21:48:00Z">
        <w:r w:rsidDel="00F54326">
          <w:rPr>
            <w:rFonts w:ascii="Times New Roman" w:eastAsia="Times New Roman" w:hAnsi="Times New Roman" w:cs="Times New Roman"/>
            <w:sz w:val="28"/>
            <w:szCs w:val="28"/>
          </w:rPr>
          <w:delText>;</w:delText>
        </w:r>
      </w:del>
    </w:p>
    <w:p w14:paraId="442F9BB0" w14:textId="47309253" w:rsidR="004E061D" w:rsidRDefault="004E061D">
      <w:pPr>
        <w:spacing w:after="0" w:line="240" w:lineRule="auto"/>
        <w:ind w:firstLine="708"/>
        <w:jc w:val="both"/>
        <w:rPr>
          <w:rFonts w:ascii="Times New Roman" w:eastAsia="Times New Roman" w:hAnsi="Times New Roman" w:cs="Times New Roman"/>
          <w:sz w:val="28"/>
          <w:szCs w:val="28"/>
        </w:rPr>
      </w:pPr>
      <w:r w:rsidRPr="004E061D">
        <w:rPr>
          <w:rFonts w:ascii="Times New Roman" w:eastAsia="Times New Roman" w:hAnsi="Times New Roman" w:cs="Times New Roman"/>
          <w:sz w:val="28"/>
          <w:szCs w:val="28"/>
        </w:rPr>
        <w:t>копия документа, под</w:t>
      </w:r>
      <w:r>
        <w:rPr>
          <w:rFonts w:ascii="Times New Roman" w:eastAsia="Times New Roman" w:hAnsi="Times New Roman" w:cs="Times New Roman"/>
          <w:sz w:val="28"/>
          <w:szCs w:val="28"/>
        </w:rPr>
        <w:t>тверждающего полномочия предста</w:t>
      </w:r>
      <w:r w:rsidRPr="004E061D">
        <w:rPr>
          <w:rFonts w:ascii="Times New Roman" w:eastAsia="Times New Roman" w:hAnsi="Times New Roman" w:cs="Times New Roman"/>
          <w:sz w:val="28"/>
          <w:szCs w:val="28"/>
        </w:rPr>
        <w:t>вителя заявителя, в случа</w:t>
      </w:r>
      <w:r>
        <w:rPr>
          <w:rFonts w:ascii="Times New Roman" w:eastAsia="Times New Roman" w:hAnsi="Times New Roman" w:cs="Times New Roman"/>
          <w:sz w:val="28"/>
          <w:szCs w:val="28"/>
        </w:rPr>
        <w:t>е, если заявление подается пред</w:t>
      </w:r>
      <w:r w:rsidRPr="004E061D">
        <w:rPr>
          <w:rFonts w:ascii="Times New Roman" w:eastAsia="Times New Roman" w:hAnsi="Times New Roman" w:cs="Times New Roman"/>
          <w:sz w:val="28"/>
          <w:szCs w:val="28"/>
        </w:rPr>
        <w:t>ставителем заявителя</w:t>
      </w:r>
      <w:ins w:id="71" w:author="Наталья Б. Еременко" w:date="2018-05-22T14:39:00Z">
        <w:r w:rsidR="0086051D">
          <w:rPr>
            <w:rFonts w:ascii="Times New Roman" w:eastAsia="Times New Roman" w:hAnsi="Times New Roman" w:cs="Times New Roman"/>
            <w:sz w:val="28"/>
            <w:szCs w:val="28"/>
          </w:rPr>
          <w:t>.</w:t>
        </w:r>
      </w:ins>
      <w:r>
        <w:rPr>
          <w:rFonts w:ascii="Times New Roman" w:eastAsia="Times New Roman" w:hAnsi="Times New Roman" w:cs="Times New Roman"/>
          <w:sz w:val="28"/>
          <w:szCs w:val="28"/>
        </w:rPr>
        <w:t>»;</w:t>
      </w:r>
    </w:p>
    <w:p w14:paraId="71748BC5" w14:textId="1AD8C0A1" w:rsidR="004C52F8" w:rsidRDefault="00EA6C1E" w:rsidP="00864CBC">
      <w:pPr>
        <w:spacing w:after="0" w:line="240" w:lineRule="auto"/>
        <w:ind w:firstLine="708"/>
        <w:jc w:val="both"/>
        <w:rPr>
          <w:rFonts w:ascii="Times New Roman" w:eastAsia="Times New Roman" w:hAnsi="Times New Roman" w:cs="Times New Roman"/>
          <w:sz w:val="28"/>
          <w:szCs w:val="28"/>
        </w:rPr>
      </w:pPr>
      <w:ins w:id="72" w:author="Наталья Б. Еременко" w:date="2018-05-21T07:58:00Z">
        <w:r>
          <w:rPr>
            <w:rFonts w:ascii="Times New Roman" w:eastAsia="Times New Roman" w:hAnsi="Times New Roman" w:cs="Times New Roman"/>
            <w:sz w:val="28"/>
            <w:szCs w:val="28"/>
          </w:rPr>
          <w:lastRenderedPageBreak/>
          <w:t>г</w:t>
        </w:r>
      </w:ins>
      <w:del w:id="73" w:author="Наталья Б. Еременко" w:date="2018-05-21T07:58:00Z">
        <w:r w:rsidR="004C52F8" w:rsidDel="00313EBC">
          <w:rPr>
            <w:rFonts w:ascii="Times New Roman" w:eastAsia="Times New Roman" w:hAnsi="Times New Roman" w:cs="Times New Roman"/>
            <w:sz w:val="28"/>
            <w:szCs w:val="28"/>
          </w:rPr>
          <w:delText>г</w:delText>
        </w:r>
      </w:del>
      <w:r w:rsidR="004C52F8">
        <w:rPr>
          <w:rFonts w:ascii="Times New Roman" w:eastAsia="Times New Roman" w:hAnsi="Times New Roman" w:cs="Times New Roman"/>
          <w:sz w:val="28"/>
          <w:szCs w:val="28"/>
        </w:rPr>
        <w:t xml:space="preserve">) </w:t>
      </w:r>
      <w:r w:rsidR="004C52F8" w:rsidRPr="004C52F8">
        <w:rPr>
          <w:rFonts w:ascii="Times New Roman" w:eastAsia="Times New Roman" w:hAnsi="Times New Roman" w:cs="Times New Roman"/>
          <w:sz w:val="28"/>
          <w:szCs w:val="28"/>
        </w:rPr>
        <w:t>подраздел 2.6</w:t>
      </w:r>
      <w:del w:id="74" w:author="Наталья Б. Еременко" w:date="2018-05-21T09:28:00Z">
        <w:r w:rsidR="004C52F8" w:rsidRPr="004C52F8" w:rsidDel="00391C2D">
          <w:rPr>
            <w:rFonts w:ascii="Times New Roman" w:eastAsia="Times New Roman" w:hAnsi="Times New Roman" w:cs="Times New Roman"/>
            <w:sz w:val="28"/>
            <w:szCs w:val="28"/>
          </w:rPr>
          <w:delText xml:space="preserve"> «Исчерпывающий перечень</w:delText>
        </w:r>
        <w:r w:rsidR="004C52F8" w:rsidDel="00391C2D">
          <w:rPr>
            <w:rFonts w:ascii="Times New Roman" w:eastAsia="Times New Roman" w:hAnsi="Times New Roman" w:cs="Times New Roman"/>
            <w:sz w:val="28"/>
            <w:szCs w:val="28"/>
          </w:rPr>
          <w:delText xml:space="preserve"> документов, необходимых в соот</w:delText>
        </w:r>
        <w:r w:rsidR="004C52F8" w:rsidRPr="004C52F8" w:rsidDel="00391C2D">
          <w:rPr>
            <w:rFonts w:ascii="Times New Roman" w:eastAsia="Times New Roman" w:hAnsi="Times New Roman" w:cs="Times New Roman"/>
            <w:sz w:val="28"/>
            <w:szCs w:val="28"/>
          </w:rPr>
          <w:delText>ветствии с нормативными правовыми а</w:delText>
        </w:r>
        <w:r w:rsidR="004C52F8" w:rsidDel="00391C2D">
          <w:rPr>
            <w:rFonts w:ascii="Times New Roman" w:eastAsia="Times New Roman" w:hAnsi="Times New Roman" w:cs="Times New Roman"/>
            <w:sz w:val="28"/>
            <w:szCs w:val="28"/>
          </w:rPr>
          <w:delText>ктами для предоставления муници</w:delText>
        </w:r>
        <w:r w:rsidR="004C52F8" w:rsidRPr="004C52F8" w:rsidDel="00391C2D">
          <w:rPr>
            <w:rFonts w:ascii="Times New Roman" w:eastAsia="Times New Roman" w:hAnsi="Times New Roman" w:cs="Times New Roman"/>
            <w:sz w:val="28"/>
            <w:szCs w:val="28"/>
          </w:rPr>
          <w:delText>пальной услуги, подлежащих представлению заявителем»</w:delText>
        </w:r>
      </w:del>
      <w:r w:rsidR="004C52F8">
        <w:rPr>
          <w:rFonts w:ascii="Times New Roman" w:eastAsia="Times New Roman" w:hAnsi="Times New Roman" w:cs="Times New Roman"/>
          <w:sz w:val="28"/>
          <w:szCs w:val="28"/>
        </w:rPr>
        <w:t xml:space="preserve"> дополнить абзацем следующего содержания:</w:t>
      </w:r>
    </w:p>
    <w:p w14:paraId="1F2306CB" w14:textId="77777777" w:rsidR="004C52F8" w:rsidRPr="0082439D" w:rsidRDefault="004C52F8" w:rsidP="00864CBC">
      <w:pPr>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rPr>
        <w:t>«</w:t>
      </w:r>
      <w:r w:rsidRPr="004C52F8">
        <w:rPr>
          <w:rFonts w:ascii="Times New Roman" w:eastAsia="Times New Roman" w:hAnsi="Times New Roman" w:cs="Times New Roman"/>
          <w:sz w:val="28"/>
          <w:szCs w:val="28"/>
        </w:rPr>
        <w:t>Заявители несут ответственность за недостоверность представленных сведений, а также подтверждающих их документов, кроме сведений, содержащихся в выданных заявителю соответствующими органами и организациями документах.</w:t>
      </w:r>
      <w:r>
        <w:rPr>
          <w:rFonts w:ascii="Times New Roman" w:eastAsia="Times New Roman" w:hAnsi="Times New Roman" w:cs="Times New Roman"/>
          <w:sz w:val="28"/>
          <w:szCs w:val="28"/>
        </w:rPr>
        <w:t>»;</w:t>
      </w:r>
    </w:p>
    <w:p w14:paraId="1DC867E6" w14:textId="18772A7B" w:rsidR="00FC49CD" w:rsidRPr="00864CBC" w:rsidRDefault="00EA6C1E" w:rsidP="00864CBC">
      <w:pPr>
        <w:spacing w:after="0" w:line="240" w:lineRule="auto"/>
        <w:ind w:firstLine="708"/>
        <w:jc w:val="both"/>
        <w:rPr>
          <w:rFonts w:ascii="Times New Roman" w:hAnsi="Times New Roman" w:cs="Times New Roman"/>
          <w:sz w:val="28"/>
          <w:szCs w:val="28"/>
        </w:rPr>
      </w:pPr>
      <w:ins w:id="75" w:author="Наталья Б. Еременко" w:date="2018-05-21T11:15:00Z">
        <w:r>
          <w:rPr>
            <w:rFonts w:ascii="Times New Roman" w:hAnsi="Times New Roman" w:cs="Times New Roman"/>
            <w:sz w:val="28"/>
            <w:szCs w:val="28"/>
          </w:rPr>
          <w:t>д</w:t>
        </w:r>
      </w:ins>
      <w:del w:id="76" w:author="Наталья Б. Еременко" w:date="2018-05-21T07:58:00Z">
        <w:r w:rsidR="0005204B" w:rsidDel="00313EBC">
          <w:rPr>
            <w:rFonts w:ascii="Times New Roman" w:hAnsi="Times New Roman" w:cs="Times New Roman"/>
            <w:sz w:val="28"/>
            <w:szCs w:val="28"/>
          </w:rPr>
          <w:delText>д</w:delText>
        </w:r>
      </w:del>
      <w:r w:rsidR="0005204B">
        <w:rPr>
          <w:rFonts w:ascii="Times New Roman" w:hAnsi="Times New Roman" w:cs="Times New Roman"/>
          <w:sz w:val="28"/>
          <w:szCs w:val="28"/>
        </w:rPr>
        <w:t xml:space="preserve">) </w:t>
      </w:r>
      <w:r w:rsidR="00864CBC" w:rsidRPr="0082439D">
        <w:rPr>
          <w:rFonts w:ascii="Times New Roman" w:hAnsi="Times New Roman" w:cs="Times New Roman"/>
          <w:sz w:val="28"/>
          <w:szCs w:val="28"/>
        </w:rPr>
        <w:t>подраздел 2.10 «</w:t>
      </w:r>
      <w:r w:rsidR="00864CBC" w:rsidRPr="0082439D">
        <w:rPr>
          <w:rFonts w:ascii="Times New Roman" w:eastAsia="Times New Roman" w:hAnsi="Times New Roman" w:cs="Times New Roman"/>
          <w:sz w:val="28"/>
          <w:szCs w:val="28"/>
        </w:rPr>
        <w:t>Исчерпывающий перечень оснований для приостановления или отказа в предоставлении муниципальной услуги» после слов «</w:t>
      </w:r>
      <w:ins w:id="77" w:author="Наталья Б. Еременко" w:date="2018-05-22T14:16:00Z">
        <w:r w:rsidR="00E57650" w:rsidRPr="00E57650">
          <w:rPr>
            <w:rFonts w:ascii="Times New Roman" w:eastAsia="Times New Roman" w:hAnsi="Times New Roman" w:cs="Times New Roman"/>
            <w:sz w:val="28"/>
            <w:szCs w:val="28"/>
          </w:rPr>
          <w:t>уже принятое решение о предоставлении заявителю (другому родителю) в аре</w:t>
        </w:r>
        <w:r w:rsidR="00E57650">
          <w:rPr>
            <w:rFonts w:ascii="Times New Roman" w:eastAsia="Times New Roman" w:hAnsi="Times New Roman" w:cs="Times New Roman"/>
            <w:sz w:val="28"/>
            <w:szCs w:val="28"/>
          </w:rPr>
          <w:t>нду земельного участка как граж</w:t>
        </w:r>
        <w:r w:rsidR="00E57650" w:rsidRPr="00E57650">
          <w:rPr>
            <w:rFonts w:ascii="Times New Roman" w:eastAsia="Times New Roman" w:hAnsi="Times New Roman" w:cs="Times New Roman"/>
            <w:sz w:val="28"/>
            <w:szCs w:val="28"/>
          </w:rPr>
          <w:t>данину, имеющему трех и более детей</w:t>
        </w:r>
      </w:ins>
      <w:del w:id="78" w:author="Наталья Б. Еременко" w:date="2018-05-22T14:16:00Z">
        <w:r w:rsidR="00864CBC" w:rsidRPr="0082439D" w:rsidDel="00E57650">
          <w:rPr>
            <w:rFonts w:ascii="Times New Roman" w:eastAsia="Times New Roman" w:hAnsi="Times New Roman" w:cs="Times New Roman"/>
            <w:sz w:val="28"/>
            <w:szCs w:val="28"/>
          </w:rPr>
          <w:delText>земельного участка как гражданину,</w:delText>
        </w:r>
        <w:r w:rsidR="00864CBC" w:rsidRPr="00864CBC" w:rsidDel="00E57650">
          <w:rPr>
            <w:rFonts w:ascii="Times New Roman" w:eastAsia="Times New Roman" w:hAnsi="Times New Roman" w:cs="Times New Roman"/>
            <w:sz w:val="28"/>
            <w:szCs w:val="28"/>
          </w:rPr>
          <w:delText xml:space="preserve"> имеющему трех и более детей</w:delText>
        </w:r>
      </w:del>
      <w:r w:rsidR="00864CBC" w:rsidRPr="00864CBC">
        <w:rPr>
          <w:rFonts w:ascii="Times New Roman" w:eastAsia="Times New Roman" w:hAnsi="Times New Roman" w:cs="Times New Roman"/>
          <w:sz w:val="28"/>
          <w:szCs w:val="28"/>
        </w:rPr>
        <w:t>;»</w:t>
      </w:r>
      <w:r w:rsidR="00FC49CD" w:rsidRPr="00864CBC">
        <w:rPr>
          <w:rFonts w:ascii="Times New Roman" w:hAnsi="Times New Roman" w:cs="Times New Roman"/>
          <w:sz w:val="28"/>
          <w:szCs w:val="28"/>
        </w:rPr>
        <w:t xml:space="preserve"> </w:t>
      </w:r>
      <w:r w:rsidR="00864CBC">
        <w:rPr>
          <w:rFonts w:ascii="Times New Roman" w:hAnsi="Times New Roman" w:cs="Times New Roman"/>
          <w:sz w:val="28"/>
          <w:szCs w:val="28"/>
        </w:rPr>
        <w:t>дополнить абзацем</w:t>
      </w:r>
      <w:r w:rsidR="00FC49CD" w:rsidRPr="00864CBC">
        <w:rPr>
          <w:rFonts w:ascii="Times New Roman" w:hAnsi="Times New Roman" w:cs="Times New Roman"/>
          <w:sz w:val="28"/>
          <w:szCs w:val="28"/>
        </w:rPr>
        <w:t xml:space="preserve"> следующе</w:t>
      </w:r>
      <w:r w:rsidR="00864CBC">
        <w:rPr>
          <w:rFonts w:ascii="Times New Roman" w:hAnsi="Times New Roman" w:cs="Times New Roman"/>
          <w:sz w:val="28"/>
          <w:szCs w:val="28"/>
        </w:rPr>
        <w:t>го</w:t>
      </w:r>
      <w:r w:rsidR="00FC49CD" w:rsidRPr="00864CBC">
        <w:rPr>
          <w:rFonts w:ascii="Times New Roman" w:hAnsi="Times New Roman" w:cs="Times New Roman"/>
          <w:sz w:val="28"/>
          <w:szCs w:val="28"/>
        </w:rPr>
        <w:t xml:space="preserve"> </w:t>
      </w:r>
      <w:r w:rsidR="00864CBC">
        <w:rPr>
          <w:rFonts w:ascii="Times New Roman" w:hAnsi="Times New Roman" w:cs="Times New Roman"/>
          <w:sz w:val="28"/>
          <w:szCs w:val="28"/>
        </w:rPr>
        <w:t>содержания</w:t>
      </w:r>
      <w:r w:rsidR="00FC49CD" w:rsidRPr="00864CBC">
        <w:rPr>
          <w:rFonts w:ascii="Times New Roman" w:hAnsi="Times New Roman" w:cs="Times New Roman"/>
          <w:sz w:val="28"/>
          <w:szCs w:val="28"/>
        </w:rPr>
        <w:t>:</w:t>
      </w:r>
    </w:p>
    <w:p w14:paraId="2C46A757" w14:textId="2EA55C71" w:rsidR="00864CBC" w:rsidRDefault="00864CBC" w:rsidP="00864CB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864CBC">
        <w:rPr>
          <w:rFonts w:ascii="Times New Roman" w:hAnsi="Times New Roman" w:cs="Times New Roman"/>
          <w:sz w:val="28"/>
          <w:szCs w:val="28"/>
        </w:rPr>
        <w:t>постановка на учет ранее другого родителя как гражданина, имеющего трех и более детей</w:t>
      </w:r>
      <w:r>
        <w:rPr>
          <w:rFonts w:ascii="Times New Roman" w:hAnsi="Times New Roman" w:cs="Times New Roman"/>
          <w:sz w:val="28"/>
          <w:szCs w:val="28"/>
        </w:rPr>
        <w:t>;»</w:t>
      </w:r>
      <w:ins w:id="79" w:author="Наталья Б. Еременко" w:date="2018-05-22T14:16:00Z">
        <w:r w:rsidR="00E57650">
          <w:rPr>
            <w:rFonts w:ascii="Times New Roman" w:hAnsi="Times New Roman" w:cs="Times New Roman"/>
            <w:sz w:val="28"/>
            <w:szCs w:val="28"/>
          </w:rPr>
          <w:t>;</w:t>
        </w:r>
      </w:ins>
      <w:del w:id="80" w:author="Наталья Б. Еременко" w:date="2018-05-22T14:16:00Z">
        <w:r w:rsidDel="00E57650">
          <w:rPr>
            <w:rFonts w:ascii="Times New Roman" w:hAnsi="Times New Roman" w:cs="Times New Roman"/>
            <w:sz w:val="28"/>
            <w:szCs w:val="28"/>
          </w:rPr>
          <w:delText>.</w:delText>
        </w:r>
      </w:del>
    </w:p>
    <w:p w14:paraId="2D8E84B5" w14:textId="2BAC5850" w:rsidR="0005204B" w:rsidRPr="00A755B6" w:rsidRDefault="00EA6C1E" w:rsidP="0005204B">
      <w:pPr>
        <w:spacing w:after="0" w:line="240" w:lineRule="auto"/>
        <w:ind w:firstLine="708"/>
        <w:jc w:val="both"/>
        <w:rPr>
          <w:rFonts w:ascii="Times New Roman" w:hAnsi="Times New Roman" w:cs="Times New Roman"/>
          <w:sz w:val="28"/>
          <w:szCs w:val="28"/>
        </w:rPr>
      </w:pPr>
      <w:ins w:id="81" w:author="Наталья Б. Еременко" w:date="2018-05-21T07:58:00Z">
        <w:r>
          <w:rPr>
            <w:rFonts w:ascii="Times New Roman" w:hAnsi="Times New Roman" w:cs="Times New Roman"/>
            <w:sz w:val="28"/>
            <w:szCs w:val="28"/>
          </w:rPr>
          <w:t>е</w:t>
        </w:r>
      </w:ins>
      <w:del w:id="82" w:author="Наталья Б. Еременко" w:date="2018-05-21T07:58:00Z">
        <w:r w:rsidR="0005204B" w:rsidDel="00313EBC">
          <w:rPr>
            <w:rFonts w:ascii="Times New Roman" w:hAnsi="Times New Roman" w:cs="Times New Roman"/>
            <w:sz w:val="28"/>
            <w:szCs w:val="28"/>
          </w:rPr>
          <w:delText>е</w:delText>
        </w:r>
      </w:del>
      <w:r w:rsidR="0005204B">
        <w:rPr>
          <w:rFonts w:ascii="Times New Roman" w:hAnsi="Times New Roman" w:cs="Times New Roman"/>
          <w:sz w:val="28"/>
          <w:szCs w:val="28"/>
        </w:rPr>
        <w:t xml:space="preserve">) </w:t>
      </w:r>
      <w:r w:rsidR="0005204B" w:rsidRPr="00A755B6">
        <w:rPr>
          <w:rFonts w:ascii="Times New Roman" w:hAnsi="Times New Roman" w:cs="Times New Roman"/>
          <w:sz w:val="28"/>
          <w:szCs w:val="28"/>
        </w:rPr>
        <w:t>подраздел 2.12</w:t>
      </w:r>
      <w:del w:id="83" w:author="Наталья Б. Еременко" w:date="2018-05-21T09:29:00Z">
        <w:r w:rsidR="0005204B" w:rsidRPr="00A755B6" w:rsidDel="00B34A31">
          <w:rPr>
            <w:rFonts w:ascii="Times New Roman" w:hAnsi="Times New Roman" w:cs="Times New Roman"/>
            <w:sz w:val="28"/>
            <w:szCs w:val="28"/>
          </w:rPr>
          <w:delText xml:space="preserve"> </w:delText>
        </w:r>
      </w:del>
      <w:ins w:id="84" w:author="Наталья Б. Еременко" w:date="2018-05-21T08:59:00Z">
        <w:r w:rsidR="00A755B6" w:rsidRPr="00A755B6">
          <w:rPr>
            <w:rFonts w:ascii="Times New Roman" w:hAnsi="Times New Roman" w:cs="Times New Roman"/>
            <w:sz w:val="28"/>
            <w:szCs w:val="28"/>
          </w:rPr>
          <w:t xml:space="preserve"> </w:t>
        </w:r>
      </w:ins>
      <w:r w:rsidR="0005204B" w:rsidRPr="00A755B6">
        <w:rPr>
          <w:rFonts w:ascii="Times New Roman" w:hAnsi="Times New Roman" w:cs="Times New Roman"/>
          <w:sz w:val="28"/>
          <w:szCs w:val="28"/>
        </w:rPr>
        <w:t>изложить в следующей редакции:</w:t>
      </w:r>
    </w:p>
    <w:p w14:paraId="4F85CDE6" w14:textId="77777777" w:rsidR="0005204B" w:rsidRPr="0071352E" w:rsidRDefault="0005204B" w:rsidP="00864CBC">
      <w:pPr>
        <w:spacing w:after="0" w:line="240" w:lineRule="auto"/>
        <w:ind w:firstLine="708"/>
        <w:jc w:val="both"/>
        <w:rPr>
          <w:rFonts w:ascii="Times New Roman" w:hAnsi="Times New Roman" w:cs="Times New Roman"/>
          <w:sz w:val="20"/>
          <w:szCs w:val="20"/>
          <w:rPrChange w:id="85" w:author="Наталья Б. Еременко" w:date="2018-05-21T12:22:00Z">
            <w:rPr>
              <w:rFonts w:ascii="Times New Roman" w:hAnsi="Times New Roman" w:cs="Times New Roman"/>
              <w:sz w:val="28"/>
              <w:szCs w:val="28"/>
            </w:rPr>
          </w:rPrChange>
        </w:rPr>
      </w:pPr>
    </w:p>
    <w:tbl>
      <w:tblPr>
        <w:tblStyle w:val="af0"/>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7"/>
        <w:gridCol w:w="797"/>
        <w:gridCol w:w="2410"/>
        <w:gridCol w:w="5812"/>
        <w:gridCol w:w="567"/>
      </w:tblGrid>
      <w:tr w:rsidR="0005204B" w14:paraId="4989E2A6" w14:textId="77777777" w:rsidTr="00402DAB">
        <w:tc>
          <w:tcPr>
            <w:tcW w:w="337" w:type="dxa"/>
            <w:tcBorders>
              <w:right w:val="single" w:sz="4" w:space="0" w:color="auto"/>
            </w:tcBorders>
          </w:tcPr>
          <w:p w14:paraId="5B38C898" w14:textId="77777777" w:rsidR="0005204B" w:rsidRPr="001823ED" w:rsidRDefault="0005204B" w:rsidP="0005204B">
            <w:pPr>
              <w:jc w:val="both"/>
              <w:rPr>
                <w:rFonts w:ascii="Times New Roman" w:hAnsi="Times New Roman" w:cs="Times New Roman"/>
                <w:sz w:val="28"/>
                <w:szCs w:val="28"/>
              </w:rPr>
            </w:pPr>
            <w:r w:rsidRPr="001823ED">
              <w:rPr>
                <w:rFonts w:ascii="Times New Roman" w:hAnsi="Times New Roman" w:cs="Times New Roman"/>
                <w:sz w:val="28"/>
                <w:szCs w:val="28"/>
              </w:rPr>
              <w:t>«</w:t>
            </w:r>
          </w:p>
        </w:tc>
        <w:tc>
          <w:tcPr>
            <w:tcW w:w="797" w:type="dxa"/>
            <w:tcBorders>
              <w:top w:val="single" w:sz="4" w:space="0" w:color="auto"/>
              <w:left w:val="single" w:sz="4" w:space="0" w:color="auto"/>
              <w:bottom w:val="single" w:sz="4" w:space="0" w:color="auto"/>
              <w:right w:val="single" w:sz="4" w:space="0" w:color="auto"/>
            </w:tcBorders>
          </w:tcPr>
          <w:p w14:paraId="2C745978" w14:textId="77777777" w:rsidR="0005204B" w:rsidRPr="001823ED" w:rsidRDefault="0005204B" w:rsidP="0005204B">
            <w:pPr>
              <w:jc w:val="both"/>
              <w:rPr>
                <w:rFonts w:ascii="Times New Roman" w:hAnsi="Times New Roman" w:cs="Times New Roman"/>
                <w:sz w:val="24"/>
                <w:szCs w:val="24"/>
              </w:rPr>
            </w:pPr>
            <w:r>
              <w:rPr>
                <w:rFonts w:ascii="Times New Roman" w:hAnsi="Times New Roman" w:cs="Times New Roman"/>
                <w:sz w:val="24"/>
                <w:szCs w:val="24"/>
              </w:rPr>
              <w:t>2.12.</w:t>
            </w:r>
          </w:p>
        </w:tc>
        <w:tc>
          <w:tcPr>
            <w:tcW w:w="2410" w:type="dxa"/>
            <w:tcBorders>
              <w:top w:val="single" w:sz="4" w:space="0" w:color="auto"/>
              <w:left w:val="single" w:sz="4" w:space="0" w:color="auto"/>
              <w:bottom w:val="single" w:sz="4" w:space="0" w:color="auto"/>
              <w:right w:val="single" w:sz="4" w:space="0" w:color="auto"/>
            </w:tcBorders>
          </w:tcPr>
          <w:p w14:paraId="069919CD" w14:textId="77777777" w:rsidR="0005204B" w:rsidRPr="00A276CC" w:rsidRDefault="0005204B" w:rsidP="0005204B">
            <w:pPr>
              <w:pStyle w:val="ConsPlusCel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Порядок, размер и </w:t>
            </w:r>
            <w:r w:rsidRPr="00A276CC">
              <w:rPr>
                <w:rFonts w:ascii="Times New Roman" w:eastAsia="Times New Roman" w:hAnsi="Times New Roman" w:cs="Times New Roman"/>
                <w:sz w:val="24"/>
                <w:szCs w:val="24"/>
              </w:rPr>
              <w:t>основания взима</w:t>
            </w:r>
            <w:r>
              <w:rPr>
                <w:rFonts w:ascii="Times New Roman" w:eastAsia="Times New Roman" w:hAnsi="Times New Roman" w:cs="Times New Roman"/>
                <w:sz w:val="24"/>
                <w:szCs w:val="24"/>
              </w:rPr>
              <w:t xml:space="preserve">ния муниципальной пошлины или иной платы, взимаемой за предоставление </w:t>
            </w:r>
            <w:r w:rsidRPr="00A276CC">
              <w:rPr>
                <w:rFonts w:ascii="Times New Roman" w:eastAsia="Times New Roman" w:hAnsi="Times New Roman" w:cs="Times New Roman"/>
                <w:sz w:val="24"/>
                <w:szCs w:val="24"/>
              </w:rPr>
              <w:t>муниципальной</w:t>
            </w:r>
            <w:r>
              <w:rPr>
                <w:rFonts w:ascii="Times New Roman" w:eastAsia="Times New Roman" w:hAnsi="Times New Roman" w:cs="Times New Roman"/>
                <w:sz w:val="24"/>
                <w:szCs w:val="24"/>
              </w:rPr>
              <w:t xml:space="preserve"> </w:t>
            </w:r>
            <w:r w:rsidRPr="00A276CC">
              <w:rPr>
                <w:rFonts w:ascii="Times New Roman" w:eastAsia="Times New Roman" w:hAnsi="Times New Roman" w:cs="Times New Roman"/>
                <w:sz w:val="24"/>
                <w:szCs w:val="24"/>
              </w:rPr>
              <w:t xml:space="preserve">услуги      </w:t>
            </w:r>
          </w:p>
        </w:tc>
        <w:tc>
          <w:tcPr>
            <w:tcW w:w="5812" w:type="dxa"/>
            <w:tcBorders>
              <w:top w:val="single" w:sz="4" w:space="0" w:color="auto"/>
              <w:left w:val="single" w:sz="4" w:space="0" w:color="auto"/>
              <w:bottom w:val="single" w:sz="4" w:space="0" w:color="auto"/>
              <w:right w:val="single" w:sz="4" w:space="0" w:color="auto"/>
            </w:tcBorders>
          </w:tcPr>
          <w:p w14:paraId="3A7F92B5" w14:textId="77777777" w:rsidR="0005204B" w:rsidRPr="00A435F3" w:rsidRDefault="0005204B" w:rsidP="00F941C4">
            <w:pPr>
              <w:pBdr>
                <w:top w:val="nil"/>
                <w:left w:val="nil"/>
                <w:bottom w:val="nil"/>
                <w:right w:val="nil"/>
                <w:between w:val="nil"/>
              </w:pBdr>
              <w:ind w:left="-108" w:firstLine="360"/>
              <w:jc w:val="both"/>
              <w:rPr>
                <w:rFonts w:ascii="Times New Roman" w:eastAsia="Times New Roman" w:hAnsi="Times New Roman" w:cs="Times New Roman"/>
                <w:sz w:val="24"/>
                <w:szCs w:val="24"/>
              </w:rPr>
            </w:pPr>
            <w:r w:rsidRPr="00A435F3">
              <w:rPr>
                <w:rFonts w:ascii="Times New Roman" w:eastAsia="Times New Roman" w:hAnsi="Times New Roman" w:cs="Times New Roman"/>
                <w:sz w:val="24"/>
                <w:szCs w:val="24"/>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14:paraId="4B2BFD4C" w14:textId="77777777" w:rsidR="0005204B" w:rsidRPr="0028678D" w:rsidRDefault="0005204B" w:rsidP="0005204B">
            <w:pPr>
              <w:widowControl w:val="0"/>
              <w:tabs>
                <w:tab w:val="left" w:pos="521"/>
              </w:tabs>
              <w:autoSpaceDE w:val="0"/>
              <w:autoSpaceDN w:val="0"/>
              <w:adjustRightInd w:val="0"/>
              <w:ind w:firstLine="285"/>
              <w:jc w:val="both"/>
              <w:rPr>
                <w:rFonts w:ascii="Times New Roman" w:hAnsi="Times New Roman" w:cs="Times New Roman"/>
                <w:sz w:val="24"/>
                <w:szCs w:val="24"/>
              </w:rPr>
            </w:pPr>
          </w:p>
        </w:tc>
        <w:tc>
          <w:tcPr>
            <w:tcW w:w="567" w:type="dxa"/>
            <w:tcBorders>
              <w:left w:val="single" w:sz="4" w:space="0" w:color="auto"/>
            </w:tcBorders>
          </w:tcPr>
          <w:p w14:paraId="71A13AC0" w14:textId="77777777" w:rsidR="0005204B" w:rsidRPr="00A23D8E" w:rsidRDefault="0005204B" w:rsidP="0005204B">
            <w:pPr>
              <w:jc w:val="both"/>
              <w:rPr>
                <w:rFonts w:ascii="Times New Roman" w:hAnsi="Times New Roman" w:cs="Times New Roman"/>
                <w:sz w:val="24"/>
                <w:szCs w:val="24"/>
              </w:rPr>
            </w:pPr>
          </w:p>
          <w:p w14:paraId="5157D867" w14:textId="77777777" w:rsidR="0005204B" w:rsidRPr="00A23D8E" w:rsidRDefault="0005204B" w:rsidP="0005204B">
            <w:pPr>
              <w:jc w:val="both"/>
              <w:rPr>
                <w:rFonts w:ascii="Times New Roman" w:hAnsi="Times New Roman" w:cs="Times New Roman"/>
                <w:sz w:val="24"/>
                <w:szCs w:val="24"/>
              </w:rPr>
            </w:pPr>
          </w:p>
          <w:p w14:paraId="3215BC9D" w14:textId="77777777" w:rsidR="0005204B" w:rsidRPr="00A23D8E" w:rsidRDefault="0005204B" w:rsidP="0005204B">
            <w:pPr>
              <w:jc w:val="both"/>
              <w:rPr>
                <w:rFonts w:ascii="Times New Roman" w:hAnsi="Times New Roman" w:cs="Times New Roman"/>
                <w:sz w:val="24"/>
                <w:szCs w:val="24"/>
              </w:rPr>
            </w:pPr>
          </w:p>
          <w:p w14:paraId="06F19AAC" w14:textId="77777777" w:rsidR="0005204B" w:rsidRPr="00A23D8E" w:rsidRDefault="0005204B" w:rsidP="0005204B">
            <w:pPr>
              <w:jc w:val="both"/>
              <w:rPr>
                <w:rFonts w:ascii="Times New Roman" w:hAnsi="Times New Roman" w:cs="Times New Roman"/>
                <w:sz w:val="24"/>
                <w:szCs w:val="24"/>
              </w:rPr>
            </w:pPr>
          </w:p>
          <w:p w14:paraId="7DC75E78" w14:textId="77777777" w:rsidR="0005204B" w:rsidRPr="00A23D8E" w:rsidRDefault="0005204B" w:rsidP="0005204B">
            <w:pPr>
              <w:jc w:val="both"/>
              <w:rPr>
                <w:rFonts w:ascii="Times New Roman" w:hAnsi="Times New Roman" w:cs="Times New Roman"/>
                <w:sz w:val="24"/>
                <w:szCs w:val="24"/>
              </w:rPr>
            </w:pPr>
          </w:p>
          <w:p w14:paraId="64802551" w14:textId="77777777" w:rsidR="0005204B" w:rsidRPr="00A23D8E" w:rsidRDefault="0005204B" w:rsidP="0005204B">
            <w:pPr>
              <w:jc w:val="both"/>
              <w:rPr>
                <w:rFonts w:ascii="Times New Roman" w:hAnsi="Times New Roman" w:cs="Times New Roman"/>
                <w:sz w:val="24"/>
                <w:szCs w:val="24"/>
              </w:rPr>
            </w:pPr>
          </w:p>
          <w:p w14:paraId="23247ADB" w14:textId="77777777" w:rsidR="0005204B" w:rsidRPr="00A23D8E" w:rsidRDefault="0005204B" w:rsidP="0005204B">
            <w:pPr>
              <w:jc w:val="both"/>
              <w:rPr>
                <w:rFonts w:ascii="Times New Roman" w:hAnsi="Times New Roman" w:cs="Times New Roman"/>
                <w:sz w:val="28"/>
                <w:szCs w:val="28"/>
              </w:rPr>
            </w:pPr>
            <w:r>
              <w:rPr>
                <w:rFonts w:ascii="Times New Roman" w:hAnsi="Times New Roman" w:cs="Times New Roman"/>
                <w:sz w:val="28"/>
                <w:szCs w:val="28"/>
              </w:rPr>
              <w:t>»;</w:t>
            </w:r>
          </w:p>
        </w:tc>
      </w:tr>
    </w:tbl>
    <w:p w14:paraId="49C8D1E5" w14:textId="77777777" w:rsidR="0005204B" w:rsidRPr="0071352E" w:rsidRDefault="0005204B" w:rsidP="00864CBC">
      <w:pPr>
        <w:spacing w:after="0" w:line="240" w:lineRule="auto"/>
        <w:ind w:firstLine="708"/>
        <w:jc w:val="both"/>
        <w:rPr>
          <w:rFonts w:ascii="Times New Roman" w:hAnsi="Times New Roman" w:cs="Times New Roman"/>
          <w:sz w:val="20"/>
          <w:szCs w:val="20"/>
          <w:rPrChange w:id="86" w:author="Наталья Б. Еременко" w:date="2018-05-21T12:22:00Z">
            <w:rPr>
              <w:rFonts w:ascii="Times New Roman" w:hAnsi="Times New Roman" w:cs="Times New Roman"/>
              <w:sz w:val="28"/>
              <w:szCs w:val="28"/>
            </w:rPr>
          </w:rPrChange>
        </w:rPr>
      </w:pPr>
    </w:p>
    <w:p w14:paraId="382924FE" w14:textId="0790EC2B" w:rsidR="00A23D8E" w:rsidRDefault="00EA6C1E" w:rsidP="00A23D8E">
      <w:pPr>
        <w:spacing w:after="0" w:line="240" w:lineRule="auto"/>
        <w:ind w:firstLine="708"/>
        <w:jc w:val="both"/>
        <w:rPr>
          <w:rFonts w:ascii="Times New Roman" w:hAnsi="Times New Roman" w:cs="Times New Roman"/>
          <w:sz w:val="28"/>
          <w:szCs w:val="28"/>
        </w:rPr>
      </w:pPr>
      <w:ins w:id="87" w:author="Наталья Б. Еременко" w:date="2018-05-21T07:58:00Z">
        <w:r>
          <w:rPr>
            <w:rFonts w:ascii="Times New Roman" w:hAnsi="Times New Roman" w:cs="Times New Roman"/>
            <w:sz w:val="28"/>
            <w:szCs w:val="28"/>
          </w:rPr>
          <w:t>ж</w:t>
        </w:r>
      </w:ins>
      <w:del w:id="88" w:author="Наталья Б. Еременко" w:date="2018-05-21T07:58:00Z">
        <w:r w:rsidR="00490303" w:rsidDel="00313EBC">
          <w:rPr>
            <w:rFonts w:ascii="Times New Roman" w:hAnsi="Times New Roman" w:cs="Times New Roman"/>
            <w:sz w:val="28"/>
            <w:szCs w:val="28"/>
          </w:rPr>
          <w:delText>ж</w:delText>
        </w:r>
      </w:del>
      <w:r w:rsidR="00A23D8E" w:rsidRPr="00A229D0">
        <w:rPr>
          <w:rFonts w:ascii="Times New Roman" w:hAnsi="Times New Roman" w:cs="Times New Roman"/>
          <w:sz w:val="28"/>
          <w:szCs w:val="28"/>
        </w:rPr>
        <w:t>)</w:t>
      </w:r>
      <w:r w:rsidR="00A23D8E">
        <w:rPr>
          <w:rFonts w:ascii="Times New Roman" w:hAnsi="Times New Roman" w:cs="Times New Roman"/>
          <w:sz w:val="28"/>
          <w:szCs w:val="28"/>
        </w:rPr>
        <w:t xml:space="preserve"> подразделы 2.15</w:t>
      </w:r>
      <w:del w:id="89" w:author="Наталья Б. Еременко" w:date="2018-05-22T14:16:00Z">
        <w:r w:rsidR="00A23D8E" w:rsidDel="00E57650">
          <w:rPr>
            <w:rFonts w:ascii="Times New Roman" w:hAnsi="Times New Roman" w:cs="Times New Roman"/>
            <w:sz w:val="28"/>
            <w:szCs w:val="28"/>
          </w:rPr>
          <w:delText>, 2.16</w:delText>
        </w:r>
      </w:del>
      <w:ins w:id="90" w:author="Наталья Б. Еременко" w:date="2018-05-22T14:16:00Z">
        <w:r w:rsidR="00E57650">
          <w:rPr>
            <w:rFonts w:ascii="Times New Roman" w:hAnsi="Times New Roman" w:cs="Times New Roman"/>
            <w:sz w:val="28"/>
            <w:szCs w:val="28"/>
          </w:rPr>
          <w:t xml:space="preserve"> -</w:t>
        </w:r>
      </w:ins>
      <w:ins w:id="91" w:author="Наталья Б. Еременко" w:date="2018-05-21T11:19:00Z">
        <w:r>
          <w:rPr>
            <w:rFonts w:ascii="Times New Roman" w:hAnsi="Times New Roman" w:cs="Times New Roman"/>
            <w:sz w:val="28"/>
            <w:szCs w:val="28"/>
          </w:rPr>
          <w:t xml:space="preserve"> </w:t>
        </w:r>
      </w:ins>
      <w:ins w:id="92" w:author="Наталья Б. Еременко" w:date="2018-05-21T11:20:00Z">
        <w:r>
          <w:rPr>
            <w:rFonts w:ascii="Times New Roman" w:hAnsi="Times New Roman" w:cs="Times New Roman"/>
            <w:sz w:val="28"/>
            <w:szCs w:val="28"/>
          </w:rPr>
          <w:t>2.18</w:t>
        </w:r>
      </w:ins>
      <w:r w:rsidR="00A23D8E">
        <w:rPr>
          <w:rFonts w:ascii="Times New Roman" w:hAnsi="Times New Roman" w:cs="Times New Roman"/>
          <w:sz w:val="28"/>
          <w:szCs w:val="28"/>
        </w:rPr>
        <w:t xml:space="preserve"> </w:t>
      </w:r>
      <w:r w:rsidR="00A23D8E" w:rsidRPr="00A229D0">
        <w:rPr>
          <w:rFonts w:ascii="Times New Roman" w:hAnsi="Times New Roman" w:cs="Times New Roman"/>
          <w:sz w:val="28"/>
          <w:szCs w:val="28"/>
        </w:rPr>
        <w:t>изложить в следующей редакции:</w:t>
      </w:r>
    </w:p>
    <w:p w14:paraId="1D7D0635" w14:textId="77777777" w:rsidR="001A0023" w:rsidRPr="0071352E" w:rsidRDefault="001A0023" w:rsidP="00A23D8E">
      <w:pPr>
        <w:spacing w:after="0" w:line="240" w:lineRule="auto"/>
        <w:ind w:firstLine="708"/>
        <w:jc w:val="both"/>
        <w:rPr>
          <w:rFonts w:ascii="Times New Roman" w:hAnsi="Times New Roman" w:cs="Times New Roman"/>
          <w:sz w:val="20"/>
          <w:szCs w:val="20"/>
          <w:rPrChange w:id="93" w:author="Наталья Б. Еременко" w:date="2018-05-21T12:22:00Z">
            <w:rPr>
              <w:rFonts w:ascii="Times New Roman" w:hAnsi="Times New Roman" w:cs="Times New Roman"/>
              <w:sz w:val="18"/>
              <w:szCs w:val="18"/>
            </w:rPr>
          </w:rPrChange>
        </w:rPr>
      </w:pPr>
    </w:p>
    <w:tbl>
      <w:tblPr>
        <w:tblStyle w:val="af0"/>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7"/>
        <w:gridCol w:w="797"/>
        <w:gridCol w:w="2410"/>
        <w:gridCol w:w="5812"/>
        <w:gridCol w:w="567"/>
      </w:tblGrid>
      <w:tr w:rsidR="00A23D8E" w14:paraId="1A89EF7B" w14:textId="77777777" w:rsidTr="00DA0011">
        <w:tc>
          <w:tcPr>
            <w:tcW w:w="337" w:type="dxa"/>
            <w:tcBorders>
              <w:right w:val="single" w:sz="4" w:space="0" w:color="auto"/>
            </w:tcBorders>
          </w:tcPr>
          <w:p w14:paraId="6063E23D" w14:textId="77777777" w:rsidR="00A23D8E" w:rsidRPr="001823ED" w:rsidRDefault="00A23D8E" w:rsidP="00DA0011">
            <w:pPr>
              <w:jc w:val="both"/>
              <w:rPr>
                <w:rFonts w:ascii="Times New Roman" w:hAnsi="Times New Roman" w:cs="Times New Roman"/>
                <w:sz w:val="28"/>
                <w:szCs w:val="28"/>
              </w:rPr>
            </w:pPr>
            <w:r w:rsidRPr="001823ED">
              <w:rPr>
                <w:rFonts w:ascii="Times New Roman" w:hAnsi="Times New Roman" w:cs="Times New Roman"/>
                <w:sz w:val="28"/>
                <w:szCs w:val="28"/>
              </w:rPr>
              <w:t>«</w:t>
            </w:r>
          </w:p>
        </w:tc>
        <w:tc>
          <w:tcPr>
            <w:tcW w:w="797" w:type="dxa"/>
            <w:tcBorders>
              <w:top w:val="single" w:sz="4" w:space="0" w:color="auto"/>
              <w:left w:val="single" w:sz="4" w:space="0" w:color="auto"/>
              <w:bottom w:val="single" w:sz="4" w:space="0" w:color="auto"/>
              <w:right w:val="single" w:sz="4" w:space="0" w:color="auto"/>
            </w:tcBorders>
          </w:tcPr>
          <w:p w14:paraId="72EB26D5" w14:textId="77777777" w:rsidR="00A23D8E" w:rsidRPr="001823ED" w:rsidRDefault="00A23D8E" w:rsidP="00DA0011">
            <w:pPr>
              <w:jc w:val="both"/>
              <w:rPr>
                <w:rFonts w:ascii="Times New Roman" w:hAnsi="Times New Roman" w:cs="Times New Roman"/>
                <w:sz w:val="24"/>
                <w:szCs w:val="24"/>
              </w:rPr>
            </w:pPr>
            <w:r>
              <w:rPr>
                <w:rFonts w:ascii="Times New Roman" w:hAnsi="Times New Roman" w:cs="Times New Roman"/>
                <w:sz w:val="24"/>
                <w:szCs w:val="24"/>
              </w:rPr>
              <w:t>2.15.</w:t>
            </w:r>
          </w:p>
        </w:tc>
        <w:tc>
          <w:tcPr>
            <w:tcW w:w="2410" w:type="dxa"/>
            <w:tcBorders>
              <w:top w:val="single" w:sz="4" w:space="0" w:color="auto"/>
              <w:left w:val="single" w:sz="4" w:space="0" w:color="auto"/>
              <w:bottom w:val="single" w:sz="4" w:space="0" w:color="auto"/>
              <w:right w:val="single" w:sz="4" w:space="0" w:color="auto"/>
            </w:tcBorders>
          </w:tcPr>
          <w:p w14:paraId="423DB011" w14:textId="77777777" w:rsidR="00A23D8E" w:rsidRPr="0028678D" w:rsidRDefault="00A23D8E" w:rsidP="00A23D8E">
            <w:pPr>
              <w:jc w:val="both"/>
              <w:rPr>
                <w:rFonts w:ascii="Times New Roman" w:hAnsi="Times New Roman" w:cs="Times New Roman"/>
                <w:sz w:val="24"/>
                <w:szCs w:val="24"/>
              </w:rPr>
            </w:pPr>
            <w:r>
              <w:rPr>
                <w:rFonts w:ascii="Times New Roman" w:hAnsi="Times New Roman" w:cs="Times New Roman"/>
                <w:sz w:val="24"/>
                <w:szCs w:val="24"/>
              </w:rPr>
              <w:t xml:space="preserve">Срок и порядок </w:t>
            </w:r>
            <w:r w:rsidRPr="00A23D8E">
              <w:rPr>
                <w:rFonts w:ascii="Times New Roman" w:hAnsi="Times New Roman" w:cs="Times New Roman"/>
                <w:sz w:val="24"/>
                <w:szCs w:val="24"/>
              </w:rPr>
              <w:t>регистрации запроса заявителя о предоставлении муниципальной услуги, в том числе в электронной форме</w:t>
            </w:r>
          </w:p>
        </w:tc>
        <w:tc>
          <w:tcPr>
            <w:tcW w:w="5812" w:type="dxa"/>
            <w:tcBorders>
              <w:top w:val="single" w:sz="4" w:space="0" w:color="auto"/>
              <w:left w:val="single" w:sz="4" w:space="0" w:color="auto"/>
              <w:bottom w:val="single" w:sz="4" w:space="0" w:color="auto"/>
              <w:right w:val="single" w:sz="4" w:space="0" w:color="auto"/>
            </w:tcBorders>
          </w:tcPr>
          <w:p w14:paraId="53984B39" w14:textId="77777777" w:rsidR="00A23D8E" w:rsidRPr="00A23D8E"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A23D8E">
              <w:rPr>
                <w:rFonts w:ascii="Times New Roman" w:hAnsi="Times New Roman" w:cs="Times New Roman"/>
                <w:sz w:val="24"/>
                <w:szCs w:val="24"/>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14:paraId="148ABBC0" w14:textId="77777777" w:rsidR="00A23D8E" w:rsidRPr="00A23D8E"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A23D8E">
              <w:rPr>
                <w:rFonts w:ascii="Times New Roman" w:hAnsi="Times New Roman" w:cs="Times New Roman"/>
                <w:sz w:val="24"/>
                <w:szCs w:val="24"/>
              </w:rPr>
              <w:t>Регистрация заявления о предоставлении муниципальной услуги с документами, предусмотренными Регламентом, поступившего в электронном виде в выходной (нерабочий или праздничный) день, осуществляется в первый следующий за ним рабочий день.</w:t>
            </w:r>
          </w:p>
          <w:p w14:paraId="295179C3"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A23D8E">
              <w:rPr>
                <w:rFonts w:ascii="Times New Roman" w:hAnsi="Times New Roman" w:cs="Times New Roman"/>
                <w:sz w:val="24"/>
                <w:szCs w:val="24"/>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двадцати минут.</w:t>
            </w:r>
          </w:p>
        </w:tc>
        <w:tc>
          <w:tcPr>
            <w:tcW w:w="567" w:type="dxa"/>
            <w:tcBorders>
              <w:left w:val="single" w:sz="4" w:space="0" w:color="auto"/>
            </w:tcBorders>
          </w:tcPr>
          <w:p w14:paraId="35B8EC7B" w14:textId="77777777" w:rsidR="00A23D8E" w:rsidRPr="00A23D8E" w:rsidRDefault="00A23D8E" w:rsidP="00DA0011">
            <w:pPr>
              <w:jc w:val="both"/>
              <w:rPr>
                <w:rFonts w:ascii="Times New Roman" w:hAnsi="Times New Roman" w:cs="Times New Roman"/>
                <w:sz w:val="24"/>
                <w:szCs w:val="24"/>
              </w:rPr>
            </w:pPr>
          </w:p>
          <w:p w14:paraId="1254FED5" w14:textId="77777777" w:rsidR="00A23D8E" w:rsidRPr="00A23D8E" w:rsidRDefault="00A23D8E" w:rsidP="00DA0011">
            <w:pPr>
              <w:jc w:val="both"/>
              <w:rPr>
                <w:rFonts w:ascii="Times New Roman" w:hAnsi="Times New Roman" w:cs="Times New Roman"/>
                <w:sz w:val="24"/>
                <w:szCs w:val="24"/>
              </w:rPr>
            </w:pPr>
          </w:p>
          <w:p w14:paraId="61C0E42E" w14:textId="77777777" w:rsidR="00A23D8E" w:rsidRPr="00A23D8E" w:rsidRDefault="00A23D8E" w:rsidP="00DA0011">
            <w:pPr>
              <w:jc w:val="both"/>
              <w:rPr>
                <w:rFonts w:ascii="Times New Roman" w:hAnsi="Times New Roman" w:cs="Times New Roman"/>
                <w:sz w:val="24"/>
                <w:szCs w:val="24"/>
              </w:rPr>
            </w:pPr>
          </w:p>
          <w:p w14:paraId="3FFE9865" w14:textId="77777777" w:rsidR="00A23D8E" w:rsidRPr="00A23D8E" w:rsidRDefault="00A23D8E" w:rsidP="00DA0011">
            <w:pPr>
              <w:jc w:val="both"/>
              <w:rPr>
                <w:rFonts w:ascii="Times New Roman" w:hAnsi="Times New Roman" w:cs="Times New Roman"/>
                <w:sz w:val="24"/>
                <w:szCs w:val="24"/>
              </w:rPr>
            </w:pPr>
          </w:p>
          <w:p w14:paraId="252932CF" w14:textId="77777777" w:rsidR="00A23D8E" w:rsidRPr="00A23D8E" w:rsidRDefault="00A23D8E" w:rsidP="00DA0011">
            <w:pPr>
              <w:jc w:val="both"/>
              <w:rPr>
                <w:rFonts w:ascii="Times New Roman" w:hAnsi="Times New Roman" w:cs="Times New Roman"/>
                <w:sz w:val="24"/>
                <w:szCs w:val="24"/>
              </w:rPr>
            </w:pPr>
          </w:p>
          <w:p w14:paraId="388EFA0E" w14:textId="77777777" w:rsidR="00A23D8E" w:rsidRPr="00A23D8E" w:rsidRDefault="00A23D8E" w:rsidP="00DA0011">
            <w:pPr>
              <w:jc w:val="both"/>
              <w:rPr>
                <w:rFonts w:ascii="Times New Roman" w:hAnsi="Times New Roman" w:cs="Times New Roman"/>
                <w:sz w:val="24"/>
                <w:szCs w:val="24"/>
              </w:rPr>
            </w:pPr>
          </w:p>
          <w:p w14:paraId="601BB02B" w14:textId="77777777" w:rsidR="00A23D8E" w:rsidRPr="00A23D8E" w:rsidRDefault="00A23D8E" w:rsidP="00DA0011">
            <w:pPr>
              <w:jc w:val="both"/>
              <w:rPr>
                <w:rFonts w:ascii="Times New Roman" w:hAnsi="Times New Roman" w:cs="Times New Roman"/>
                <w:sz w:val="24"/>
                <w:szCs w:val="24"/>
              </w:rPr>
            </w:pPr>
          </w:p>
          <w:p w14:paraId="21424D98" w14:textId="77777777" w:rsidR="00A23D8E" w:rsidRPr="00A23D8E" w:rsidRDefault="00A23D8E" w:rsidP="00DA0011">
            <w:pPr>
              <w:jc w:val="both"/>
              <w:rPr>
                <w:rFonts w:ascii="Times New Roman" w:hAnsi="Times New Roman" w:cs="Times New Roman"/>
                <w:sz w:val="24"/>
                <w:szCs w:val="24"/>
              </w:rPr>
            </w:pPr>
          </w:p>
          <w:p w14:paraId="07A7903F" w14:textId="77777777" w:rsidR="00A23D8E" w:rsidRPr="00A23D8E" w:rsidRDefault="00A23D8E" w:rsidP="00DA0011">
            <w:pPr>
              <w:jc w:val="both"/>
              <w:rPr>
                <w:rFonts w:ascii="Times New Roman" w:hAnsi="Times New Roman" w:cs="Times New Roman"/>
                <w:sz w:val="24"/>
                <w:szCs w:val="24"/>
              </w:rPr>
            </w:pPr>
          </w:p>
          <w:p w14:paraId="42557410" w14:textId="77777777" w:rsidR="00A23D8E" w:rsidRPr="00A23D8E" w:rsidRDefault="00A23D8E" w:rsidP="00DA0011">
            <w:pPr>
              <w:jc w:val="both"/>
              <w:rPr>
                <w:rFonts w:ascii="Times New Roman" w:hAnsi="Times New Roman" w:cs="Times New Roman"/>
                <w:sz w:val="24"/>
                <w:szCs w:val="24"/>
              </w:rPr>
            </w:pPr>
          </w:p>
          <w:p w14:paraId="635265F9" w14:textId="77777777" w:rsidR="00A23D8E" w:rsidRPr="00A23D8E" w:rsidRDefault="00A23D8E" w:rsidP="00DA0011">
            <w:pPr>
              <w:jc w:val="both"/>
              <w:rPr>
                <w:rFonts w:ascii="Times New Roman" w:hAnsi="Times New Roman" w:cs="Times New Roman"/>
                <w:sz w:val="24"/>
                <w:szCs w:val="24"/>
              </w:rPr>
            </w:pPr>
          </w:p>
          <w:p w14:paraId="6B1EEB54" w14:textId="77777777" w:rsidR="00A23D8E" w:rsidRPr="00A23D8E" w:rsidRDefault="00A23D8E" w:rsidP="00DA0011">
            <w:pPr>
              <w:jc w:val="both"/>
              <w:rPr>
                <w:rFonts w:ascii="Times New Roman" w:hAnsi="Times New Roman" w:cs="Times New Roman"/>
                <w:sz w:val="24"/>
                <w:szCs w:val="24"/>
              </w:rPr>
            </w:pPr>
          </w:p>
          <w:p w14:paraId="1C36E89C" w14:textId="77777777" w:rsidR="00A23D8E" w:rsidRPr="00A23D8E" w:rsidRDefault="00A23D8E" w:rsidP="00DA0011">
            <w:pPr>
              <w:jc w:val="both"/>
              <w:rPr>
                <w:rFonts w:ascii="Times New Roman" w:hAnsi="Times New Roman" w:cs="Times New Roman"/>
                <w:sz w:val="24"/>
                <w:szCs w:val="24"/>
              </w:rPr>
            </w:pPr>
          </w:p>
          <w:p w14:paraId="01865C27" w14:textId="77777777" w:rsidR="00A23D8E" w:rsidRPr="00A23D8E" w:rsidRDefault="00A23D8E" w:rsidP="00DA0011">
            <w:pPr>
              <w:jc w:val="both"/>
              <w:rPr>
                <w:rFonts w:ascii="Times New Roman" w:hAnsi="Times New Roman" w:cs="Times New Roman"/>
                <w:sz w:val="28"/>
                <w:szCs w:val="28"/>
              </w:rPr>
            </w:pPr>
          </w:p>
        </w:tc>
      </w:tr>
      <w:tr w:rsidR="00A23D8E" w14:paraId="1F47FD21" w14:textId="77777777" w:rsidTr="00DA0011">
        <w:tc>
          <w:tcPr>
            <w:tcW w:w="337" w:type="dxa"/>
            <w:tcBorders>
              <w:right w:val="single" w:sz="4" w:space="0" w:color="auto"/>
            </w:tcBorders>
          </w:tcPr>
          <w:p w14:paraId="38B4F4B6" w14:textId="77777777" w:rsidR="00A23D8E" w:rsidRPr="001823ED" w:rsidRDefault="00A23D8E" w:rsidP="00A23D8E">
            <w:pPr>
              <w:jc w:val="both"/>
              <w:rPr>
                <w:rFonts w:ascii="Times New Roman" w:hAnsi="Times New Roman" w:cs="Times New Roman"/>
                <w:sz w:val="28"/>
                <w:szCs w:val="28"/>
              </w:rPr>
            </w:pPr>
          </w:p>
        </w:tc>
        <w:tc>
          <w:tcPr>
            <w:tcW w:w="797" w:type="dxa"/>
            <w:tcBorders>
              <w:top w:val="single" w:sz="4" w:space="0" w:color="auto"/>
              <w:left w:val="single" w:sz="4" w:space="0" w:color="auto"/>
              <w:bottom w:val="single" w:sz="4" w:space="0" w:color="auto"/>
              <w:right w:val="single" w:sz="4" w:space="0" w:color="auto"/>
            </w:tcBorders>
          </w:tcPr>
          <w:p w14:paraId="111CC3D9" w14:textId="77777777" w:rsidR="00A23D8E" w:rsidRPr="001823ED" w:rsidRDefault="00A23D8E" w:rsidP="00A23D8E">
            <w:pPr>
              <w:jc w:val="both"/>
              <w:rPr>
                <w:rFonts w:ascii="Times New Roman" w:hAnsi="Times New Roman" w:cs="Times New Roman"/>
                <w:sz w:val="24"/>
                <w:szCs w:val="24"/>
              </w:rPr>
            </w:pPr>
            <w:r>
              <w:rPr>
                <w:rFonts w:ascii="Times New Roman" w:hAnsi="Times New Roman" w:cs="Times New Roman"/>
                <w:sz w:val="24"/>
                <w:szCs w:val="24"/>
              </w:rPr>
              <w:t>2.16.</w:t>
            </w:r>
          </w:p>
        </w:tc>
        <w:tc>
          <w:tcPr>
            <w:tcW w:w="2410" w:type="dxa"/>
            <w:tcBorders>
              <w:top w:val="single" w:sz="4" w:space="0" w:color="auto"/>
              <w:left w:val="single" w:sz="4" w:space="0" w:color="auto"/>
              <w:bottom w:val="single" w:sz="4" w:space="0" w:color="auto"/>
              <w:right w:val="single" w:sz="4" w:space="0" w:color="auto"/>
            </w:tcBorders>
          </w:tcPr>
          <w:p w14:paraId="17920FD6" w14:textId="77777777" w:rsidR="00A23D8E" w:rsidRPr="0028678D" w:rsidRDefault="00A23D8E" w:rsidP="00A23D8E">
            <w:pPr>
              <w:jc w:val="both"/>
              <w:rPr>
                <w:rFonts w:ascii="Times New Roman" w:hAnsi="Times New Roman" w:cs="Times New Roman"/>
                <w:sz w:val="24"/>
                <w:szCs w:val="24"/>
              </w:rPr>
            </w:pPr>
            <w:r w:rsidRPr="0028678D">
              <w:rPr>
                <w:rFonts w:ascii="Times New Roman" w:hAnsi="Times New Roman" w:cs="Times New Roman"/>
                <w:color w:val="000000"/>
                <w:sz w:val="24"/>
                <w:szCs w:val="24"/>
              </w:rPr>
              <w:t>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tc>
        <w:tc>
          <w:tcPr>
            <w:tcW w:w="5812" w:type="dxa"/>
            <w:tcBorders>
              <w:top w:val="single" w:sz="4" w:space="0" w:color="auto"/>
              <w:left w:val="single" w:sz="4" w:space="0" w:color="auto"/>
              <w:bottom w:val="single" w:sz="4" w:space="0" w:color="auto"/>
              <w:right w:val="single" w:sz="4" w:space="0" w:color="auto"/>
            </w:tcBorders>
          </w:tcPr>
          <w:p w14:paraId="59763A77" w14:textId="77777777" w:rsidR="00A23D8E" w:rsidRPr="0028678D" w:rsidRDefault="00A23D8E" w:rsidP="00A23D8E">
            <w:pPr>
              <w:widowControl w:val="0"/>
              <w:tabs>
                <w:tab w:val="left" w:pos="521"/>
              </w:tabs>
              <w:autoSpaceDE w:val="0"/>
              <w:autoSpaceDN w:val="0"/>
              <w:adjustRightInd w:val="0"/>
              <w:ind w:firstLine="284"/>
              <w:jc w:val="both"/>
              <w:rPr>
                <w:rFonts w:ascii="Times New Roman" w:hAnsi="Times New Roman" w:cs="Times New Roman"/>
                <w:sz w:val="24"/>
                <w:szCs w:val="24"/>
              </w:rPr>
            </w:pPr>
            <w:r w:rsidRPr="0028678D">
              <w:rPr>
                <w:rFonts w:ascii="Times New Roman" w:hAnsi="Times New Roman" w:cs="Times New Roman"/>
                <w:sz w:val="24"/>
                <w:szCs w:val="24"/>
              </w:rPr>
              <w:t xml:space="preserve">Информация о графике (режиме) работы </w:t>
            </w:r>
            <w:r w:rsidR="00A35ECA">
              <w:rPr>
                <w:rFonts w:ascii="Times New Roman" w:hAnsi="Times New Roman" w:cs="Times New Roman"/>
                <w:sz w:val="24"/>
                <w:szCs w:val="24"/>
              </w:rPr>
              <w:t>Отдела</w:t>
            </w:r>
            <w:r w:rsidRPr="0028678D">
              <w:rPr>
                <w:rFonts w:ascii="Times New Roman" w:hAnsi="Times New Roman" w:cs="Times New Roman"/>
                <w:sz w:val="24"/>
                <w:szCs w:val="24"/>
              </w:rPr>
              <w:t xml:space="preserve"> размещается при входе в здание, в котором оно осуществляет свою деятельность, на видном месте.</w:t>
            </w:r>
          </w:p>
          <w:p w14:paraId="27ADCA23" w14:textId="77777777" w:rsidR="00A23D8E" w:rsidRPr="0028678D" w:rsidRDefault="00A23D8E" w:rsidP="00A23D8E">
            <w:pPr>
              <w:widowControl w:val="0"/>
              <w:tabs>
                <w:tab w:val="left" w:pos="521"/>
              </w:tabs>
              <w:autoSpaceDE w:val="0"/>
              <w:autoSpaceDN w:val="0"/>
              <w:adjustRightInd w:val="0"/>
              <w:ind w:firstLine="284"/>
              <w:jc w:val="both"/>
              <w:rPr>
                <w:rFonts w:ascii="Times New Roman" w:hAnsi="Times New Roman" w:cs="Times New Roman"/>
                <w:sz w:val="24"/>
                <w:szCs w:val="24"/>
              </w:rPr>
            </w:pPr>
            <w:r w:rsidRPr="0028678D">
              <w:rPr>
                <w:rFonts w:ascii="Times New Roman" w:hAnsi="Times New Roman" w:cs="Times New Roman"/>
                <w:sz w:val="24"/>
                <w:szCs w:val="24"/>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14:paraId="51307190" w14:textId="77777777" w:rsidR="00A23D8E" w:rsidRPr="0028678D" w:rsidRDefault="00A23D8E" w:rsidP="00A23D8E">
            <w:pPr>
              <w:widowControl w:val="0"/>
              <w:tabs>
                <w:tab w:val="left" w:pos="521"/>
              </w:tabs>
              <w:autoSpaceDE w:val="0"/>
              <w:autoSpaceDN w:val="0"/>
              <w:adjustRightInd w:val="0"/>
              <w:ind w:firstLine="284"/>
              <w:jc w:val="both"/>
              <w:rPr>
                <w:rFonts w:ascii="Times New Roman" w:hAnsi="Times New Roman" w:cs="Times New Roman"/>
                <w:sz w:val="24"/>
                <w:szCs w:val="24"/>
              </w:rPr>
            </w:pPr>
            <w:r w:rsidRPr="0028678D">
              <w:rPr>
                <w:rFonts w:ascii="Times New Roman" w:hAnsi="Times New Roman" w:cs="Times New Roman"/>
                <w:sz w:val="24"/>
                <w:szCs w:val="24"/>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14:paraId="4A817AC7" w14:textId="77777777" w:rsidR="00A23D8E" w:rsidRPr="0028678D" w:rsidRDefault="00A23D8E" w:rsidP="00A23D8E">
            <w:pPr>
              <w:widowControl w:val="0"/>
              <w:tabs>
                <w:tab w:val="left" w:pos="521"/>
              </w:tabs>
              <w:autoSpaceDE w:val="0"/>
              <w:autoSpaceDN w:val="0"/>
              <w:adjustRightInd w:val="0"/>
              <w:ind w:firstLine="284"/>
              <w:jc w:val="both"/>
              <w:rPr>
                <w:rFonts w:ascii="Times New Roman" w:hAnsi="Times New Roman" w:cs="Times New Roman"/>
                <w:sz w:val="24"/>
                <w:szCs w:val="24"/>
              </w:rPr>
            </w:pPr>
            <w:r w:rsidRPr="0028678D">
              <w:rPr>
                <w:rFonts w:ascii="Times New Roman" w:hAnsi="Times New Roman" w:cs="Times New Roman"/>
                <w:sz w:val="24"/>
                <w:szCs w:val="24"/>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14:paraId="644FF97C" w14:textId="77777777" w:rsidR="00A23D8E" w:rsidRPr="0028678D" w:rsidRDefault="00A23D8E" w:rsidP="00A23D8E">
            <w:pPr>
              <w:widowControl w:val="0"/>
              <w:tabs>
                <w:tab w:val="left" w:pos="521"/>
              </w:tabs>
              <w:autoSpaceDE w:val="0"/>
              <w:autoSpaceDN w:val="0"/>
              <w:adjustRightInd w:val="0"/>
              <w:ind w:firstLine="284"/>
              <w:jc w:val="both"/>
              <w:rPr>
                <w:rFonts w:ascii="Times New Roman" w:hAnsi="Times New Roman" w:cs="Times New Roman"/>
                <w:sz w:val="24"/>
                <w:szCs w:val="24"/>
              </w:rPr>
            </w:pPr>
            <w:r w:rsidRPr="0028678D">
              <w:rPr>
                <w:rFonts w:ascii="Times New Roman" w:hAnsi="Times New Roman" w:cs="Times New Roman"/>
                <w:sz w:val="24"/>
                <w:szCs w:val="24"/>
              </w:rPr>
              <w:t>условия для беспрепятственного доступа к объекту, на котором организовано предоставление услуг, к местам отдыха и предоставляемым услугам;</w:t>
            </w:r>
          </w:p>
          <w:p w14:paraId="6B22F80A"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14:paraId="37928A59"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14:paraId="0BD255C5"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14:paraId="1F312D73"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14:paraId="3CA9682C"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14:paraId="4A0E4031"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14:paraId="1FC17A55"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В случаях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муниципального образования Брюховецкий район, 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14:paraId="5C7EE33F"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На каждой стоянке (остановке) автотранспортных средств, в том числе около помещений, в которых предоставляется муниципальная услуга, выделяется не менее 10 процентов мест (но не менее одного места) для парковки специальных автотранспортных средств инвалидов. Указанные места для парковки не должны занимать иные транспортные средства. Инвалиды пользуются местами для парковки специальных автотранспортных средств бесплатно.</w:t>
            </w:r>
          </w:p>
          <w:p w14:paraId="0AE0D5F6"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(туалета).</w:t>
            </w:r>
          </w:p>
          <w:p w14:paraId="6E7CEB52"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w:t>
            </w:r>
          </w:p>
          <w:p w14:paraId="495CA864" w14:textId="03F60254"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 xml:space="preserve">Прием документов в </w:t>
            </w:r>
            <w:del w:id="94" w:author="Eremenko_NB" w:date="2018-05-20T21:52:00Z">
              <w:r w:rsidRPr="0028678D" w:rsidDel="00381D44">
                <w:rPr>
                  <w:rFonts w:ascii="Times New Roman" w:hAnsi="Times New Roman" w:cs="Times New Roman"/>
                  <w:sz w:val="24"/>
                  <w:szCs w:val="24"/>
                </w:rPr>
                <w:delText>Управлении образования</w:delText>
              </w:r>
            </w:del>
            <w:ins w:id="95" w:author="Eremenko_NB" w:date="2018-05-20T21:52:00Z">
              <w:r w:rsidR="00381D44">
                <w:rPr>
                  <w:rFonts w:ascii="Times New Roman" w:hAnsi="Times New Roman" w:cs="Times New Roman"/>
                  <w:sz w:val="24"/>
                  <w:szCs w:val="24"/>
                </w:rPr>
                <w:t>отделе</w:t>
              </w:r>
            </w:ins>
            <w:r w:rsidRPr="0028678D">
              <w:rPr>
                <w:rFonts w:ascii="Times New Roman" w:hAnsi="Times New Roman" w:cs="Times New Roman"/>
                <w:sz w:val="24"/>
                <w:szCs w:val="24"/>
              </w:rPr>
              <w:t xml:space="preserve"> осуществляется в специально оборудованных помещениях или отведенных для этого кабинетах.</w:t>
            </w:r>
          </w:p>
          <w:p w14:paraId="02B4EB0F" w14:textId="25ADD1DF"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Помещения, предназначенные для приема заявителей, оборудуются информационными стендами, содержащими сведения, указанные в пункте 1.3.</w:t>
            </w:r>
            <w:ins w:id="96" w:author="Eremenko_NB" w:date="2018-05-20T21:53:00Z">
              <w:r w:rsidR="00381D44">
                <w:rPr>
                  <w:rFonts w:ascii="Times New Roman" w:hAnsi="Times New Roman" w:cs="Times New Roman"/>
                  <w:sz w:val="24"/>
                  <w:szCs w:val="24"/>
                </w:rPr>
                <w:t>9</w:t>
              </w:r>
            </w:ins>
            <w:del w:id="97" w:author="Eremenko_NB" w:date="2018-05-20T21:53:00Z">
              <w:r w:rsidRPr="0028678D" w:rsidDel="00381D44">
                <w:rPr>
                  <w:rFonts w:ascii="Times New Roman" w:hAnsi="Times New Roman" w:cs="Times New Roman"/>
                  <w:sz w:val="24"/>
                  <w:szCs w:val="24"/>
                </w:rPr>
                <w:delText>8</w:delText>
              </w:r>
            </w:del>
            <w:r w:rsidRPr="0028678D">
              <w:rPr>
                <w:rFonts w:ascii="Times New Roman" w:hAnsi="Times New Roman" w:cs="Times New Roman"/>
                <w:sz w:val="24"/>
                <w:szCs w:val="24"/>
              </w:rPr>
              <w:t xml:space="preserve"> настоящего Регламента.</w:t>
            </w:r>
          </w:p>
          <w:p w14:paraId="71AA530C"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Информационные стенды размещаются на видном, доступном месте.</w:t>
            </w:r>
          </w:p>
          <w:p w14:paraId="2E40E0D5"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Оформление информационных листов осуществляется удобным для чтения шрифтом - Times New Roman,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14:paraId="09FE2453"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 xml:space="preserve">Помещения для приема заявителей должны соответствовать комфортным для граждан условиям и оптимальным условиям работы должностных лиц </w:t>
            </w:r>
            <w:r w:rsidR="00A35ECA">
              <w:rPr>
                <w:rFonts w:ascii="Times New Roman" w:hAnsi="Times New Roman" w:cs="Times New Roman"/>
                <w:sz w:val="24"/>
                <w:szCs w:val="24"/>
              </w:rPr>
              <w:t>Отдела</w:t>
            </w:r>
            <w:r w:rsidRPr="0028678D">
              <w:rPr>
                <w:rFonts w:ascii="Times New Roman" w:hAnsi="Times New Roman" w:cs="Times New Roman"/>
                <w:sz w:val="24"/>
                <w:szCs w:val="24"/>
              </w:rPr>
              <w:t xml:space="preserve"> и должны обеспечивать:</w:t>
            </w:r>
          </w:p>
          <w:p w14:paraId="75C42891"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 xml:space="preserve">комфортное расположение заявителя и должностного лица </w:t>
            </w:r>
            <w:r w:rsidR="00A35ECA">
              <w:rPr>
                <w:rFonts w:ascii="Times New Roman" w:hAnsi="Times New Roman" w:cs="Times New Roman"/>
                <w:sz w:val="24"/>
                <w:szCs w:val="24"/>
              </w:rPr>
              <w:t>Отдела</w:t>
            </w:r>
            <w:r w:rsidRPr="0028678D">
              <w:rPr>
                <w:rFonts w:ascii="Times New Roman" w:hAnsi="Times New Roman" w:cs="Times New Roman"/>
                <w:sz w:val="24"/>
                <w:szCs w:val="24"/>
              </w:rPr>
              <w:t>;</w:t>
            </w:r>
          </w:p>
          <w:p w14:paraId="01552729"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возможность и удобство оформления заявителем письменного обращения;</w:t>
            </w:r>
          </w:p>
          <w:p w14:paraId="3ACBF356"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телефонную связь;</w:t>
            </w:r>
          </w:p>
          <w:p w14:paraId="3D4300DC"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возможность копирования документов;</w:t>
            </w:r>
          </w:p>
          <w:p w14:paraId="4E84DC53"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доступ к нормативным правовым актам, регулирующим предоставление муниципальной услуги;</w:t>
            </w:r>
          </w:p>
          <w:p w14:paraId="5A054547" w14:textId="77777777" w:rsidR="00A23D8E"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наличие письменных принадлежностей и бумаги формата A4.</w:t>
            </w:r>
          </w:p>
          <w:p w14:paraId="173F8891"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которые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14:paraId="7B66D8FF"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 xml:space="preserve">Рабочее место должностного лица </w:t>
            </w:r>
            <w:r w:rsidR="00A35ECA">
              <w:rPr>
                <w:rFonts w:ascii="Times New Roman" w:hAnsi="Times New Roman" w:cs="Times New Roman"/>
                <w:sz w:val="24"/>
                <w:szCs w:val="24"/>
              </w:rPr>
              <w:t>Отдела</w:t>
            </w:r>
            <w:r w:rsidRPr="0028678D">
              <w:rPr>
                <w:rFonts w:ascii="Times New Roman" w:hAnsi="Times New Roman" w:cs="Times New Roman"/>
                <w:sz w:val="24"/>
                <w:szCs w:val="24"/>
              </w:rPr>
              <w:t xml:space="preserve">, ответственного за предоставление муниципальной услуги, должно быть оборудовано персональным компьютером с доступом к информационным ресурсам </w:t>
            </w:r>
            <w:r w:rsidR="00A35ECA">
              <w:rPr>
                <w:rFonts w:ascii="Times New Roman" w:hAnsi="Times New Roman" w:cs="Times New Roman"/>
                <w:sz w:val="24"/>
                <w:szCs w:val="24"/>
              </w:rPr>
              <w:t>Отдела</w:t>
            </w:r>
            <w:r w:rsidRPr="0028678D">
              <w:rPr>
                <w:rFonts w:ascii="Times New Roman" w:hAnsi="Times New Roman" w:cs="Times New Roman"/>
                <w:sz w:val="24"/>
                <w:szCs w:val="24"/>
              </w:rPr>
              <w:t>.</w:t>
            </w:r>
          </w:p>
          <w:p w14:paraId="339FA2ED"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Кабинеты приема получателей муниципальных услуг должны быть оснащены информационными табличками (вывесками) с указанием номера кабинета.</w:t>
            </w:r>
          </w:p>
          <w:p w14:paraId="0E3A3458" w14:textId="77777777" w:rsidR="00A23D8E" w:rsidRPr="0028678D" w:rsidRDefault="00A23D8E" w:rsidP="00A23D8E">
            <w:pPr>
              <w:widowControl w:val="0"/>
              <w:tabs>
                <w:tab w:val="left" w:pos="521"/>
              </w:tabs>
              <w:autoSpaceDE w:val="0"/>
              <w:autoSpaceDN w:val="0"/>
              <w:adjustRightInd w:val="0"/>
              <w:ind w:firstLine="285"/>
              <w:jc w:val="both"/>
              <w:rPr>
                <w:rFonts w:ascii="Times New Roman" w:hAnsi="Times New Roman" w:cs="Times New Roman"/>
                <w:sz w:val="24"/>
                <w:szCs w:val="24"/>
              </w:rPr>
            </w:pPr>
            <w:r w:rsidRPr="0028678D">
              <w:rPr>
                <w:rFonts w:ascii="Times New Roman" w:hAnsi="Times New Roman" w:cs="Times New Roman"/>
                <w:sz w:val="24"/>
                <w:szCs w:val="24"/>
              </w:rPr>
              <w:t>Специалисты, осуществляющие прием получателей муниципальных услуг, обеспечиваются личными нагрудными идентификационными карточками (бэйджами) и (или) настольными табличками.</w:t>
            </w:r>
          </w:p>
        </w:tc>
        <w:tc>
          <w:tcPr>
            <w:tcW w:w="567" w:type="dxa"/>
            <w:tcBorders>
              <w:left w:val="single" w:sz="4" w:space="0" w:color="auto"/>
            </w:tcBorders>
          </w:tcPr>
          <w:p w14:paraId="69F6CA11" w14:textId="77777777" w:rsidR="00A23D8E" w:rsidRPr="00A23D8E" w:rsidRDefault="00A23D8E" w:rsidP="00A23D8E">
            <w:pPr>
              <w:jc w:val="both"/>
              <w:rPr>
                <w:rFonts w:ascii="Times New Roman" w:hAnsi="Times New Roman" w:cs="Times New Roman"/>
                <w:sz w:val="24"/>
                <w:szCs w:val="24"/>
              </w:rPr>
            </w:pPr>
          </w:p>
          <w:p w14:paraId="3BB2CD8F" w14:textId="77777777" w:rsidR="00A23D8E" w:rsidRPr="00A23D8E" w:rsidRDefault="00A23D8E" w:rsidP="00A23D8E">
            <w:pPr>
              <w:jc w:val="both"/>
              <w:rPr>
                <w:rFonts w:ascii="Times New Roman" w:hAnsi="Times New Roman" w:cs="Times New Roman"/>
                <w:sz w:val="24"/>
                <w:szCs w:val="24"/>
              </w:rPr>
            </w:pPr>
          </w:p>
          <w:p w14:paraId="5584C98E" w14:textId="77777777" w:rsidR="00A23D8E" w:rsidRPr="00A23D8E" w:rsidRDefault="00A23D8E" w:rsidP="00A23D8E">
            <w:pPr>
              <w:jc w:val="both"/>
              <w:rPr>
                <w:rFonts w:ascii="Times New Roman" w:hAnsi="Times New Roman" w:cs="Times New Roman"/>
                <w:sz w:val="24"/>
                <w:szCs w:val="24"/>
              </w:rPr>
            </w:pPr>
          </w:p>
          <w:p w14:paraId="623527EC" w14:textId="77777777" w:rsidR="00A23D8E" w:rsidRPr="00A23D8E" w:rsidRDefault="00A23D8E" w:rsidP="00A23D8E">
            <w:pPr>
              <w:jc w:val="both"/>
              <w:rPr>
                <w:rFonts w:ascii="Times New Roman" w:hAnsi="Times New Roman" w:cs="Times New Roman"/>
                <w:sz w:val="24"/>
                <w:szCs w:val="24"/>
              </w:rPr>
            </w:pPr>
          </w:p>
          <w:p w14:paraId="2C4972AF" w14:textId="77777777" w:rsidR="00A23D8E" w:rsidRPr="00A23D8E" w:rsidRDefault="00A23D8E" w:rsidP="00A23D8E">
            <w:pPr>
              <w:jc w:val="both"/>
              <w:rPr>
                <w:rFonts w:ascii="Times New Roman" w:hAnsi="Times New Roman" w:cs="Times New Roman"/>
                <w:sz w:val="24"/>
                <w:szCs w:val="24"/>
              </w:rPr>
            </w:pPr>
          </w:p>
          <w:p w14:paraId="18C17746" w14:textId="77777777" w:rsidR="00A23D8E" w:rsidRPr="00A23D8E" w:rsidRDefault="00A23D8E" w:rsidP="00A23D8E">
            <w:pPr>
              <w:jc w:val="both"/>
              <w:rPr>
                <w:rFonts w:ascii="Times New Roman" w:hAnsi="Times New Roman" w:cs="Times New Roman"/>
                <w:sz w:val="24"/>
                <w:szCs w:val="24"/>
              </w:rPr>
            </w:pPr>
          </w:p>
          <w:p w14:paraId="510967C9" w14:textId="77777777" w:rsidR="00A23D8E" w:rsidRPr="00A23D8E" w:rsidRDefault="00A23D8E" w:rsidP="00A23D8E">
            <w:pPr>
              <w:jc w:val="both"/>
              <w:rPr>
                <w:rFonts w:ascii="Times New Roman" w:hAnsi="Times New Roman" w:cs="Times New Roman"/>
                <w:sz w:val="24"/>
                <w:szCs w:val="24"/>
              </w:rPr>
            </w:pPr>
          </w:p>
          <w:p w14:paraId="70DF5C10" w14:textId="77777777" w:rsidR="00A23D8E" w:rsidRPr="00A23D8E" w:rsidRDefault="00A23D8E" w:rsidP="00A23D8E">
            <w:pPr>
              <w:jc w:val="both"/>
              <w:rPr>
                <w:rFonts w:ascii="Times New Roman" w:hAnsi="Times New Roman" w:cs="Times New Roman"/>
                <w:sz w:val="24"/>
                <w:szCs w:val="24"/>
              </w:rPr>
            </w:pPr>
          </w:p>
          <w:p w14:paraId="43DBCE0B" w14:textId="77777777" w:rsidR="00A23D8E" w:rsidRPr="00A23D8E" w:rsidRDefault="00A23D8E" w:rsidP="00A23D8E">
            <w:pPr>
              <w:jc w:val="both"/>
              <w:rPr>
                <w:rFonts w:ascii="Times New Roman" w:hAnsi="Times New Roman" w:cs="Times New Roman"/>
                <w:sz w:val="24"/>
                <w:szCs w:val="24"/>
              </w:rPr>
            </w:pPr>
          </w:p>
          <w:p w14:paraId="627C5C21" w14:textId="77777777" w:rsidR="00A23D8E" w:rsidRPr="00A23D8E" w:rsidRDefault="00A23D8E" w:rsidP="00A23D8E">
            <w:pPr>
              <w:jc w:val="both"/>
              <w:rPr>
                <w:rFonts w:ascii="Times New Roman" w:hAnsi="Times New Roman" w:cs="Times New Roman"/>
                <w:sz w:val="24"/>
                <w:szCs w:val="24"/>
              </w:rPr>
            </w:pPr>
          </w:p>
          <w:p w14:paraId="57E7398D" w14:textId="77777777" w:rsidR="00A23D8E" w:rsidRPr="00A23D8E" w:rsidRDefault="00A23D8E" w:rsidP="00A23D8E">
            <w:pPr>
              <w:jc w:val="both"/>
              <w:rPr>
                <w:rFonts w:ascii="Times New Roman" w:hAnsi="Times New Roman" w:cs="Times New Roman"/>
                <w:sz w:val="24"/>
                <w:szCs w:val="24"/>
              </w:rPr>
            </w:pPr>
          </w:p>
          <w:p w14:paraId="5C97AEB6" w14:textId="77777777" w:rsidR="00A23D8E" w:rsidRPr="00A23D8E" w:rsidRDefault="00A23D8E" w:rsidP="00A23D8E">
            <w:pPr>
              <w:jc w:val="both"/>
              <w:rPr>
                <w:rFonts w:ascii="Times New Roman" w:hAnsi="Times New Roman" w:cs="Times New Roman"/>
                <w:sz w:val="24"/>
                <w:szCs w:val="24"/>
              </w:rPr>
            </w:pPr>
          </w:p>
          <w:p w14:paraId="421669D0" w14:textId="77777777" w:rsidR="00A23D8E" w:rsidRPr="00A23D8E" w:rsidRDefault="00A23D8E" w:rsidP="00A23D8E">
            <w:pPr>
              <w:jc w:val="both"/>
              <w:rPr>
                <w:rFonts w:ascii="Times New Roman" w:hAnsi="Times New Roman" w:cs="Times New Roman"/>
                <w:sz w:val="24"/>
                <w:szCs w:val="24"/>
              </w:rPr>
            </w:pPr>
          </w:p>
          <w:p w14:paraId="70E62767" w14:textId="77777777" w:rsidR="00A23D8E" w:rsidRPr="00A23D8E" w:rsidRDefault="00A23D8E" w:rsidP="00A23D8E">
            <w:pPr>
              <w:jc w:val="both"/>
              <w:rPr>
                <w:rFonts w:ascii="Times New Roman" w:hAnsi="Times New Roman" w:cs="Times New Roman"/>
                <w:sz w:val="24"/>
                <w:szCs w:val="24"/>
              </w:rPr>
            </w:pPr>
          </w:p>
          <w:p w14:paraId="48828843" w14:textId="77777777" w:rsidR="00A23D8E" w:rsidRPr="00A23D8E" w:rsidRDefault="00A23D8E" w:rsidP="00A23D8E">
            <w:pPr>
              <w:jc w:val="both"/>
              <w:rPr>
                <w:rFonts w:ascii="Times New Roman" w:hAnsi="Times New Roman" w:cs="Times New Roman"/>
                <w:sz w:val="24"/>
                <w:szCs w:val="24"/>
              </w:rPr>
            </w:pPr>
          </w:p>
          <w:p w14:paraId="52B25744" w14:textId="77777777" w:rsidR="00A23D8E" w:rsidRPr="00A23D8E" w:rsidRDefault="00A23D8E" w:rsidP="00A23D8E">
            <w:pPr>
              <w:jc w:val="both"/>
              <w:rPr>
                <w:rFonts w:ascii="Times New Roman" w:hAnsi="Times New Roman" w:cs="Times New Roman"/>
                <w:sz w:val="24"/>
                <w:szCs w:val="24"/>
              </w:rPr>
            </w:pPr>
          </w:p>
          <w:p w14:paraId="1ECABF3F" w14:textId="77777777" w:rsidR="00A23D8E" w:rsidRPr="00A23D8E" w:rsidRDefault="00A23D8E" w:rsidP="00A23D8E">
            <w:pPr>
              <w:jc w:val="both"/>
              <w:rPr>
                <w:rFonts w:ascii="Times New Roman" w:hAnsi="Times New Roman" w:cs="Times New Roman"/>
                <w:sz w:val="24"/>
                <w:szCs w:val="24"/>
              </w:rPr>
            </w:pPr>
          </w:p>
          <w:p w14:paraId="63178ACF" w14:textId="77777777" w:rsidR="00A23D8E" w:rsidRPr="00A23D8E" w:rsidRDefault="00A23D8E" w:rsidP="00A23D8E">
            <w:pPr>
              <w:jc w:val="both"/>
              <w:rPr>
                <w:rFonts w:ascii="Times New Roman" w:hAnsi="Times New Roman" w:cs="Times New Roman"/>
                <w:sz w:val="24"/>
                <w:szCs w:val="24"/>
              </w:rPr>
            </w:pPr>
          </w:p>
          <w:p w14:paraId="19350683" w14:textId="77777777" w:rsidR="00A23D8E" w:rsidRPr="00A23D8E" w:rsidRDefault="00A23D8E" w:rsidP="00A23D8E">
            <w:pPr>
              <w:jc w:val="both"/>
              <w:rPr>
                <w:rFonts w:ascii="Times New Roman" w:hAnsi="Times New Roman" w:cs="Times New Roman"/>
                <w:sz w:val="24"/>
                <w:szCs w:val="24"/>
              </w:rPr>
            </w:pPr>
          </w:p>
          <w:p w14:paraId="224784DE" w14:textId="77777777" w:rsidR="00A23D8E" w:rsidRPr="00A23D8E" w:rsidRDefault="00A23D8E" w:rsidP="00A23D8E">
            <w:pPr>
              <w:jc w:val="both"/>
              <w:rPr>
                <w:rFonts w:ascii="Times New Roman" w:hAnsi="Times New Roman" w:cs="Times New Roman"/>
                <w:sz w:val="24"/>
                <w:szCs w:val="24"/>
              </w:rPr>
            </w:pPr>
          </w:p>
          <w:p w14:paraId="2CC0F1BF" w14:textId="77777777" w:rsidR="00A23D8E" w:rsidRPr="00A23D8E" w:rsidRDefault="00A23D8E" w:rsidP="00A23D8E">
            <w:pPr>
              <w:jc w:val="both"/>
              <w:rPr>
                <w:rFonts w:ascii="Times New Roman" w:hAnsi="Times New Roman" w:cs="Times New Roman"/>
                <w:sz w:val="24"/>
                <w:szCs w:val="24"/>
              </w:rPr>
            </w:pPr>
          </w:p>
          <w:p w14:paraId="0106EF9A" w14:textId="77777777" w:rsidR="00A23D8E" w:rsidRPr="00A23D8E" w:rsidRDefault="00A23D8E" w:rsidP="00A23D8E">
            <w:pPr>
              <w:jc w:val="both"/>
              <w:rPr>
                <w:rFonts w:ascii="Times New Roman" w:hAnsi="Times New Roman" w:cs="Times New Roman"/>
                <w:sz w:val="24"/>
                <w:szCs w:val="24"/>
              </w:rPr>
            </w:pPr>
          </w:p>
          <w:p w14:paraId="022297CD" w14:textId="77777777" w:rsidR="00A23D8E" w:rsidRPr="00A23D8E" w:rsidRDefault="00A23D8E" w:rsidP="00A23D8E">
            <w:pPr>
              <w:jc w:val="both"/>
              <w:rPr>
                <w:rFonts w:ascii="Times New Roman" w:hAnsi="Times New Roman" w:cs="Times New Roman"/>
                <w:sz w:val="24"/>
                <w:szCs w:val="24"/>
              </w:rPr>
            </w:pPr>
          </w:p>
          <w:p w14:paraId="04265770" w14:textId="77777777" w:rsidR="00A23D8E" w:rsidRPr="00A23D8E" w:rsidRDefault="00A23D8E" w:rsidP="00A23D8E">
            <w:pPr>
              <w:jc w:val="both"/>
              <w:rPr>
                <w:rFonts w:ascii="Times New Roman" w:hAnsi="Times New Roman" w:cs="Times New Roman"/>
                <w:sz w:val="24"/>
                <w:szCs w:val="24"/>
              </w:rPr>
            </w:pPr>
          </w:p>
          <w:p w14:paraId="4DF518FF" w14:textId="77777777" w:rsidR="00A23D8E" w:rsidRPr="00A23D8E" w:rsidRDefault="00A23D8E" w:rsidP="00A23D8E">
            <w:pPr>
              <w:jc w:val="both"/>
              <w:rPr>
                <w:rFonts w:ascii="Times New Roman" w:hAnsi="Times New Roman" w:cs="Times New Roman"/>
                <w:sz w:val="24"/>
                <w:szCs w:val="24"/>
              </w:rPr>
            </w:pPr>
          </w:p>
          <w:p w14:paraId="4ECCCDC4" w14:textId="77777777" w:rsidR="00A23D8E" w:rsidRPr="00A23D8E" w:rsidRDefault="00A23D8E" w:rsidP="00A23D8E">
            <w:pPr>
              <w:jc w:val="both"/>
              <w:rPr>
                <w:rFonts w:ascii="Times New Roman" w:hAnsi="Times New Roman" w:cs="Times New Roman"/>
                <w:sz w:val="24"/>
                <w:szCs w:val="24"/>
              </w:rPr>
            </w:pPr>
          </w:p>
          <w:p w14:paraId="21FEC4DA" w14:textId="77777777" w:rsidR="00A23D8E" w:rsidRPr="00A23D8E" w:rsidRDefault="00A23D8E" w:rsidP="00A23D8E">
            <w:pPr>
              <w:jc w:val="both"/>
              <w:rPr>
                <w:rFonts w:ascii="Times New Roman" w:hAnsi="Times New Roman" w:cs="Times New Roman"/>
                <w:sz w:val="24"/>
                <w:szCs w:val="24"/>
              </w:rPr>
            </w:pPr>
          </w:p>
          <w:p w14:paraId="45D2A135" w14:textId="77777777" w:rsidR="00A23D8E" w:rsidRPr="00A23D8E" w:rsidRDefault="00A23D8E" w:rsidP="00A23D8E">
            <w:pPr>
              <w:jc w:val="both"/>
              <w:rPr>
                <w:rFonts w:ascii="Times New Roman" w:hAnsi="Times New Roman" w:cs="Times New Roman"/>
                <w:sz w:val="24"/>
                <w:szCs w:val="24"/>
              </w:rPr>
            </w:pPr>
          </w:p>
          <w:p w14:paraId="3C7F4911" w14:textId="77777777" w:rsidR="00A23D8E" w:rsidRPr="00A23D8E" w:rsidRDefault="00A23D8E" w:rsidP="00A23D8E">
            <w:pPr>
              <w:jc w:val="both"/>
              <w:rPr>
                <w:rFonts w:ascii="Times New Roman" w:hAnsi="Times New Roman" w:cs="Times New Roman"/>
                <w:sz w:val="24"/>
                <w:szCs w:val="24"/>
              </w:rPr>
            </w:pPr>
          </w:p>
          <w:p w14:paraId="7A22F0B5" w14:textId="77777777" w:rsidR="00A23D8E" w:rsidRPr="00A23D8E" w:rsidRDefault="00A23D8E" w:rsidP="00A23D8E">
            <w:pPr>
              <w:jc w:val="both"/>
              <w:rPr>
                <w:rFonts w:ascii="Times New Roman" w:hAnsi="Times New Roman" w:cs="Times New Roman"/>
                <w:sz w:val="24"/>
                <w:szCs w:val="24"/>
              </w:rPr>
            </w:pPr>
          </w:p>
          <w:p w14:paraId="2979404C" w14:textId="77777777" w:rsidR="00A23D8E" w:rsidRPr="00A23D8E" w:rsidRDefault="00A23D8E" w:rsidP="00A23D8E">
            <w:pPr>
              <w:jc w:val="both"/>
              <w:rPr>
                <w:rFonts w:ascii="Times New Roman" w:hAnsi="Times New Roman" w:cs="Times New Roman"/>
                <w:sz w:val="24"/>
                <w:szCs w:val="24"/>
              </w:rPr>
            </w:pPr>
          </w:p>
          <w:p w14:paraId="2BA476DB" w14:textId="77777777" w:rsidR="00A23D8E" w:rsidRPr="00A23D8E" w:rsidRDefault="00A23D8E" w:rsidP="00A23D8E">
            <w:pPr>
              <w:jc w:val="both"/>
              <w:rPr>
                <w:rFonts w:ascii="Times New Roman" w:hAnsi="Times New Roman" w:cs="Times New Roman"/>
                <w:sz w:val="24"/>
                <w:szCs w:val="24"/>
              </w:rPr>
            </w:pPr>
          </w:p>
          <w:p w14:paraId="5F7081D4" w14:textId="77777777" w:rsidR="00A23D8E" w:rsidRPr="00A23D8E" w:rsidRDefault="00A23D8E" w:rsidP="00A23D8E">
            <w:pPr>
              <w:jc w:val="both"/>
              <w:rPr>
                <w:rFonts w:ascii="Times New Roman" w:hAnsi="Times New Roman" w:cs="Times New Roman"/>
                <w:sz w:val="24"/>
                <w:szCs w:val="24"/>
              </w:rPr>
            </w:pPr>
          </w:p>
          <w:p w14:paraId="7A318CC9" w14:textId="77777777" w:rsidR="00A23D8E" w:rsidRPr="00A23D8E" w:rsidRDefault="00A23D8E" w:rsidP="00A23D8E">
            <w:pPr>
              <w:jc w:val="both"/>
              <w:rPr>
                <w:rFonts w:ascii="Times New Roman" w:hAnsi="Times New Roman" w:cs="Times New Roman"/>
                <w:sz w:val="24"/>
                <w:szCs w:val="24"/>
              </w:rPr>
            </w:pPr>
          </w:p>
          <w:p w14:paraId="59F2F500" w14:textId="77777777" w:rsidR="00A23D8E" w:rsidRPr="00A23D8E" w:rsidRDefault="00A23D8E" w:rsidP="00A23D8E">
            <w:pPr>
              <w:jc w:val="both"/>
              <w:rPr>
                <w:rFonts w:ascii="Times New Roman" w:hAnsi="Times New Roman" w:cs="Times New Roman"/>
                <w:sz w:val="24"/>
                <w:szCs w:val="24"/>
              </w:rPr>
            </w:pPr>
          </w:p>
          <w:p w14:paraId="58ADF61D" w14:textId="77777777" w:rsidR="00A23D8E" w:rsidRPr="00A23D8E" w:rsidRDefault="00A23D8E" w:rsidP="00A23D8E">
            <w:pPr>
              <w:jc w:val="both"/>
              <w:rPr>
                <w:rFonts w:ascii="Times New Roman" w:hAnsi="Times New Roman" w:cs="Times New Roman"/>
                <w:sz w:val="24"/>
                <w:szCs w:val="24"/>
              </w:rPr>
            </w:pPr>
          </w:p>
          <w:p w14:paraId="24C78CB4" w14:textId="77777777" w:rsidR="00A23D8E" w:rsidRPr="00A23D8E" w:rsidRDefault="00A23D8E" w:rsidP="00A23D8E">
            <w:pPr>
              <w:jc w:val="both"/>
              <w:rPr>
                <w:rFonts w:ascii="Times New Roman" w:hAnsi="Times New Roman" w:cs="Times New Roman"/>
                <w:sz w:val="24"/>
                <w:szCs w:val="24"/>
              </w:rPr>
            </w:pPr>
          </w:p>
          <w:p w14:paraId="166DAAE3" w14:textId="77777777" w:rsidR="00A23D8E" w:rsidRPr="00A23D8E" w:rsidRDefault="00A23D8E" w:rsidP="00A23D8E">
            <w:pPr>
              <w:jc w:val="both"/>
              <w:rPr>
                <w:rFonts w:ascii="Times New Roman" w:hAnsi="Times New Roman" w:cs="Times New Roman"/>
                <w:sz w:val="24"/>
                <w:szCs w:val="24"/>
              </w:rPr>
            </w:pPr>
          </w:p>
          <w:p w14:paraId="0841839C" w14:textId="77777777" w:rsidR="00A23D8E" w:rsidRPr="00A23D8E" w:rsidRDefault="00A23D8E" w:rsidP="00A23D8E">
            <w:pPr>
              <w:jc w:val="both"/>
              <w:rPr>
                <w:rFonts w:ascii="Times New Roman" w:hAnsi="Times New Roman" w:cs="Times New Roman"/>
                <w:sz w:val="24"/>
                <w:szCs w:val="24"/>
              </w:rPr>
            </w:pPr>
          </w:p>
          <w:p w14:paraId="5462B38A" w14:textId="77777777" w:rsidR="00A23D8E" w:rsidRPr="00A23D8E" w:rsidRDefault="00A23D8E" w:rsidP="00A23D8E">
            <w:pPr>
              <w:jc w:val="both"/>
              <w:rPr>
                <w:rFonts w:ascii="Times New Roman" w:hAnsi="Times New Roman" w:cs="Times New Roman"/>
                <w:sz w:val="24"/>
                <w:szCs w:val="24"/>
              </w:rPr>
            </w:pPr>
          </w:p>
          <w:p w14:paraId="698E93FD" w14:textId="77777777" w:rsidR="00A23D8E" w:rsidRPr="00A23D8E" w:rsidRDefault="00A23D8E" w:rsidP="00A23D8E">
            <w:pPr>
              <w:jc w:val="both"/>
              <w:rPr>
                <w:rFonts w:ascii="Times New Roman" w:hAnsi="Times New Roman" w:cs="Times New Roman"/>
                <w:sz w:val="24"/>
                <w:szCs w:val="24"/>
              </w:rPr>
            </w:pPr>
          </w:p>
          <w:p w14:paraId="1DD04F77" w14:textId="77777777" w:rsidR="00A23D8E" w:rsidRPr="00A23D8E" w:rsidRDefault="00A23D8E" w:rsidP="00A23D8E">
            <w:pPr>
              <w:jc w:val="both"/>
              <w:rPr>
                <w:rFonts w:ascii="Times New Roman" w:hAnsi="Times New Roman" w:cs="Times New Roman"/>
                <w:sz w:val="24"/>
                <w:szCs w:val="24"/>
              </w:rPr>
            </w:pPr>
          </w:p>
          <w:p w14:paraId="5B855A0D" w14:textId="77777777" w:rsidR="00A23D8E" w:rsidRPr="00A23D8E" w:rsidRDefault="00A23D8E" w:rsidP="00A23D8E">
            <w:pPr>
              <w:jc w:val="both"/>
              <w:rPr>
                <w:rFonts w:ascii="Times New Roman" w:hAnsi="Times New Roman" w:cs="Times New Roman"/>
                <w:sz w:val="24"/>
                <w:szCs w:val="24"/>
              </w:rPr>
            </w:pPr>
          </w:p>
          <w:p w14:paraId="25DC8C0D" w14:textId="77777777" w:rsidR="00A23D8E" w:rsidRPr="00A23D8E" w:rsidRDefault="00A23D8E" w:rsidP="00A23D8E">
            <w:pPr>
              <w:jc w:val="both"/>
              <w:rPr>
                <w:rFonts w:ascii="Times New Roman" w:hAnsi="Times New Roman" w:cs="Times New Roman"/>
                <w:sz w:val="24"/>
                <w:szCs w:val="24"/>
              </w:rPr>
            </w:pPr>
          </w:p>
          <w:p w14:paraId="18F594B5" w14:textId="77777777" w:rsidR="00A23D8E" w:rsidRPr="00A23D8E" w:rsidRDefault="00A23D8E" w:rsidP="00A23D8E">
            <w:pPr>
              <w:jc w:val="both"/>
              <w:rPr>
                <w:rFonts w:ascii="Times New Roman" w:hAnsi="Times New Roman" w:cs="Times New Roman"/>
                <w:sz w:val="24"/>
                <w:szCs w:val="24"/>
              </w:rPr>
            </w:pPr>
          </w:p>
          <w:p w14:paraId="2056B042" w14:textId="77777777" w:rsidR="00A23D8E" w:rsidRPr="00A23D8E" w:rsidRDefault="00A23D8E" w:rsidP="00A23D8E">
            <w:pPr>
              <w:jc w:val="both"/>
              <w:rPr>
                <w:rFonts w:ascii="Times New Roman" w:hAnsi="Times New Roman" w:cs="Times New Roman"/>
                <w:sz w:val="24"/>
                <w:szCs w:val="24"/>
              </w:rPr>
            </w:pPr>
          </w:p>
          <w:p w14:paraId="38B498E9" w14:textId="77777777" w:rsidR="00A23D8E" w:rsidRPr="00A23D8E" w:rsidRDefault="00A23D8E" w:rsidP="00A23D8E">
            <w:pPr>
              <w:jc w:val="both"/>
              <w:rPr>
                <w:rFonts w:ascii="Times New Roman" w:hAnsi="Times New Roman" w:cs="Times New Roman"/>
                <w:sz w:val="24"/>
                <w:szCs w:val="24"/>
              </w:rPr>
            </w:pPr>
          </w:p>
          <w:p w14:paraId="035B00AF" w14:textId="77777777" w:rsidR="00A23D8E" w:rsidRPr="00A23D8E" w:rsidRDefault="00A23D8E" w:rsidP="00A23D8E">
            <w:pPr>
              <w:jc w:val="both"/>
              <w:rPr>
                <w:rFonts w:ascii="Times New Roman" w:hAnsi="Times New Roman" w:cs="Times New Roman"/>
                <w:sz w:val="24"/>
                <w:szCs w:val="24"/>
              </w:rPr>
            </w:pPr>
          </w:p>
          <w:p w14:paraId="5535EB7A" w14:textId="77777777" w:rsidR="00A23D8E" w:rsidRPr="00A23D8E" w:rsidRDefault="00A23D8E" w:rsidP="00A23D8E">
            <w:pPr>
              <w:jc w:val="both"/>
              <w:rPr>
                <w:rFonts w:ascii="Times New Roman" w:hAnsi="Times New Roman" w:cs="Times New Roman"/>
                <w:sz w:val="24"/>
                <w:szCs w:val="24"/>
              </w:rPr>
            </w:pPr>
          </w:p>
          <w:p w14:paraId="1097801D" w14:textId="77777777" w:rsidR="00A23D8E" w:rsidRPr="00A23D8E" w:rsidRDefault="00A23D8E" w:rsidP="00A23D8E">
            <w:pPr>
              <w:jc w:val="both"/>
              <w:rPr>
                <w:rFonts w:ascii="Times New Roman" w:hAnsi="Times New Roman" w:cs="Times New Roman"/>
                <w:sz w:val="24"/>
                <w:szCs w:val="24"/>
              </w:rPr>
            </w:pPr>
          </w:p>
          <w:p w14:paraId="1F1A9561" w14:textId="77777777" w:rsidR="00A23D8E" w:rsidRPr="00A23D8E" w:rsidRDefault="00A23D8E" w:rsidP="00A23D8E">
            <w:pPr>
              <w:jc w:val="both"/>
              <w:rPr>
                <w:rFonts w:ascii="Times New Roman" w:hAnsi="Times New Roman" w:cs="Times New Roman"/>
                <w:sz w:val="24"/>
                <w:szCs w:val="24"/>
              </w:rPr>
            </w:pPr>
          </w:p>
          <w:p w14:paraId="59E17098" w14:textId="77777777" w:rsidR="00A23D8E" w:rsidRPr="00A23D8E" w:rsidRDefault="00A23D8E" w:rsidP="00A23D8E">
            <w:pPr>
              <w:jc w:val="both"/>
              <w:rPr>
                <w:rFonts w:ascii="Times New Roman" w:hAnsi="Times New Roman" w:cs="Times New Roman"/>
                <w:sz w:val="24"/>
                <w:szCs w:val="24"/>
              </w:rPr>
            </w:pPr>
          </w:p>
          <w:p w14:paraId="38A96690" w14:textId="77777777" w:rsidR="00A23D8E" w:rsidRPr="00A23D8E" w:rsidRDefault="00A23D8E" w:rsidP="00A23D8E">
            <w:pPr>
              <w:jc w:val="both"/>
              <w:rPr>
                <w:rFonts w:ascii="Times New Roman" w:hAnsi="Times New Roman" w:cs="Times New Roman"/>
                <w:sz w:val="24"/>
                <w:szCs w:val="24"/>
              </w:rPr>
            </w:pPr>
          </w:p>
          <w:p w14:paraId="55D07901" w14:textId="77777777" w:rsidR="00A23D8E" w:rsidRPr="00A23D8E" w:rsidRDefault="00A23D8E" w:rsidP="00A23D8E">
            <w:pPr>
              <w:jc w:val="both"/>
              <w:rPr>
                <w:rFonts w:ascii="Times New Roman" w:hAnsi="Times New Roman" w:cs="Times New Roman"/>
                <w:sz w:val="24"/>
                <w:szCs w:val="24"/>
              </w:rPr>
            </w:pPr>
          </w:p>
          <w:p w14:paraId="39BEFB46" w14:textId="77777777" w:rsidR="00A23D8E" w:rsidRPr="00A23D8E" w:rsidRDefault="00A23D8E" w:rsidP="00A23D8E">
            <w:pPr>
              <w:jc w:val="both"/>
              <w:rPr>
                <w:rFonts w:ascii="Times New Roman" w:hAnsi="Times New Roman" w:cs="Times New Roman"/>
                <w:sz w:val="24"/>
                <w:szCs w:val="24"/>
              </w:rPr>
            </w:pPr>
          </w:p>
          <w:p w14:paraId="6EBA7316" w14:textId="77777777" w:rsidR="00A23D8E" w:rsidRPr="00A23D8E" w:rsidRDefault="00A23D8E" w:rsidP="00A23D8E">
            <w:pPr>
              <w:jc w:val="both"/>
              <w:rPr>
                <w:rFonts w:ascii="Times New Roman" w:hAnsi="Times New Roman" w:cs="Times New Roman"/>
                <w:sz w:val="24"/>
                <w:szCs w:val="24"/>
              </w:rPr>
            </w:pPr>
          </w:p>
          <w:p w14:paraId="01DDF7DA" w14:textId="77777777" w:rsidR="00A23D8E" w:rsidRPr="00A23D8E" w:rsidRDefault="00A23D8E" w:rsidP="00A23D8E">
            <w:pPr>
              <w:jc w:val="both"/>
              <w:rPr>
                <w:rFonts w:ascii="Times New Roman" w:hAnsi="Times New Roman" w:cs="Times New Roman"/>
                <w:sz w:val="24"/>
                <w:szCs w:val="24"/>
              </w:rPr>
            </w:pPr>
          </w:p>
          <w:p w14:paraId="3B7A0631" w14:textId="77777777" w:rsidR="00A23D8E" w:rsidRPr="00A23D8E" w:rsidRDefault="00A23D8E" w:rsidP="00A23D8E">
            <w:pPr>
              <w:jc w:val="both"/>
              <w:rPr>
                <w:rFonts w:ascii="Times New Roman" w:hAnsi="Times New Roman" w:cs="Times New Roman"/>
                <w:sz w:val="24"/>
                <w:szCs w:val="24"/>
              </w:rPr>
            </w:pPr>
          </w:p>
          <w:p w14:paraId="534C4EC8" w14:textId="77777777" w:rsidR="00A23D8E" w:rsidRPr="00A23D8E" w:rsidRDefault="00A23D8E" w:rsidP="00A23D8E">
            <w:pPr>
              <w:jc w:val="both"/>
              <w:rPr>
                <w:rFonts w:ascii="Times New Roman" w:hAnsi="Times New Roman" w:cs="Times New Roman"/>
                <w:sz w:val="24"/>
                <w:szCs w:val="24"/>
              </w:rPr>
            </w:pPr>
          </w:p>
          <w:p w14:paraId="31773C5A" w14:textId="77777777" w:rsidR="00A23D8E" w:rsidRPr="00A23D8E" w:rsidRDefault="00A23D8E" w:rsidP="00A23D8E">
            <w:pPr>
              <w:jc w:val="both"/>
              <w:rPr>
                <w:rFonts w:ascii="Times New Roman" w:hAnsi="Times New Roman" w:cs="Times New Roman"/>
                <w:sz w:val="24"/>
                <w:szCs w:val="24"/>
              </w:rPr>
            </w:pPr>
          </w:p>
          <w:p w14:paraId="46531F8A" w14:textId="77777777" w:rsidR="00A23D8E" w:rsidRPr="00A23D8E" w:rsidRDefault="00A23D8E" w:rsidP="00A23D8E">
            <w:pPr>
              <w:jc w:val="both"/>
              <w:rPr>
                <w:rFonts w:ascii="Times New Roman" w:hAnsi="Times New Roman" w:cs="Times New Roman"/>
                <w:sz w:val="24"/>
                <w:szCs w:val="24"/>
              </w:rPr>
            </w:pPr>
          </w:p>
          <w:p w14:paraId="7DEDB89C" w14:textId="77777777" w:rsidR="00A23D8E" w:rsidRPr="00A23D8E" w:rsidRDefault="00A23D8E" w:rsidP="00A23D8E">
            <w:pPr>
              <w:jc w:val="both"/>
              <w:rPr>
                <w:rFonts w:ascii="Times New Roman" w:hAnsi="Times New Roman" w:cs="Times New Roman"/>
                <w:sz w:val="24"/>
                <w:szCs w:val="24"/>
              </w:rPr>
            </w:pPr>
          </w:p>
          <w:p w14:paraId="23D043D1" w14:textId="77777777" w:rsidR="00A23D8E" w:rsidRPr="00A23D8E" w:rsidRDefault="00A23D8E" w:rsidP="00A23D8E">
            <w:pPr>
              <w:jc w:val="both"/>
              <w:rPr>
                <w:rFonts w:ascii="Times New Roman" w:hAnsi="Times New Roman" w:cs="Times New Roman"/>
                <w:sz w:val="24"/>
                <w:szCs w:val="24"/>
              </w:rPr>
            </w:pPr>
          </w:p>
          <w:p w14:paraId="07C6683E" w14:textId="77777777" w:rsidR="00A23D8E" w:rsidRPr="00A23D8E" w:rsidRDefault="00A23D8E" w:rsidP="00A23D8E">
            <w:pPr>
              <w:jc w:val="both"/>
              <w:rPr>
                <w:rFonts w:ascii="Times New Roman" w:hAnsi="Times New Roman" w:cs="Times New Roman"/>
                <w:sz w:val="24"/>
                <w:szCs w:val="24"/>
              </w:rPr>
            </w:pPr>
          </w:p>
          <w:p w14:paraId="6199D8A8" w14:textId="77777777" w:rsidR="00A23D8E" w:rsidRPr="00A23D8E" w:rsidRDefault="00A23D8E" w:rsidP="00A23D8E">
            <w:pPr>
              <w:jc w:val="both"/>
              <w:rPr>
                <w:rFonts w:ascii="Times New Roman" w:hAnsi="Times New Roman" w:cs="Times New Roman"/>
                <w:sz w:val="24"/>
                <w:szCs w:val="24"/>
              </w:rPr>
            </w:pPr>
          </w:p>
          <w:p w14:paraId="66197F78" w14:textId="77777777" w:rsidR="00A23D8E" w:rsidRPr="00A23D8E" w:rsidRDefault="00A23D8E" w:rsidP="00A23D8E">
            <w:pPr>
              <w:jc w:val="both"/>
              <w:rPr>
                <w:rFonts w:ascii="Times New Roman" w:hAnsi="Times New Roman" w:cs="Times New Roman"/>
                <w:sz w:val="24"/>
                <w:szCs w:val="24"/>
              </w:rPr>
            </w:pPr>
          </w:p>
          <w:p w14:paraId="7B3C01A5" w14:textId="77777777" w:rsidR="00A23D8E" w:rsidRPr="00A23D8E" w:rsidRDefault="00A23D8E" w:rsidP="00A23D8E">
            <w:pPr>
              <w:jc w:val="both"/>
              <w:rPr>
                <w:rFonts w:ascii="Times New Roman" w:hAnsi="Times New Roman" w:cs="Times New Roman"/>
                <w:sz w:val="24"/>
                <w:szCs w:val="24"/>
              </w:rPr>
            </w:pPr>
          </w:p>
          <w:p w14:paraId="48181C17" w14:textId="77777777" w:rsidR="00A23D8E" w:rsidRPr="00A23D8E" w:rsidRDefault="00A23D8E" w:rsidP="00A23D8E">
            <w:pPr>
              <w:jc w:val="both"/>
              <w:rPr>
                <w:rFonts w:ascii="Times New Roman" w:hAnsi="Times New Roman" w:cs="Times New Roman"/>
                <w:sz w:val="24"/>
                <w:szCs w:val="24"/>
              </w:rPr>
            </w:pPr>
          </w:p>
          <w:p w14:paraId="5FFA6FA7" w14:textId="77777777" w:rsidR="00A23D8E" w:rsidRPr="00A23D8E" w:rsidRDefault="00A23D8E" w:rsidP="00A23D8E">
            <w:pPr>
              <w:jc w:val="both"/>
              <w:rPr>
                <w:rFonts w:ascii="Times New Roman" w:hAnsi="Times New Roman" w:cs="Times New Roman"/>
                <w:sz w:val="24"/>
                <w:szCs w:val="24"/>
              </w:rPr>
            </w:pPr>
          </w:p>
          <w:p w14:paraId="259A3695" w14:textId="77777777" w:rsidR="00A23D8E" w:rsidRPr="00A23D8E" w:rsidRDefault="00A23D8E" w:rsidP="00A23D8E">
            <w:pPr>
              <w:jc w:val="both"/>
              <w:rPr>
                <w:rFonts w:ascii="Times New Roman" w:hAnsi="Times New Roman" w:cs="Times New Roman"/>
                <w:sz w:val="24"/>
                <w:szCs w:val="24"/>
              </w:rPr>
            </w:pPr>
          </w:p>
          <w:p w14:paraId="282CAE99" w14:textId="77777777" w:rsidR="00A23D8E" w:rsidRPr="00A23D8E" w:rsidRDefault="00A23D8E" w:rsidP="00A23D8E">
            <w:pPr>
              <w:jc w:val="both"/>
              <w:rPr>
                <w:rFonts w:ascii="Times New Roman" w:hAnsi="Times New Roman" w:cs="Times New Roman"/>
                <w:sz w:val="24"/>
                <w:szCs w:val="24"/>
              </w:rPr>
            </w:pPr>
          </w:p>
          <w:p w14:paraId="5532ED76" w14:textId="77777777" w:rsidR="00A23D8E" w:rsidRPr="00A23D8E" w:rsidRDefault="00A23D8E" w:rsidP="00A23D8E">
            <w:pPr>
              <w:jc w:val="both"/>
              <w:rPr>
                <w:rFonts w:ascii="Times New Roman" w:hAnsi="Times New Roman" w:cs="Times New Roman"/>
                <w:sz w:val="24"/>
                <w:szCs w:val="24"/>
              </w:rPr>
            </w:pPr>
          </w:p>
          <w:p w14:paraId="1DCCA574" w14:textId="77777777" w:rsidR="00A23D8E" w:rsidRPr="00A23D8E" w:rsidRDefault="00A23D8E" w:rsidP="00A23D8E">
            <w:pPr>
              <w:jc w:val="both"/>
              <w:rPr>
                <w:rFonts w:ascii="Times New Roman" w:hAnsi="Times New Roman" w:cs="Times New Roman"/>
                <w:sz w:val="24"/>
                <w:szCs w:val="24"/>
              </w:rPr>
            </w:pPr>
          </w:p>
          <w:p w14:paraId="4EF427F5" w14:textId="77777777" w:rsidR="00A23D8E" w:rsidRPr="00A23D8E" w:rsidRDefault="00A23D8E" w:rsidP="00A23D8E">
            <w:pPr>
              <w:jc w:val="both"/>
              <w:rPr>
                <w:rFonts w:ascii="Times New Roman" w:hAnsi="Times New Roman" w:cs="Times New Roman"/>
                <w:sz w:val="24"/>
                <w:szCs w:val="24"/>
              </w:rPr>
            </w:pPr>
          </w:p>
          <w:p w14:paraId="07ADD386" w14:textId="77777777" w:rsidR="00A23D8E" w:rsidRPr="00A23D8E" w:rsidRDefault="00A23D8E" w:rsidP="00A23D8E">
            <w:pPr>
              <w:jc w:val="both"/>
              <w:rPr>
                <w:rFonts w:ascii="Times New Roman" w:hAnsi="Times New Roman" w:cs="Times New Roman"/>
                <w:sz w:val="24"/>
                <w:szCs w:val="24"/>
              </w:rPr>
            </w:pPr>
          </w:p>
          <w:p w14:paraId="32987646" w14:textId="77777777" w:rsidR="00A23D8E" w:rsidRPr="00A23D8E" w:rsidRDefault="00A23D8E" w:rsidP="00A23D8E">
            <w:pPr>
              <w:jc w:val="both"/>
              <w:rPr>
                <w:rFonts w:ascii="Times New Roman" w:hAnsi="Times New Roman" w:cs="Times New Roman"/>
                <w:sz w:val="24"/>
                <w:szCs w:val="24"/>
              </w:rPr>
            </w:pPr>
          </w:p>
          <w:p w14:paraId="1DFE36EB" w14:textId="77777777" w:rsidR="00A23D8E" w:rsidRPr="00A23D8E" w:rsidRDefault="00A23D8E" w:rsidP="00A23D8E">
            <w:pPr>
              <w:jc w:val="both"/>
              <w:rPr>
                <w:rFonts w:ascii="Times New Roman" w:hAnsi="Times New Roman" w:cs="Times New Roman"/>
                <w:sz w:val="24"/>
                <w:szCs w:val="24"/>
              </w:rPr>
            </w:pPr>
          </w:p>
          <w:p w14:paraId="3C8DA6E5" w14:textId="77777777" w:rsidR="00A23D8E" w:rsidRPr="00A23D8E" w:rsidRDefault="00A23D8E" w:rsidP="00A23D8E">
            <w:pPr>
              <w:jc w:val="both"/>
              <w:rPr>
                <w:rFonts w:ascii="Times New Roman" w:hAnsi="Times New Roman" w:cs="Times New Roman"/>
                <w:sz w:val="24"/>
                <w:szCs w:val="24"/>
              </w:rPr>
            </w:pPr>
          </w:p>
          <w:p w14:paraId="21486AA5" w14:textId="77777777" w:rsidR="00A23D8E" w:rsidRPr="00A23D8E" w:rsidRDefault="00A23D8E" w:rsidP="00A23D8E">
            <w:pPr>
              <w:jc w:val="both"/>
              <w:rPr>
                <w:rFonts w:ascii="Times New Roman" w:hAnsi="Times New Roman" w:cs="Times New Roman"/>
                <w:sz w:val="24"/>
                <w:szCs w:val="24"/>
              </w:rPr>
            </w:pPr>
          </w:p>
          <w:p w14:paraId="72301268" w14:textId="77777777" w:rsidR="00A23D8E" w:rsidRPr="00A23D8E" w:rsidRDefault="00A23D8E" w:rsidP="00A23D8E">
            <w:pPr>
              <w:jc w:val="both"/>
              <w:rPr>
                <w:rFonts w:ascii="Times New Roman" w:hAnsi="Times New Roman" w:cs="Times New Roman"/>
                <w:sz w:val="24"/>
                <w:szCs w:val="24"/>
              </w:rPr>
            </w:pPr>
          </w:p>
          <w:p w14:paraId="393F1126" w14:textId="77777777" w:rsidR="00A23D8E" w:rsidRPr="00A23D8E" w:rsidRDefault="00A23D8E" w:rsidP="00A23D8E">
            <w:pPr>
              <w:jc w:val="both"/>
              <w:rPr>
                <w:rFonts w:ascii="Times New Roman" w:hAnsi="Times New Roman" w:cs="Times New Roman"/>
                <w:sz w:val="24"/>
                <w:szCs w:val="24"/>
              </w:rPr>
            </w:pPr>
          </w:p>
          <w:p w14:paraId="4381B1E6" w14:textId="77777777" w:rsidR="00A23D8E" w:rsidRPr="00A23D8E" w:rsidRDefault="00A23D8E" w:rsidP="00A23D8E">
            <w:pPr>
              <w:jc w:val="both"/>
              <w:rPr>
                <w:rFonts w:ascii="Times New Roman" w:hAnsi="Times New Roman" w:cs="Times New Roman"/>
                <w:sz w:val="24"/>
                <w:szCs w:val="24"/>
              </w:rPr>
            </w:pPr>
          </w:p>
          <w:p w14:paraId="6192AF40" w14:textId="77777777" w:rsidR="00A23D8E" w:rsidRPr="00A23D8E" w:rsidRDefault="00A23D8E" w:rsidP="00A23D8E">
            <w:pPr>
              <w:jc w:val="both"/>
              <w:rPr>
                <w:rFonts w:ascii="Times New Roman" w:hAnsi="Times New Roman" w:cs="Times New Roman"/>
                <w:sz w:val="24"/>
                <w:szCs w:val="24"/>
              </w:rPr>
            </w:pPr>
          </w:p>
          <w:p w14:paraId="535A1D44" w14:textId="77777777" w:rsidR="00A23D8E" w:rsidRPr="00A23D8E" w:rsidRDefault="00A23D8E" w:rsidP="00A23D8E">
            <w:pPr>
              <w:jc w:val="both"/>
              <w:rPr>
                <w:rFonts w:ascii="Times New Roman" w:hAnsi="Times New Roman" w:cs="Times New Roman"/>
                <w:sz w:val="24"/>
                <w:szCs w:val="24"/>
              </w:rPr>
            </w:pPr>
          </w:p>
          <w:p w14:paraId="43218C93" w14:textId="77777777" w:rsidR="00A23D8E" w:rsidRPr="00A23D8E" w:rsidRDefault="00A23D8E" w:rsidP="00A23D8E">
            <w:pPr>
              <w:jc w:val="both"/>
              <w:rPr>
                <w:rFonts w:ascii="Times New Roman" w:hAnsi="Times New Roman" w:cs="Times New Roman"/>
                <w:sz w:val="24"/>
                <w:szCs w:val="24"/>
              </w:rPr>
            </w:pPr>
          </w:p>
          <w:p w14:paraId="791AB931" w14:textId="77777777" w:rsidR="00A23D8E" w:rsidRPr="00A23D8E" w:rsidRDefault="00A23D8E" w:rsidP="00A23D8E">
            <w:pPr>
              <w:jc w:val="both"/>
              <w:rPr>
                <w:rFonts w:ascii="Times New Roman" w:hAnsi="Times New Roman" w:cs="Times New Roman"/>
                <w:sz w:val="24"/>
                <w:szCs w:val="24"/>
              </w:rPr>
            </w:pPr>
          </w:p>
          <w:p w14:paraId="113F8C2F" w14:textId="77777777" w:rsidR="00A23D8E" w:rsidRPr="00A23D8E" w:rsidRDefault="00A23D8E" w:rsidP="00A23D8E">
            <w:pPr>
              <w:jc w:val="both"/>
              <w:rPr>
                <w:rFonts w:ascii="Times New Roman" w:hAnsi="Times New Roman" w:cs="Times New Roman"/>
                <w:sz w:val="24"/>
                <w:szCs w:val="24"/>
              </w:rPr>
            </w:pPr>
          </w:p>
          <w:p w14:paraId="4DF19275" w14:textId="77777777" w:rsidR="00A23D8E" w:rsidRPr="00A23D8E" w:rsidRDefault="00A23D8E" w:rsidP="00A23D8E">
            <w:pPr>
              <w:jc w:val="both"/>
              <w:rPr>
                <w:rFonts w:ascii="Times New Roman" w:hAnsi="Times New Roman" w:cs="Times New Roman"/>
                <w:sz w:val="24"/>
                <w:szCs w:val="24"/>
              </w:rPr>
            </w:pPr>
          </w:p>
          <w:p w14:paraId="478C72DD" w14:textId="77777777" w:rsidR="00A23D8E" w:rsidRPr="00A23D8E" w:rsidRDefault="00A23D8E" w:rsidP="00A23D8E">
            <w:pPr>
              <w:jc w:val="both"/>
              <w:rPr>
                <w:rFonts w:ascii="Times New Roman" w:hAnsi="Times New Roman" w:cs="Times New Roman"/>
                <w:sz w:val="24"/>
                <w:szCs w:val="24"/>
              </w:rPr>
            </w:pPr>
          </w:p>
          <w:p w14:paraId="721F5263" w14:textId="77777777" w:rsidR="00A23D8E" w:rsidRPr="00A23D8E" w:rsidRDefault="00A23D8E" w:rsidP="00A23D8E">
            <w:pPr>
              <w:jc w:val="both"/>
              <w:rPr>
                <w:rFonts w:ascii="Times New Roman" w:hAnsi="Times New Roman" w:cs="Times New Roman"/>
                <w:sz w:val="24"/>
                <w:szCs w:val="24"/>
              </w:rPr>
            </w:pPr>
          </w:p>
          <w:p w14:paraId="36A89275" w14:textId="77777777" w:rsidR="00A23D8E" w:rsidRPr="00A23D8E" w:rsidRDefault="00A23D8E" w:rsidP="00A23D8E">
            <w:pPr>
              <w:jc w:val="both"/>
              <w:rPr>
                <w:rFonts w:ascii="Times New Roman" w:hAnsi="Times New Roman" w:cs="Times New Roman"/>
                <w:sz w:val="24"/>
                <w:szCs w:val="24"/>
              </w:rPr>
            </w:pPr>
          </w:p>
          <w:p w14:paraId="7C075AF5" w14:textId="77777777" w:rsidR="00A23D8E" w:rsidRPr="00A23D8E" w:rsidRDefault="00A23D8E" w:rsidP="00A23D8E">
            <w:pPr>
              <w:jc w:val="both"/>
              <w:rPr>
                <w:rFonts w:ascii="Times New Roman" w:hAnsi="Times New Roman" w:cs="Times New Roman"/>
                <w:sz w:val="24"/>
                <w:szCs w:val="24"/>
              </w:rPr>
            </w:pPr>
          </w:p>
          <w:p w14:paraId="41395BA5" w14:textId="77777777" w:rsidR="00A23D8E" w:rsidRPr="00A23D8E" w:rsidRDefault="00A23D8E" w:rsidP="00A23D8E">
            <w:pPr>
              <w:jc w:val="both"/>
              <w:rPr>
                <w:rFonts w:ascii="Times New Roman" w:hAnsi="Times New Roman" w:cs="Times New Roman"/>
                <w:sz w:val="24"/>
                <w:szCs w:val="24"/>
              </w:rPr>
            </w:pPr>
          </w:p>
          <w:p w14:paraId="507D9F7C" w14:textId="77777777" w:rsidR="00A23D8E" w:rsidRPr="00A23D8E" w:rsidRDefault="00A23D8E" w:rsidP="00A23D8E">
            <w:pPr>
              <w:jc w:val="both"/>
              <w:rPr>
                <w:rFonts w:ascii="Times New Roman" w:hAnsi="Times New Roman" w:cs="Times New Roman"/>
                <w:sz w:val="24"/>
                <w:szCs w:val="24"/>
              </w:rPr>
            </w:pPr>
          </w:p>
          <w:p w14:paraId="7E5C2A04" w14:textId="77777777" w:rsidR="00A23D8E" w:rsidRPr="00A23D8E" w:rsidRDefault="00A23D8E" w:rsidP="00A23D8E">
            <w:pPr>
              <w:jc w:val="both"/>
              <w:rPr>
                <w:rFonts w:ascii="Times New Roman" w:hAnsi="Times New Roman" w:cs="Times New Roman"/>
                <w:sz w:val="24"/>
                <w:szCs w:val="24"/>
              </w:rPr>
            </w:pPr>
          </w:p>
          <w:p w14:paraId="30C4D0B8" w14:textId="77777777" w:rsidR="00A23D8E" w:rsidRPr="00A23D8E" w:rsidRDefault="00A23D8E" w:rsidP="00A23D8E">
            <w:pPr>
              <w:jc w:val="both"/>
              <w:rPr>
                <w:rFonts w:ascii="Times New Roman" w:hAnsi="Times New Roman" w:cs="Times New Roman"/>
                <w:sz w:val="24"/>
                <w:szCs w:val="24"/>
              </w:rPr>
            </w:pPr>
          </w:p>
          <w:p w14:paraId="0987E0AA" w14:textId="77777777" w:rsidR="00A23D8E" w:rsidRPr="00A23D8E" w:rsidRDefault="00A23D8E" w:rsidP="00A23D8E">
            <w:pPr>
              <w:jc w:val="both"/>
              <w:rPr>
                <w:rFonts w:ascii="Times New Roman" w:hAnsi="Times New Roman" w:cs="Times New Roman"/>
                <w:sz w:val="24"/>
                <w:szCs w:val="24"/>
              </w:rPr>
            </w:pPr>
          </w:p>
          <w:p w14:paraId="3CC2879D" w14:textId="77777777" w:rsidR="00A23D8E" w:rsidRPr="00A23D8E" w:rsidRDefault="00A23D8E" w:rsidP="00A23D8E">
            <w:pPr>
              <w:jc w:val="both"/>
              <w:rPr>
                <w:rFonts w:ascii="Times New Roman" w:hAnsi="Times New Roman" w:cs="Times New Roman"/>
                <w:sz w:val="24"/>
                <w:szCs w:val="24"/>
              </w:rPr>
            </w:pPr>
          </w:p>
          <w:p w14:paraId="0DD9722C" w14:textId="77777777" w:rsidR="00A23D8E" w:rsidRPr="00A23D8E" w:rsidRDefault="00A23D8E" w:rsidP="00A23D8E">
            <w:pPr>
              <w:jc w:val="both"/>
              <w:rPr>
                <w:rFonts w:ascii="Times New Roman" w:hAnsi="Times New Roman" w:cs="Times New Roman"/>
                <w:sz w:val="24"/>
                <w:szCs w:val="24"/>
              </w:rPr>
            </w:pPr>
          </w:p>
          <w:p w14:paraId="69FDB72E" w14:textId="77777777" w:rsidR="00A23D8E" w:rsidRPr="00A23D8E" w:rsidRDefault="00A23D8E" w:rsidP="00A23D8E">
            <w:pPr>
              <w:jc w:val="both"/>
              <w:rPr>
                <w:rFonts w:ascii="Times New Roman" w:hAnsi="Times New Roman" w:cs="Times New Roman"/>
                <w:sz w:val="24"/>
                <w:szCs w:val="24"/>
              </w:rPr>
            </w:pPr>
          </w:p>
          <w:p w14:paraId="45695E91" w14:textId="77777777" w:rsidR="00A23D8E" w:rsidRPr="00A23D8E" w:rsidRDefault="00A23D8E" w:rsidP="00A23D8E">
            <w:pPr>
              <w:jc w:val="both"/>
              <w:rPr>
                <w:rFonts w:ascii="Times New Roman" w:hAnsi="Times New Roman" w:cs="Times New Roman"/>
                <w:sz w:val="24"/>
                <w:szCs w:val="24"/>
              </w:rPr>
            </w:pPr>
          </w:p>
          <w:p w14:paraId="765DA801" w14:textId="77777777" w:rsidR="00A23D8E" w:rsidRPr="00A23D8E" w:rsidRDefault="00A23D8E" w:rsidP="00A23D8E">
            <w:pPr>
              <w:jc w:val="both"/>
              <w:rPr>
                <w:rFonts w:ascii="Times New Roman" w:hAnsi="Times New Roman" w:cs="Times New Roman"/>
                <w:sz w:val="24"/>
                <w:szCs w:val="24"/>
              </w:rPr>
            </w:pPr>
          </w:p>
          <w:p w14:paraId="02032B93" w14:textId="77777777" w:rsidR="00A23D8E" w:rsidRPr="00A23D8E" w:rsidRDefault="00A23D8E" w:rsidP="00A23D8E">
            <w:pPr>
              <w:jc w:val="both"/>
              <w:rPr>
                <w:rFonts w:ascii="Times New Roman" w:hAnsi="Times New Roman" w:cs="Times New Roman"/>
                <w:sz w:val="24"/>
                <w:szCs w:val="24"/>
              </w:rPr>
            </w:pPr>
          </w:p>
          <w:p w14:paraId="4EAB4798" w14:textId="77777777" w:rsidR="00A23D8E" w:rsidRPr="00A23D8E" w:rsidRDefault="00A23D8E" w:rsidP="00A23D8E">
            <w:pPr>
              <w:jc w:val="both"/>
              <w:rPr>
                <w:rFonts w:ascii="Times New Roman" w:hAnsi="Times New Roman" w:cs="Times New Roman"/>
                <w:sz w:val="24"/>
                <w:szCs w:val="24"/>
              </w:rPr>
            </w:pPr>
          </w:p>
          <w:p w14:paraId="1BE67DF8" w14:textId="77777777" w:rsidR="00A23D8E" w:rsidRPr="00A23D8E" w:rsidRDefault="00A23D8E" w:rsidP="00A23D8E">
            <w:pPr>
              <w:jc w:val="both"/>
              <w:rPr>
                <w:rFonts w:ascii="Times New Roman" w:hAnsi="Times New Roman" w:cs="Times New Roman"/>
                <w:sz w:val="24"/>
                <w:szCs w:val="24"/>
              </w:rPr>
            </w:pPr>
          </w:p>
          <w:p w14:paraId="747B6536" w14:textId="77777777" w:rsidR="00A23D8E" w:rsidRPr="00A23D8E" w:rsidRDefault="00A23D8E" w:rsidP="00A23D8E">
            <w:pPr>
              <w:jc w:val="both"/>
              <w:rPr>
                <w:rFonts w:ascii="Times New Roman" w:hAnsi="Times New Roman" w:cs="Times New Roman"/>
                <w:sz w:val="24"/>
                <w:szCs w:val="24"/>
              </w:rPr>
            </w:pPr>
          </w:p>
          <w:p w14:paraId="3CE6CBD1" w14:textId="77777777" w:rsidR="00A23D8E" w:rsidRPr="00A23D8E" w:rsidRDefault="00A23D8E" w:rsidP="00A23D8E">
            <w:pPr>
              <w:jc w:val="both"/>
              <w:rPr>
                <w:rFonts w:ascii="Times New Roman" w:hAnsi="Times New Roman" w:cs="Times New Roman"/>
                <w:sz w:val="24"/>
                <w:szCs w:val="24"/>
              </w:rPr>
            </w:pPr>
          </w:p>
          <w:p w14:paraId="7D25ECDC" w14:textId="77777777" w:rsidR="00A23D8E" w:rsidRPr="00A23D8E" w:rsidRDefault="00A23D8E" w:rsidP="00A23D8E">
            <w:pPr>
              <w:jc w:val="both"/>
              <w:rPr>
                <w:rFonts w:ascii="Times New Roman" w:hAnsi="Times New Roman" w:cs="Times New Roman"/>
                <w:sz w:val="24"/>
                <w:szCs w:val="24"/>
              </w:rPr>
            </w:pPr>
          </w:p>
          <w:p w14:paraId="32FCAF41" w14:textId="77777777" w:rsidR="00A23D8E" w:rsidRPr="00A23D8E" w:rsidRDefault="00A23D8E" w:rsidP="00A23D8E">
            <w:pPr>
              <w:jc w:val="both"/>
              <w:rPr>
                <w:rFonts w:ascii="Times New Roman" w:hAnsi="Times New Roman" w:cs="Times New Roman"/>
                <w:sz w:val="24"/>
                <w:szCs w:val="24"/>
              </w:rPr>
            </w:pPr>
          </w:p>
          <w:p w14:paraId="22DC29DB" w14:textId="77777777" w:rsidR="00A23D8E" w:rsidRPr="00A23D8E" w:rsidRDefault="00A23D8E" w:rsidP="00A23D8E">
            <w:pPr>
              <w:jc w:val="both"/>
              <w:rPr>
                <w:rFonts w:ascii="Times New Roman" w:hAnsi="Times New Roman" w:cs="Times New Roman"/>
                <w:sz w:val="24"/>
                <w:szCs w:val="24"/>
              </w:rPr>
            </w:pPr>
          </w:p>
          <w:p w14:paraId="733E76D8" w14:textId="77777777" w:rsidR="00A23D8E" w:rsidRPr="00A23D8E" w:rsidRDefault="00A23D8E" w:rsidP="00A23D8E">
            <w:pPr>
              <w:jc w:val="both"/>
              <w:rPr>
                <w:rFonts w:ascii="Times New Roman" w:hAnsi="Times New Roman" w:cs="Times New Roman"/>
                <w:sz w:val="24"/>
                <w:szCs w:val="24"/>
              </w:rPr>
            </w:pPr>
          </w:p>
          <w:p w14:paraId="3E6236D4" w14:textId="77777777" w:rsidR="00A23D8E" w:rsidRPr="00A23D8E" w:rsidRDefault="00A23D8E" w:rsidP="00A23D8E">
            <w:pPr>
              <w:jc w:val="both"/>
              <w:rPr>
                <w:rFonts w:ascii="Times New Roman" w:hAnsi="Times New Roman" w:cs="Times New Roman"/>
                <w:sz w:val="24"/>
                <w:szCs w:val="24"/>
              </w:rPr>
            </w:pPr>
          </w:p>
          <w:p w14:paraId="58DE2E51" w14:textId="77777777" w:rsidR="00A23D8E" w:rsidRPr="00A23D8E" w:rsidRDefault="00A23D8E" w:rsidP="00A23D8E">
            <w:pPr>
              <w:jc w:val="both"/>
              <w:rPr>
                <w:rFonts w:ascii="Times New Roman" w:hAnsi="Times New Roman" w:cs="Times New Roman"/>
                <w:sz w:val="24"/>
                <w:szCs w:val="24"/>
              </w:rPr>
            </w:pPr>
          </w:p>
          <w:p w14:paraId="5EA3C851" w14:textId="77777777" w:rsidR="00A23D8E" w:rsidRPr="00A23D8E" w:rsidRDefault="00A23D8E" w:rsidP="00A23D8E">
            <w:pPr>
              <w:jc w:val="both"/>
              <w:rPr>
                <w:rFonts w:ascii="Times New Roman" w:hAnsi="Times New Roman" w:cs="Times New Roman"/>
                <w:sz w:val="24"/>
                <w:szCs w:val="24"/>
              </w:rPr>
            </w:pPr>
          </w:p>
          <w:p w14:paraId="4C48C509" w14:textId="77777777" w:rsidR="00A23D8E" w:rsidRPr="00A23D8E" w:rsidRDefault="00A23D8E" w:rsidP="00A23D8E">
            <w:pPr>
              <w:jc w:val="both"/>
              <w:rPr>
                <w:rFonts w:ascii="Times New Roman" w:hAnsi="Times New Roman" w:cs="Times New Roman"/>
                <w:sz w:val="24"/>
                <w:szCs w:val="24"/>
              </w:rPr>
            </w:pPr>
          </w:p>
          <w:p w14:paraId="1EBBBC8B" w14:textId="77777777" w:rsidR="00A23D8E" w:rsidRPr="00A23D8E" w:rsidRDefault="00A23D8E" w:rsidP="00A23D8E">
            <w:pPr>
              <w:jc w:val="both"/>
              <w:rPr>
                <w:rFonts w:ascii="Times New Roman" w:hAnsi="Times New Roman" w:cs="Times New Roman"/>
                <w:sz w:val="24"/>
                <w:szCs w:val="24"/>
              </w:rPr>
            </w:pPr>
          </w:p>
          <w:p w14:paraId="233CE4E8" w14:textId="77777777" w:rsidR="00A23D8E" w:rsidRPr="00A23D8E" w:rsidRDefault="00A23D8E" w:rsidP="00A23D8E">
            <w:pPr>
              <w:jc w:val="both"/>
              <w:rPr>
                <w:rFonts w:ascii="Times New Roman" w:hAnsi="Times New Roman" w:cs="Times New Roman"/>
                <w:sz w:val="24"/>
                <w:szCs w:val="24"/>
              </w:rPr>
            </w:pPr>
          </w:p>
          <w:p w14:paraId="72266BE6" w14:textId="77777777" w:rsidR="00A23D8E" w:rsidRPr="00A23D8E" w:rsidRDefault="00A23D8E" w:rsidP="00A23D8E">
            <w:pPr>
              <w:jc w:val="both"/>
              <w:rPr>
                <w:rFonts w:ascii="Times New Roman" w:hAnsi="Times New Roman" w:cs="Times New Roman"/>
                <w:sz w:val="24"/>
                <w:szCs w:val="24"/>
              </w:rPr>
            </w:pPr>
          </w:p>
          <w:p w14:paraId="47064BAB" w14:textId="77777777" w:rsidR="00A23D8E" w:rsidRPr="00A23D8E" w:rsidRDefault="00A23D8E" w:rsidP="00A23D8E">
            <w:pPr>
              <w:jc w:val="both"/>
              <w:rPr>
                <w:rFonts w:ascii="Times New Roman" w:hAnsi="Times New Roman" w:cs="Times New Roman"/>
                <w:sz w:val="24"/>
                <w:szCs w:val="24"/>
              </w:rPr>
            </w:pPr>
          </w:p>
          <w:p w14:paraId="5791B55D" w14:textId="77777777" w:rsidR="00A23D8E" w:rsidRPr="00A23D8E" w:rsidRDefault="00A23D8E" w:rsidP="00A23D8E">
            <w:pPr>
              <w:jc w:val="both"/>
              <w:rPr>
                <w:rFonts w:ascii="Times New Roman" w:hAnsi="Times New Roman" w:cs="Times New Roman"/>
                <w:sz w:val="24"/>
                <w:szCs w:val="24"/>
              </w:rPr>
            </w:pPr>
          </w:p>
          <w:p w14:paraId="0BE78D40" w14:textId="77777777" w:rsidR="00A23D8E" w:rsidRPr="00A23D8E" w:rsidRDefault="00A23D8E" w:rsidP="00A23D8E">
            <w:pPr>
              <w:jc w:val="both"/>
              <w:rPr>
                <w:rFonts w:ascii="Times New Roman" w:hAnsi="Times New Roman" w:cs="Times New Roman"/>
                <w:sz w:val="24"/>
                <w:szCs w:val="24"/>
              </w:rPr>
            </w:pPr>
          </w:p>
          <w:p w14:paraId="4D228945" w14:textId="77777777" w:rsidR="00A23D8E" w:rsidRPr="00A23D8E" w:rsidRDefault="00A23D8E" w:rsidP="00A23D8E">
            <w:pPr>
              <w:jc w:val="both"/>
              <w:rPr>
                <w:rFonts w:ascii="Times New Roman" w:hAnsi="Times New Roman" w:cs="Times New Roman"/>
                <w:sz w:val="24"/>
                <w:szCs w:val="24"/>
              </w:rPr>
            </w:pPr>
          </w:p>
          <w:p w14:paraId="40F8FEAC" w14:textId="77777777" w:rsidR="00A23D8E" w:rsidRPr="00A23D8E" w:rsidRDefault="00A23D8E" w:rsidP="00A23D8E">
            <w:pPr>
              <w:jc w:val="both"/>
              <w:rPr>
                <w:rFonts w:ascii="Times New Roman" w:hAnsi="Times New Roman" w:cs="Times New Roman"/>
                <w:sz w:val="24"/>
                <w:szCs w:val="24"/>
              </w:rPr>
            </w:pPr>
          </w:p>
          <w:p w14:paraId="2B4EE7D3" w14:textId="77777777" w:rsidR="00A23D8E" w:rsidRPr="00A23D8E" w:rsidRDefault="00A23D8E" w:rsidP="00A23D8E">
            <w:pPr>
              <w:jc w:val="both"/>
              <w:rPr>
                <w:rFonts w:ascii="Times New Roman" w:hAnsi="Times New Roman" w:cs="Times New Roman"/>
                <w:sz w:val="24"/>
                <w:szCs w:val="24"/>
              </w:rPr>
            </w:pPr>
          </w:p>
          <w:p w14:paraId="0D204D3E" w14:textId="77777777" w:rsidR="00A23D8E" w:rsidRPr="00A23D8E" w:rsidRDefault="00A23D8E" w:rsidP="00A23D8E">
            <w:pPr>
              <w:jc w:val="both"/>
              <w:rPr>
                <w:rFonts w:ascii="Times New Roman" w:hAnsi="Times New Roman" w:cs="Times New Roman"/>
                <w:sz w:val="24"/>
                <w:szCs w:val="24"/>
              </w:rPr>
            </w:pPr>
          </w:p>
          <w:p w14:paraId="2B3FF0DB" w14:textId="77777777" w:rsidR="00A23D8E" w:rsidRPr="00A23D8E" w:rsidRDefault="00A23D8E" w:rsidP="00A23D8E">
            <w:pPr>
              <w:jc w:val="both"/>
              <w:rPr>
                <w:rFonts w:ascii="Times New Roman" w:hAnsi="Times New Roman" w:cs="Times New Roman"/>
                <w:sz w:val="24"/>
                <w:szCs w:val="24"/>
              </w:rPr>
            </w:pPr>
          </w:p>
          <w:p w14:paraId="4F07D747" w14:textId="77777777" w:rsidR="00A23D8E" w:rsidRPr="00A23D8E" w:rsidRDefault="00A23D8E" w:rsidP="00A23D8E">
            <w:pPr>
              <w:jc w:val="both"/>
              <w:rPr>
                <w:rFonts w:ascii="Times New Roman" w:hAnsi="Times New Roman" w:cs="Times New Roman"/>
                <w:sz w:val="24"/>
                <w:szCs w:val="24"/>
              </w:rPr>
            </w:pPr>
          </w:p>
          <w:p w14:paraId="7ADA90D6" w14:textId="77777777" w:rsidR="00A23D8E" w:rsidRPr="00A23D8E" w:rsidRDefault="00A23D8E" w:rsidP="00A23D8E">
            <w:pPr>
              <w:jc w:val="both"/>
              <w:rPr>
                <w:rFonts w:ascii="Times New Roman" w:hAnsi="Times New Roman" w:cs="Times New Roman"/>
                <w:sz w:val="24"/>
                <w:szCs w:val="24"/>
              </w:rPr>
            </w:pPr>
          </w:p>
          <w:p w14:paraId="2DF35DFA" w14:textId="77777777" w:rsidR="00A23D8E" w:rsidRPr="00A23D8E" w:rsidRDefault="00A23D8E" w:rsidP="00A23D8E">
            <w:pPr>
              <w:jc w:val="both"/>
              <w:rPr>
                <w:rFonts w:ascii="Times New Roman" w:hAnsi="Times New Roman" w:cs="Times New Roman"/>
                <w:sz w:val="24"/>
                <w:szCs w:val="24"/>
              </w:rPr>
            </w:pPr>
          </w:p>
          <w:p w14:paraId="6C68F996" w14:textId="77777777" w:rsidR="00A23D8E" w:rsidRPr="00A23D8E" w:rsidRDefault="00A23D8E" w:rsidP="00A23D8E">
            <w:pPr>
              <w:jc w:val="both"/>
              <w:rPr>
                <w:rFonts w:ascii="Times New Roman" w:hAnsi="Times New Roman" w:cs="Times New Roman"/>
                <w:sz w:val="24"/>
                <w:szCs w:val="24"/>
              </w:rPr>
            </w:pPr>
          </w:p>
          <w:p w14:paraId="123BF16C" w14:textId="77777777" w:rsidR="00A23D8E" w:rsidRPr="00A23D8E" w:rsidRDefault="00A23D8E" w:rsidP="00A23D8E">
            <w:pPr>
              <w:jc w:val="both"/>
              <w:rPr>
                <w:rFonts w:ascii="Times New Roman" w:hAnsi="Times New Roman" w:cs="Times New Roman"/>
                <w:sz w:val="24"/>
                <w:szCs w:val="24"/>
              </w:rPr>
            </w:pPr>
          </w:p>
          <w:p w14:paraId="20A96E83" w14:textId="77777777" w:rsidR="00A23D8E" w:rsidRPr="00A23D8E" w:rsidRDefault="00A23D8E" w:rsidP="00A23D8E">
            <w:pPr>
              <w:jc w:val="both"/>
              <w:rPr>
                <w:rFonts w:ascii="Times New Roman" w:hAnsi="Times New Roman" w:cs="Times New Roman"/>
                <w:sz w:val="24"/>
                <w:szCs w:val="24"/>
              </w:rPr>
            </w:pPr>
          </w:p>
          <w:p w14:paraId="1F016CDC" w14:textId="77777777" w:rsidR="00A23D8E" w:rsidRPr="00A23D8E" w:rsidRDefault="00A23D8E" w:rsidP="00A23D8E">
            <w:pPr>
              <w:jc w:val="both"/>
              <w:rPr>
                <w:rFonts w:ascii="Times New Roman" w:hAnsi="Times New Roman" w:cs="Times New Roman"/>
                <w:sz w:val="24"/>
                <w:szCs w:val="24"/>
              </w:rPr>
            </w:pPr>
          </w:p>
          <w:p w14:paraId="14BA0286" w14:textId="77777777" w:rsidR="00A23D8E" w:rsidRPr="00A23D8E" w:rsidRDefault="00A23D8E" w:rsidP="00A23D8E">
            <w:pPr>
              <w:jc w:val="both"/>
              <w:rPr>
                <w:rFonts w:ascii="Times New Roman" w:hAnsi="Times New Roman" w:cs="Times New Roman"/>
                <w:sz w:val="24"/>
                <w:szCs w:val="24"/>
              </w:rPr>
            </w:pPr>
          </w:p>
          <w:p w14:paraId="3EFF96E9" w14:textId="77777777" w:rsidR="00A23D8E" w:rsidRPr="00A23D8E" w:rsidRDefault="00A23D8E" w:rsidP="00A23D8E">
            <w:pPr>
              <w:jc w:val="both"/>
              <w:rPr>
                <w:rFonts w:ascii="Times New Roman" w:hAnsi="Times New Roman" w:cs="Times New Roman"/>
                <w:sz w:val="24"/>
                <w:szCs w:val="24"/>
              </w:rPr>
            </w:pPr>
          </w:p>
          <w:p w14:paraId="6E4D4661" w14:textId="77777777" w:rsidR="00A23D8E" w:rsidRPr="00A23D8E" w:rsidRDefault="00A23D8E" w:rsidP="00A23D8E">
            <w:pPr>
              <w:jc w:val="both"/>
              <w:rPr>
                <w:rFonts w:ascii="Times New Roman" w:hAnsi="Times New Roman" w:cs="Times New Roman"/>
                <w:sz w:val="24"/>
                <w:szCs w:val="24"/>
              </w:rPr>
            </w:pPr>
          </w:p>
          <w:p w14:paraId="2591D9FF" w14:textId="77777777" w:rsidR="00A23D8E" w:rsidRPr="00A23D8E" w:rsidRDefault="00A23D8E" w:rsidP="00A23D8E">
            <w:pPr>
              <w:jc w:val="both"/>
              <w:rPr>
                <w:rFonts w:ascii="Times New Roman" w:hAnsi="Times New Roman" w:cs="Times New Roman"/>
                <w:sz w:val="24"/>
                <w:szCs w:val="24"/>
              </w:rPr>
            </w:pPr>
          </w:p>
          <w:p w14:paraId="6764CEB2" w14:textId="77777777" w:rsidR="00A23D8E" w:rsidRDefault="00A23D8E" w:rsidP="00A23D8E">
            <w:pPr>
              <w:jc w:val="both"/>
              <w:rPr>
                <w:rFonts w:ascii="Times New Roman" w:hAnsi="Times New Roman" w:cs="Times New Roman"/>
                <w:sz w:val="24"/>
                <w:szCs w:val="24"/>
              </w:rPr>
            </w:pPr>
          </w:p>
          <w:p w14:paraId="215A724F" w14:textId="77777777" w:rsidR="00C47457" w:rsidDel="00074F6E" w:rsidRDefault="00C47457" w:rsidP="00A23D8E">
            <w:pPr>
              <w:jc w:val="both"/>
              <w:rPr>
                <w:del w:id="98" w:author="Наталья Б. Еременко" w:date="2018-05-21T09:02:00Z"/>
                <w:rFonts w:ascii="Times New Roman" w:hAnsi="Times New Roman" w:cs="Times New Roman"/>
                <w:sz w:val="24"/>
                <w:szCs w:val="24"/>
              </w:rPr>
            </w:pPr>
          </w:p>
          <w:p w14:paraId="5DB144CE" w14:textId="77777777" w:rsidR="00074F6E" w:rsidRDefault="00074F6E" w:rsidP="00A23D8E">
            <w:pPr>
              <w:jc w:val="both"/>
              <w:rPr>
                <w:ins w:id="99" w:author="Наталья Б. Еременко" w:date="2018-05-22T14:34:00Z"/>
                <w:rFonts w:ascii="Times New Roman" w:hAnsi="Times New Roman" w:cs="Times New Roman"/>
                <w:sz w:val="24"/>
                <w:szCs w:val="24"/>
              </w:rPr>
            </w:pPr>
          </w:p>
          <w:p w14:paraId="25E00CE7" w14:textId="46F28C99" w:rsidR="00C47457" w:rsidRPr="00A23D8E" w:rsidDel="00074F6E" w:rsidRDefault="00C47457" w:rsidP="00A23D8E">
            <w:pPr>
              <w:jc w:val="both"/>
              <w:rPr>
                <w:del w:id="100" w:author="Наталья Б. Еременко" w:date="2018-05-22T14:33:00Z"/>
                <w:rFonts w:ascii="Times New Roman" w:hAnsi="Times New Roman" w:cs="Times New Roman"/>
                <w:sz w:val="24"/>
                <w:szCs w:val="24"/>
              </w:rPr>
            </w:pPr>
          </w:p>
          <w:p w14:paraId="1F5BC958" w14:textId="6208A5AB" w:rsidR="00A23D8E" w:rsidRPr="00A23D8E" w:rsidRDefault="00A23D8E" w:rsidP="00A23D8E">
            <w:pPr>
              <w:jc w:val="both"/>
              <w:rPr>
                <w:rFonts w:ascii="Times New Roman" w:hAnsi="Times New Roman" w:cs="Times New Roman"/>
                <w:sz w:val="24"/>
                <w:szCs w:val="24"/>
              </w:rPr>
            </w:pPr>
            <w:del w:id="101" w:author="Наталья Б. Еременко" w:date="2018-05-22T14:33:00Z">
              <w:r w:rsidRPr="00A23D8E" w:rsidDel="00074F6E">
                <w:rPr>
                  <w:rFonts w:ascii="Times New Roman" w:hAnsi="Times New Roman" w:cs="Times New Roman"/>
                  <w:sz w:val="24"/>
                  <w:szCs w:val="24"/>
                </w:rPr>
                <w:delText>»;</w:delText>
              </w:r>
            </w:del>
          </w:p>
        </w:tc>
      </w:tr>
      <w:tr w:rsidR="00D74D9B" w14:paraId="5F8BB52B" w14:textId="77777777" w:rsidTr="00DA0011">
        <w:trPr>
          <w:ins w:id="102" w:author="Наталья Б. Еременко" w:date="2018-05-22T14:17:00Z"/>
        </w:trPr>
        <w:tc>
          <w:tcPr>
            <w:tcW w:w="337" w:type="dxa"/>
            <w:tcBorders>
              <w:right w:val="single" w:sz="4" w:space="0" w:color="auto"/>
            </w:tcBorders>
          </w:tcPr>
          <w:p w14:paraId="7E3B7B04" w14:textId="77777777" w:rsidR="00D74D9B" w:rsidRPr="001823ED" w:rsidRDefault="00D74D9B" w:rsidP="00E57650">
            <w:pPr>
              <w:jc w:val="both"/>
              <w:rPr>
                <w:ins w:id="103" w:author="Наталья Б. Еременко" w:date="2018-05-22T14:17:00Z"/>
                <w:rFonts w:ascii="Times New Roman" w:hAnsi="Times New Roman" w:cs="Times New Roman"/>
                <w:sz w:val="28"/>
                <w:szCs w:val="28"/>
              </w:rPr>
            </w:pPr>
          </w:p>
        </w:tc>
        <w:tc>
          <w:tcPr>
            <w:tcW w:w="797" w:type="dxa"/>
            <w:tcBorders>
              <w:top w:val="single" w:sz="4" w:space="0" w:color="auto"/>
              <w:left w:val="single" w:sz="4" w:space="0" w:color="auto"/>
              <w:bottom w:val="single" w:sz="4" w:space="0" w:color="auto"/>
              <w:right w:val="single" w:sz="4" w:space="0" w:color="auto"/>
            </w:tcBorders>
          </w:tcPr>
          <w:p w14:paraId="4AEB5099" w14:textId="39D377F2" w:rsidR="00D74D9B" w:rsidRDefault="00D74D9B" w:rsidP="00E57650">
            <w:pPr>
              <w:jc w:val="both"/>
              <w:rPr>
                <w:ins w:id="104" w:author="Наталья Б. Еременко" w:date="2018-05-22T14:17:00Z"/>
                <w:rFonts w:ascii="Times New Roman" w:hAnsi="Times New Roman" w:cs="Times New Roman"/>
                <w:sz w:val="24"/>
                <w:szCs w:val="24"/>
              </w:rPr>
            </w:pPr>
            <w:ins w:id="105" w:author="Наталья Б. Еременко" w:date="2018-05-22T14:18:00Z">
              <w:r>
                <w:rPr>
                  <w:rFonts w:ascii="Times New Roman" w:hAnsi="Times New Roman" w:cs="Times New Roman"/>
                  <w:sz w:val="24"/>
                  <w:szCs w:val="24"/>
                </w:rPr>
                <w:t>2.17.</w:t>
              </w:r>
            </w:ins>
          </w:p>
        </w:tc>
        <w:tc>
          <w:tcPr>
            <w:tcW w:w="2410" w:type="dxa"/>
            <w:tcBorders>
              <w:top w:val="single" w:sz="4" w:space="0" w:color="auto"/>
              <w:left w:val="single" w:sz="4" w:space="0" w:color="auto"/>
              <w:bottom w:val="single" w:sz="4" w:space="0" w:color="auto"/>
              <w:right w:val="single" w:sz="4" w:space="0" w:color="auto"/>
            </w:tcBorders>
          </w:tcPr>
          <w:p w14:paraId="407FD912" w14:textId="00AD4760" w:rsidR="00D74D9B" w:rsidRPr="0028678D" w:rsidRDefault="00D74D9B" w:rsidP="00E57650">
            <w:pPr>
              <w:jc w:val="both"/>
              <w:rPr>
                <w:ins w:id="106" w:author="Наталья Б. Еременко" w:date="2018-05-22T14:17:00Z"/>
                <w:rFonts w:ascii="Times New Roman" w:hAnsi="Times New Roman" w:cs="Times New Roman"/>
                <w:color w:val="000000"/>
                <w:sz w:val="24"/>
                <w:szCs w:val="24"/>
              </w:rPr>
            </w:pPr>
            <w:ins w:id="107" w:author="Наталья Б. Еременко" w:date="2018-05-22T14:18:00Z">
              <w:r w:rsidRPr="00800C5B">
                <w:rPr>
                  <w:rFonts w:ascii="Times New Roman" w:eastAsia="Times New Roman" w:hAnsi="Times New Roman" w:cs="Times New Roman"/>
                  <w:sz w:val="24"/>
                  <w:szCs w:val="24"/>
                </w:rPr>
                <w:t xml:space="preserve">Показатели доступности и качества муниципальной услуги        </w:t>
              </w:r>
              <w:r w:rsidRPr="00A276CC">
                <w:rPr>
                  <w:rFonts w:ascii="Times New Roman" w:eastAsia="Times New Roman" w:hAnsi="Times New Roman" w:cs="Times New Roman"/>
                  <w:sz w:val="24"/>
                  <w:szCs w:val="24"/>
                </w:rPr>
                <w:t xml:space="preserve">      </w:t>
              </w:r>
            </w:ins>
          </w:p>
        </w:tc>
        <w:tc>
          <w:tcPr>
            <w:tcW w:w="5812" w:type="dxa"/>
            <w:tcBorders>
              <w:top w:val="single" w:sz="4" w:space="0" w:color="auto"/>
              <w:left w:val="single" w:sz="4" w:space="0" w:color="auto"/>
              <w:bottom w:val="single" w:sz="4" w:space="0" w:color="auto"/>
              <w:right w:val="single" w:sz="4" w:space="0" w:color="auto"/>
            </w:tcBorders>
          </w:tcPr>
          <w:p w14:paraId="65A4C2C6" w14:textId="77777777" w:rsidR="00D74D9B" w:rsidRPr="00800C5B" w:rsidRDefault="00D74D9B" w:rsidP="00E57650">
            <w:pPr>
              <w:ind w:left="90" w:firstLine="270"/>
              <w:jc w:val="both"/>
              <w:rPr>
                <w:ins w:id="108" w:author="Наталья Б. Еременко" w:date="2018-05-22T14:18:00Z"/>
                <w:rFonts w:ascii="Times New Roman" w:eastAsia="Times New Roman" w:hAnsi="Times New Roman" w:cs="Times New Roman"/>
                <w:sz w:val="24"/>
                <w:szCs w:val="24"/>
              </w:rPr>
            </w:pPr>
            <w:ins w:id="109" w:author="Наталья Б. Еременко" w:date="2018-05-22T14:18:00Z">
              <w:r w:rsidRPr="00800C5B">
                <w:rPr>
                  <w:rFonts w:ascii="Times New Roman" w:eastAsia="Times New Roman" w:hAnsi="Times New Roman" w:cs="Times New Roman"/>
                  <w:sz w:val="24"/>
                  <w:szCs w:val="24"/>
                </w:rPr>
                <w:t>Критериями доступности и качества предоставления муниципальной услуги являются:</w:t>
              </w:r>
            </w:ins>
          </w:p>
          <w:p w14:paraId="7CD11BD3" w14:textId="77777777" w:rsidR="00D74D9B" w:rsidRPr="00800C5B" w:rsidRDefault="00D74D9B" w:rsidP="00E57650">
            <w:pPr>
              <w:ind w:left="90" w:firstLine="270"/>
              <w:jc w:val="both"/>
              <w:rPr>
                <w:ins w:id="110" w:author="Наталья Б. Еременко" w:date="2018-05-22T14:18:00Z"/>
                <w:rFonts w:ascii="Times New Roman" w:eastAsia="Times New Roman" w:hAnsi="Times New Roman" w:cs="Times New Roman"/>
                <w:sz w:val="24"/>
                <w:szCs w:val="24"/>
              </w:rPr>
            </w:pPr>
            <w:ins w:id="111" w:author="Наталья Б. Еременко" w:date="2018-05-22T14:18:00Z">
              <w:r w:rsidRPr="00800C5B">
                <w:rPr>
                  <w:rFonts w:ascii="Times New Roman" w:eastAsia="Times New Roman" w:hAnsi="Times New Roman" w:cs="Times New Roman"/>
                  <w:sz w:val="24"/>
                  <w:szCs w:val="24"/>
                </w:rPr>
                <w:t>получение муниципальной услуги своевременно и в соответствии со стандартом предоставления услуги;</w:t>
              </w:r>
            </w:ins>
          </w:p>
          <w:p w14:paraId="7D2579C4" w14:textId="77777777" w:rsidR="00D74D9B" w:rsidRPr="00800C5B" w:rsidRDefault="00D74D9B" w:rsidP="00E57650">
            <w:pPr>
              <w:ind w:left="90" w:firstLine="270"/>
              <w:jc w:val="both"/>
              <w:rPr>
                <w:ins w:id="112" w:author="Наталья Б. Еременко" w:date="2018-05-22T14:18:00Z"/>
                <w:rFonts w:ascii="Times New Roman" w:eastAsia="Times New Roman" w:hAnsi="Times New Roman" w:cs="Times New Roman"/>
                <w:sz w:val="24"/>
                <w:szCs w:val="24"/>
              </w:rPr>
            </w:pPr>
            <w:ins w:id="113" w:author="Наталья Б. Еременко" w:date="2018-05-22T14:18:00Z">
              <w:r w:rsidRPr="00800C5B">
                <w:rPr>
                  <w:rFonts w:ascii="Times New Roman" w:eastAsia="Times New Roman" w:hAnsi="Times New Roman" w:cs="Times New Roman"/>
                  <w:sz w:val="24"/>
                  <w:szCs w:val="24"/>
                </w:rPr>
                <w:t>получение полной, актуальной и достоверной информации о порядке предоставления муниципальной услуги, в том числе с использованием информационно - телекоммуникационных технологий;</w:t>
              </w:r>
            </w:ins>
          </w:p>
          <w:p w14:paraId="21BD47D2" w14:textId="77777777" w:rsidR="00D74D9B" w:rsidRPr="00800C5B" w:rsidRDefault="00D74D9B" w:rsidP="00E57650">
            <w:pPr>
              <w:ind w:left="90" w:firstLine="270"/>
              <w:jc w:val="both"/>
              <w:rPr>
                <w:ins w:id="114" w:author="Наталья Б. Еременко" w:date="2018-05-22T14:18:00Z"/>
                <w:rFonts w:ascii="Times New Roman" w:eastAsia="Times New Roman" w:hAnsi="Times New Roman" w:cs="Times New Roman"/>
                <w:sz w:val="24"/>
                <w:szCs w:val="24"/>
              </w:rPr>
            </w:pPr>
            <w:ins w:id="115" w:author="Наталья Б. Еременко" w:date="2018-05-22T14:18:00Z">
              <w:r w:rsidRPr="00800C5B">
                <w:rPr>
                  <w:rFonts w:ascii="Times New Roman" w:eastAsia="Times New Roman" w:hAnsi="Times New Roman" w:cs="Times New Roman"/>
                  <w:sz w:val="24"/>
                  <w:szCs w:val="24"/>
                </w:rPr>
                <w:t>соблюдение сроков приема и рассмотрения документов;</w:t>
              </w:r>
            </w:ins>
          </w:p>
          <w:p w14:paraId="75790140" w14:textId="77777777" w:rsidR="00D74D9B" w:rsidRPr="00800C5B" w:rsidRDefault="00D74D9B" w:rsidP="00E57650">
            <w:pPr>
              <w:ind w:left="90" w:firstLine="270"/>
              <w:jc w:val="both"/>
              <w:rPr>
                <w:ins w:id="116" w:author="Наталья Б. Еременко" w:date="2018-05-22T14:18:00Z"/>
                <w:rFonts w:ascii="Times New Roman" w:eastAsia="Times New Roman" w:hAnsi="Times New Roman" w:cs="Times New Roman"/>
                <w:sz w:val="24"/>
                <w:szCs w:val="24"/>
              </w:rPr>
            </w:pPr>
            <w:ins w:id="117" w:author="Наталья Б. Еременко" w:date="2018-05-22T14:18:00Z">
              <w:r w:rsidRPr="00800C5B">
                <w:rPr>
                  <w:rFonts w:ascii="Times New Roman" w:eastAsia="Times New Roman" w:hAnsi="Times New Roman" w:cs="Times New Roman"/>
                  <w:sz w:val="24"/>
                  <w:szCs w:val="24"/>
                </w:rPr>
                <w:t>соблюдение срока получения результата муниципальной услуги;</w:t>
              </w:r>
            </w:ins>
          </w:p>
          <w:p w14:paraId="3E31FCC5" w14:textId="77777777" w:rsidR="00D74D9B" w:rsidRPr="009D45A0" w:rsidRDefault="00D74D9B" w:rsidP="00E57650">
            <w:pPr>
              <w:ind w:left="90" w:firstLine="270"/>
              <w:jc w:val="both"/>
              <w:rPr>
                <w:ins w:id="118" w:author="Наталья Б. Еременко" w:date="2018-05-22T14:18:00Z"/>
                <w:rFonts w:ascii="Times New Roman" w:eastAsia="Times New Roman" w:hAnsi="Times New Roman" w:cs="Times New Roman"/>
                <w:sz w:val="24"/>
                <w:szCs w:val="24"/>
              </w:rPr>
            </w:pPr>
            <w:ins w:id="119" w:author="Наталья Б. Еременко" w:date="2018-05-22T14:18:00Z">
              <w:r w:rsidRPr="009D45A0">
                <w:rPr>
                  <w:rFonts w:ascii="Times New Roman" w:eastAsia="Times New Roman" w:hAnsi="Times New Roman" w:cs="Times New Roman"/>
                  <w:sz w:val="24"/>
                  <w:szCs w:val="24"/>
                </w:rPr>
                <w:t>возможность получения информации о ходе предоставления муниципальной услуги, в том числе с использованием Портала;</w:t>
              </w:r>
            </w:ins>
          </w:p>
          <w:p w14:paraId="1EBAE99C" w14:textId="77777777" w:rsidR="00D74D9B" w:rsidRPr="00800C5B" w:rsidRDefault="00D74D9B" w:rsidP="00E57650">
            <w:pPr>
              <w:ind w:left="90" w:firstLine="270"/>
              <w:jc w:val="both"/>
              <w:rPr>
                <w:ins w:id="120" w:author="Наталья Б. Еременко" w:date="2018-05-22T14:18:00Z"/>
                <w:rFonts w:ascii="Times New Roman" w:eastAsia="Times New Roman" w:hAnsi="Times New Roman" w:cs="Times New Roman"/>
                <w:sz w:val="24"/>
                <w:szCs w:val="24"/>
              </w:rPr>
            </w:pPr>
            <w:ins w:id="121" w:author="Наталья Б. Еременко" w:date="2018-05-22T14:18:00Z">
              <w:r w:rsidRPr="00800C5B">
                <w:rPr>
                  <w:rFonts w:ascii="Times New Roman" w:eastAsia="Times New Roman" w:hAnsi="Times New Roman" w:cs="Times New Roman"/>
                  <w:sz w:val="24"/>
                  <w:szCs w:val="24"/>
                </w:rPr>
                <w:t>отсутствие обоснованных жалоб на нарушение Регламента, совершенных специалистами Администрации и МФЦ.</w:t>
              </w:r>
            </w:ins>
          </w:p>
          <w:p w14:paraId="03A0C990" w14:textId="77777777" w:rsidR="00D74D9B" w:rsidRPr="00800C5B" w:rsidRDefault="00D74D9B" w:rsidP="00E57650">
            <w:pPr>
              <w:ind w:left="90" w:firstLine="270"/>
              <w:jc w:val="both"/>
              <w:rPr>
                <w:ins w:id="122" w:author="Наталья Б. Еременко" w:date="2018-05-22T14:18:00Z"/>
                <w:rFonts w:ascii="Times New Roman" w:eastAsia="Times New Roman" w:hAnsi="Times New Roman" w:cs="Times New Roman"/>
                <w:sz w:val="24"/>
                <w:szCs w:val="24"/>
              </w:rPr>
            </w:pPr>
            <w:ins w:id="123" w:author="Наталья Б. Еременко" w:date="2018-05-22T14:18:00Z">
              <w:r w:rsidRPr="00800C5B">
                <w:rPr>
                  <w:rFonts w:ascii="Times New Roman" w:eastAsia="Times New Roman" w:hAnsi="Times New Roman" w:cs="Times New Roman"/>
                  <w:sz w:val="24"/>
                  <w:szCs w:val="24"/>
                </w:rPr>
                <w:t>Качество предоставления муниципальной услуги характеризуется отсутствием жалоб заявителей: на наличие очередей при приеме и получении документов; на нарушение сроков предоставления услуги; на некомпетентность и неисполнительность должностных лиц и муниципальных служащих, участвовавших в предоставлении муниципальной услуги; на безосновательный отказ в приеме документов и в предоставлении муниципальной услуги; на нарушение прав и законных интересов граждан и юридических лиц.</w:t>
              </w:r>
            </w:ins>
          </w:p>
          <w:p w14:paraId="4A613C27" w14:textId="77777777" w:rsidR="00D74D9B" w:rsidRPr="00800C5B" w:rsidRDefault="00D74D9B" w:rsidP="00E57650">
            <w:pPr>
              <w:ind w:left="90" w:firstLine="270"/>
              <w:jc w:val="both"/>
              <w:rPr>
                <w:ins w:id="124" w:author="Наталья Б. Еременко" w:date="2018-05-22T14:18:00Z"/>
                <w:rFonts w:ascii="Times New Roman" w:eastAsia="Times New Roman" w:hAnsi="Times New Roman" w:cs="Times New Roman"/>
                <w:sz w:val="24"/>
                <w:szCs w:val="24"/>
              </w:rPr>
            </w:pPr>
            <w:ins w:id="125" w:author="Наталья Б. Еременко" w:date="2018-05-22T14:18:00Z">
              <w:r w:rsidRPr="00800C5B">
                <w:rPr>
                  <w:rFonts w:ascii="Times New Roman" w:eastAsia="Times New Roman" w:hAnsi="Times New Roman" w:cs="Times New Roman"/>
                  <w:sz w:val="24"/>
                  <w:szCs w:val="24"/>
                </w:rPr>
                <w:t xml:space="preserve">Взаимодействие заявителя со специалистом осуществляется при личном обращении заявителя: </w:t>
              </w:r>
            </w:ins>
          </w:p>
          <w:p w14:paraId="0F4D8FC5" w14:textId="77777777" w:rsidR="00D74D9B" w:rsidRPr="00800C5B" w:rsidRDefault="00D74D9B" w:rsidP="00E57650">
            <w:pPr>
              <w:ind w:left="90" w:firstLine="270"/>
              <w:jc w:val="both"/>
              <w:rPr>
                <w:ins w:id="126" w:author="Наталья Б. Еременко" w:date="2018-05-22T14:18:00Z"/>
                <w:rFonts w:ascii="Times New Roman" w:eastAsia="Times New Roman" w:hAnsi="Times New Roman" w:cs="Times New Roman"/>
                <w:sz w:val="24"/>
                <w:szCs w:val="24"/>
              </w:rPr>
            </w:pPr>
            <w:ins w:id="127" w:author="Наталья Б. Еременко" w:date="2018-05-22T14:18:00Z">
              <w:r w:rsidRPr="00800C5B">
                <w:rPr>
                  <w:rFonts w:ascii="Times New Roman" w:eastAsia="Times New Roman" w:hAnsi="Times New Roman" w:cs="Times New Roman"/>
                  <w:sz w:val="24"/>
                  <w:szCs w:val="24"/>
                </w:rPr>
                <w:t>подача документов, необходимых для предоставления муниципальной услуги;</w:t>
              </w:r>
            </w:ins>
          </w:p>
          <w:p w14:paraId="2D9125C0" w14:textId="77777777" w:rsidR="00D74D9B" w:rsidRPr="00800C5B" w:rsidRDefault="00D74D9B" w:rsidP="00E57650">
            <w:pPr>
              <w:ind w:left="90" w:firstLine="270"/>
              <w:jc w:val="both"/>
              <w:rPr>
                <w:ins w:id="128" w:author="Наталья Б. Еременко" w:date="2018-05-22T14:18:00Z"/>
                <w:rFonts w:ascii="Times New Roman" w:eastAsia="Times New Roman" w:hAnsi="Times New Roman" w:cs="Times New Roman"/>
                <w:sz w:val="24"/>
                <w:szCs w:val="24"/>
              </w:rPr>
            </w:pPr>
            <w:ins w:id="129" w:author="Наталья Б. Еременко" w:date="2018-05-22T14:18:00Z">
              <w:r w:rsidRPr="00800C5B">
                <w:rPr>
                  <w:rFonts w:ascii="Times New Roman" w:eastAsia="Times New Roman" w:hAnsi="Times New Roman" w:cs="Times New Roman"/>
                  <w:sz w:val="24"/>
                  <w:szCs w:val="24"/>
                </w:rPr>
                <w:t>получение результата муниципальной услуги.</w:t>
              </w:r>
            </w:ins>
          </w:p>
          <w:p w14:paraId="3461FE88" w14:textId="77777777" w:rsidR="00D74D9B" w:rsidRPr="00800C5B" w:rsidRDefault="00D74D9B" w:rsidP="00E57650">
            <w:pPr>
              <w:ind w:left="90" w:firstLine="270"/>
              <w:jc w:val="both"/>
              <w:rPr>
                <w:ins w:id="130" w:author="Наталья Б. Еременко" w:date="2018-05-22T14:18:00Z"/>
                <w:rFonts w:ascii="Times New Roman" w:eastAsia="Times New Roman" w:hAnsi="Times New Roman" w:cs="Times New Roman"/>
                <w:sz w:val="24"/>
                <w:szCs w:val="24"/>
              </w:rPr>
            </w:pPr>
            <w:ins w:id="131" w:author="Наталья Б. Еременко" w:date="2018-05-22T14:18:00Z">
              <w:r w:rsidRPr="00800C5B">
                <w:rPr>
                  <w:rFonts w:ascii="Times New Roman" w:eastAsia="Times New Roman" w:hAnsi="Times New Roman" w:cs="Times New Roman"/>
                  <w:sz w:val="24"/>
                  <w:szCs w:val="24"/>
                </w:rPr>
                <w:t>При предоставлении муниципальной услуги в МФЦ консультацию, прием и выдачу документов осуществляют специалисты МФЦ.</w:t>
              </w:r>
            </w:ins>
          </w:p>
          <w:p w14:paraId="2E6E81B2" w14:textId="77777777" w:rsidR="00D74D9B" w:rsidRPr="00800C5B" w:rsidRDefault="00D74D9B" w:rsidP="00E57650">
            <w:pPr>
              <w:ind w:left="90" w:firstLine="270"/>
              <w:jc w:val="both"/>
              <w:rPr>
                <w:ins w:id="132" w:author="Наталья Б. Еременко" w:date="2018-05-22T14:18:00Z"/>
                <w:rFonts w:ascii="Times New Roman" w:eastAsia="Times New Roman" w:hAnsi="Times New Roman" w:cs="Times New Roman"/>
                <w:sz w:val="24"/>
                <w:szCs w:val="24"/>
              </w:rPr>
            </w:pPr>
            <w:ins w:id="133" w:author="Наталья Б. Еременко" w:date="2018-05-22T14:18:00Z">
              <w:r w:rsidRPr="00800C5B">
                <w:rPr>
                  <w:rFonts w:ascii="Times New Roman" w:eastAsia="Times New Roman" w:hAnsi="Times New Roman" w:cs="Times New Roman"/>
                  <w:sz w:val="24"/>
                  <w:szCs w:val="24"/>
                </w:rPr>
                <w:t>Заявитель вправе обратиться в орган, предоставляющий муниципальную услугу, в случае необходимости, в том числе за получением информации о ходе её предоставления лично, либо с использованием информационно - телекоммуникационных технологий.</w:t>
              </w:r>
            </w:ins>
          </w:p>
          <w:p w14:paraId="60725EC8" w14:textId="77777777" w:rsidR="00D74D9B" w:rsidRPr="00800C5B" w:rsidRDefault="00D74D9B" w:rsidP="00E57650">
            <w:pPr>
              <w:ind w:left="90" w:firstLine="270"/>
              <w:jc w:val="both"/>
              <w:rPr>
                <w:ins w:id="134" w:author="Наталья Б. Еременко" w:date="2018-05-22T14:18:00Z"/>
                <w:rFonts w:ascii="Times New Roman" w:eastAsia="Times New Roman" w:hAnsi="Times New Roman" w:cs="Times New Roman"/>
                <w:sz w:val="24"/>
                <w:szCs w:val="24"/>
              </w:rPr>
            </w:pPr>
            <w:ins w:id="135" w:author="Наталья Б. Еременко" w:date="2018-05-22T14:18:00Z">
              <w:r w:rsidRPr="00800C5B">
                <w:rPr>
                  <w:rFonts w:ascii="Times New Roman" w:eastAsia="Times New Roman" w:hAnsi="Times New Roman" w:cs="Times New Roman"/>
                  <w:sz w:val="24"/>
                  <w:szCs w:val="24"/>
                </w:rPr>
                <w:t>Предоставление муниципальной услуги осуществляется по принципу «одного окна», что предусматривает однократное обращение заявителя с документами, указанными в подразделе 2.6 настоящего Регламента, в МФЦ, а взаимодействие с органом, предоставляющим муниципальную услугу, осуществляется МФЦ без участия заявителя.</w:t>
              </w:r>
            </w:ins>
          </w:p>
          <w:p w14:paraId="1EAB05AF" w14:textId="77777777" w:rsidR="00D74D9B" w:rsidRPr="00800C5B" w:rsidRDefault="00D74D9B" w:rsidP="00E57650">
            <w:pPr>
              <w:ind w:left="90" w:firstLine="270"/>
              <w:jc w:val="both"/>
              <w:rPr>
                <w:ins w:id="136" w:author="Наталья Б. Еременко" w:date="2018-05-22T14:18:00Z"/>
                <w:rFonts w:ascii="Times New Roman" w:eastAsia="Times New Roman" w:hAnsi="Times New Roman" w:cs="Times New Roman"/>
                <w:sz w:val="24"/>
                <w:szCs w:val="24"/>
              </w:rPr>
            </w:pPr>
            <w:ins w:id="137" w:author="Наталья Б. Еременко" w:date="2018-05-22T14:18:00Z">
              <w:r w:rsidRPr="00800C5B">
                <w:rPr>
                  <w:rFonts w:ascii="Times New Roman" w:eastAsia="Times New Roman" w:hAnsi="Times New Roman" w:cs="Times New Roman"/>
                  <w:sz w:val="24"/>
                  <w:szCs w:val="24"/>
                </w:rPr>
                <w:t>При предоставлении муниципальной услуги заявитель дважды взаимодействует с должностным лицом МФЦ (при подаче заявления и документов, необходимых для получения муниципальной услуги, и при выдаче результата муниципальной услуги). Продолжительность каждого взаимодействия составляет не более 15 минут.</w:t>
              </w:r>
            </w:ins>
          </w:p>
          <w:p w14:paraId="2205DB0D" w14:textId="77777777" w:rsidR="00D74D9B" w:rsidRPr="00800C5B" w:rsidRDefault="00D74D9B" w:rsidP="00E57650">
            <w:pPr>
              <w:pBdr>
                <w:top w:val="nil"/>
                <w:left w:val="nil"/>
                <w:bottom w:val="nil"/>
                <w:right w:val="nil"/>
                <w:between w:val="nil"/>
              </w:pBdr>
              <w:ind w:left="90" w:firstLine="360"/>
              <w:jc w:val="both"/>
              <w:rPr>
                <w:ins w:id="138" w:author="Наталья Б. Еременко" w:date="2018-05-22T14:18:00Z"/>
                <w:rFonts w:ascii="Times New Roman" w:eastAsia="Times New Roman" w:hAnsi="Times New Roman" w:cs="Times New Roman"/>
                <w:sz w:val="24"/>
                <w:szCs w:val="24"/>
              </w:rPr>
            </w:pPr>
            <w:ins w:id="139" w:author="Наталья Б. Еременко" w:date="2018-05-22T14:18:00Z">
              <w:r w:rsidRPr="00800C5B">
                <w:rPr>
                  <w:rFonts w:ascii="Times New Roman" w:eastAsia="Times New Roman" w:hAnsi="Times New Roman" w:cs="Times New Roman"/>
                  <w:sz w:val="24"/>
                  <w:szCs w:val="24"/>
                </w:rPr>
                <w:t>Количество взаимодействий заявителя с должностными лицами органа предоставляющего муниципальную услугу, при её предоставлении, определяется в соответствии со стандартом предоставления муниципальной услуги, установленным настоящим Регламентом.</w:t>
              </w:r>
            </w:ins>
          </w:p>
          <w:p w14:paraId="55B13858" w14:textId="77777777" w:rsidR="00D74D9B" w:rsidRPr="00800C5B" w:rsidRDefault="00D74D9B" w:rsidP="00E57650">
            <w:pPr>
              <w:ind w:left="80" w:firstLine="280"/>
              <w:jc w:val="both"/>
              <w:rPr>
                <w:ins w:id="140" w:author="Наталья Б. Еременко" w:date="2018-05-22T14:18:00Z"/>
                <w:rFonts w:ascii="Times New Roman" w:eastAsia="Times New Roman" w:hAnsi="Times New Roman" w:cs="Times New Roman"/>
                <w:sz w:val="24"/>
                <w:szCs w:val="24"/>
              </w:rPr>
            </w:pPr>
            <w:commentRangeStart w:id="141"/>
            <w:ins w:id="142" w:author="Наталья Б. Еременко" w:date="2018-05-22T14:18:00Z">
              <w:r w:rsidRPr="00800C5B">
                <w:rPr>
                  <w:rFonts w:ascii="Times New Roman" w:eastAsia="Times New Roman" w:hAnsi="Times New Roman" w:cs="Times New Roman"/>
                  <w:sz w:val="24"/>
                  <w:szCs w:val="24"/>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ins>
          </w:p>
          <w:p w14:paraId="0ACB71C5" w14:textId="77777777" w:rsidR="00D74D9B" w:rsidRPr="00800C5B" w:rsidRDefault="00D74D9B" w:rsidP="00E57650">
            <w:pPr>
              <w:ind w:left="80" w:firstLine="280"/>
              <w:jc w:val="both"/>
              <w:rPr>
                <w:ins w:id="143" w:author="Наталья Б. Еременко" w:date="2018-05-22T14:18:00Z"/>
                <w:rFonts w:ascii="Times New Roman" w:eastAsia="Times New Roman" w:hAnsi="Times New Roman" w:cs="Times New Roman"/>
                <w:sz w:val="24"/>
                <w:szCs w:val="24"/>
              </w:rPr>
            </w:pPr>
            <w:ins w:id="144" w:author="Наталья Б. Еременко" w:date="2018-05-22T14:18:00Z">
              <w:r w:rsidRPr="00800C5B">
                <w:rPr>
                  <w:rFonts w:ascii="Times New Roman" w:eastAsia="Times New Roman" w:hAnsi="Times New Roman" w:cs="Times New Roman"/>
                  <w:sz w:val="24"/>
                  <w:szCs w:val="24"/>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ins>
          </w:p>
          <w:p w14:paraId="39D85853" w14:textId="77777777" w:rsidR="00D74D9B" w:rsidRPr="00800C5B" w:rsidRDefault="00D74D9B" w:rsidP="00E57650">
            <w:pPr>
              <w:ind w:left="80" w:firstLine="280"/>
              <w:jc w:val="both"/>
              <w:rPr>
                <w:ins w:id="145" w:author="Наталья Б. Еременко" w:date="2018-05-22T14:18:00Z"/>
                <w:rFonts w:ascii="Times New Roman" w:eastAsia="Times New Roman" w:hAnsi="Times New Roman" w:cs="Times New Roman"/>
                <w:sz w:val="24"/>
                <w:szCs w:val="24"/>
              </w:rPr>
            </w:pPr>
            <w:ins w:id="146" w:author="Наталья Б. Еременко" w:date="2018-05-22T14:18:00Z">
              <w:r w:rsidRPr="00800C5B">
                <w:rPr>
                  <w:rFonts w:ascii="Times New Roman" w:eastAsia="Times New Roman" w:hAnsi="Times New Roman" w:cs="Times New Roman"/>
                  <w:sz w:val="24"/>
                  <w:szCs w:val="24"/>
                </w:rPr>
                <w:t>Результаты предоставления муниципальных услуг по экстерриториальному принципу в виде электронных документов и (или) электронных образов документов заверяется должностными лицами Администрации, уполномоченными на принятие решения о предоставлении муниципальной услуги.</w:t>
              </w:r>
            </w:ins>
          </w:p>
          <w:p w14:paraId="03B75911" w14:textId="3BC1461D" w:rsidR="00D74D9B" w:rsidRPr="0028678D" w:rsidRDefault="00D74D9B" w:rsidP="00E57650">
            <w:pPr>
              <w:widowControl w:val="0"/>
              <w:tabs>
                <w:tab w:val="left" w:pos="521"/>
              </w:tabs>
              <w:autoSpaceDE w:val="0"/>
              <w:autoSpaceDN w:val="0"/>
              <w:adjustRightInd w:val="0"/>
              <w:ind w:firstLine="284"/>
              <w:jc w:val="both"/>
              <w:rPr>
                <w:ins w:id="147" w:author="Наталья Б. Еременко" w:date="2018-05-22T14:17:00Z"/>
                <w:rFonts w:ascii="Times New Roman" w:hAnsi="Times New Roman" w:cs="Times New Roman"/>
                <w:sz w:val="24"/>
                <w:szCs w:val="24"/>
              </w:rPr>
            </w:pPr>
            <w:ins w:id="148" w:author="Наталья Б. Еременко" w:date="2018-05-22T14:18:00Z">
              <w:r w:rsidRPr="00800C5B">
                <w:rPr>
                  <w:rFonts w:ascii="Times New Roman" w:eastAsia="Times New Roman" w:hAnsi="Times New Roman" w:cs="Times New Roman"/>
                  <w:sz w:val="24"/>
                  <w:szCs w:val="24"/>
                </w:rPr>
                <w:t>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Отдел.</w:t>
              </w:r>
              <w:commentRangeEnd w:id="141"/>
              <w:r w:rsidRPr="009D45A0">
                <w:rPr>
                  <w:rFonts w:ascii="Times New Roman" w:hAnsi="Times New Roman" w:cs="Times New Roman"/>
                  <w:sz w:val="24"/>
                  <w:szCs w:val="24"/>
                </w:rPr>
                <w:commentReference w:id="141"/>
              </w:r>
            </w:ins>
          </w:p>
        </w:tc>
        <w:tc>
          <w:tcPr>
            <w:tcW w:w="567" w:type="dxa"/>
            <w:vMerge w:val="restart"/>
            <w:tcBorders>
              <w:left w:val="single" w:sz="4" w:space="0" w:color="auto"/>
            </w:tcBorders>
          </w:tcPr>
          <w:p w14:paraId="45C6089F" w14:textId="77777777" w:rsidR="00D74D9B" w:rsidRDefault="00D74D9B" w:rsidP="00074F6E">
            <w:pPr>
              <w:jc w:val="both"/>
              <w:rPr>
                <w:ins w:id="149" w:author="Наталья Б. Еременко" w:date="2018-05-22T14:34:00Z"/>
                <w:rFonts w:ascii="Times New Roman" w:hAnsi="Times New Roman" w:cs="Times New Roman"/>
                <w:sz w:val="24"/>
                <w:szCs w:val="24"/>
              </w:rPr>
            </w:pPr>
          </w:p>
          <w:p w14:paraId="74A97F41" w14:textId="77777777" w:rsidR="00D74D9B" w:rsidRDefault="00D74D9B" w:rsidP="00074F6E">
            <w:pPr>
              <w:jc w:val="both"/>
              <w:rPr>
                <w:ins w:id="150" w:author="Наталья Б. Еременко" w:date="2018-05-22T14:34:00Z"/>
                <w:rFonts w:ascii="Times New Roman" w:hAnsi="Times New Roman" w:cs="Times New Roman"/>
                <w:sz w:val="24"/>
                <w:szCs w:val="24"/>
              </w:rPr>
            </w:pPr>
          </w:p>
          <w:p w14:paraId="2583DA73" w14:textId="77777777" w:rsidR="00D74D9B" w:rsidRDefault="00D74D9B" w:rsidP="00074F6E">
            <w:pPr>
              <w:jc w:val="both"/>
              <w:rPr>
                <w:ins w:id="151" w:author="Наталья Б. Еременко" w:date="2018-05-22T14:34:00Z"/>
                <w:rFonts w:ascii="Times New Roman" w:hAnsi="Times New Roman" w:cs="Times New Roman"/>
                <w:sz w:val="24"/>
                <w:szCs w:val="24"/>
              </w:rPr>
            </w:pPr>
          </w:p>
          <w:p w14:paraId="4E602EBD" w14:textId="77777777" w:rsidR="00D74D9B" w:rsidRDefault="00D74D9B" w:rsidP="00074F6E">
            <w:pPr>
              <w:jc w:val="both"/>
              <w:rPr>
                <w:ins w:id="152" w:author="Наталья Б. Еременко" w:date="2018-05-22T14:34:00Z"/>
                <w:rFonts w:ascii="Times New Roman" w:hAnsi="Times New Roman" w:cs="Times New Roman"/>
                <w:sz w:val="24"/>
                <w:szCs w:val="24"/>
              </w:rPr>
            </w:pPr>
          </w:p>
          <w:p w14:paraId="5AEDF501" w14:textId="77777777" w:rsidR="00D74D9B" w:rsidRDefault="00D74D9B" w:rsidP="00074F6E">
            <w:pPr>
              <w:jc w:val="both"/>
              <w:rPr>
                <w:ins w:id="153" w:author="Наталья Б. Еременко" w:date="2018-05-22T14:34:00Z"/>
                <w:rFonts w:ascii="Times New Roman" w:hAnsi="Times New Roman" w:cs="Times New Roman"/>
                <w:sz w:val="24"/>
                <w:szCs w:val="24"/>
              </w:rPr>
            </w:pPr>
          </w:p>
          <w:p w14:paraId="75DD1A3A" w14:textId="77777777" w:rsidR="00D74D9B" w:rsidRDefault="00D74D9B" w:rsidP="00074F6E">
            <w:pPr>
              <w:jc w:val="both"/>
              <w:rPr>
                <w:ins w:id="154" w:author="Наталья Б. Еременко" w:date="2018-05-22T14:34:00Z"/>
                <w:rFonts w:ascii="Times New Roman" w:hAnsi="Times New Roman" w:cs="Times New Roman"/>
                <w:sz w:val="24"/>
                <w:szCs w:val="24"/>
              </w:rPr>
            </w:pPr>
          </w:p>
          <w:p w14:paraId="3E440E5E" w14:textId="77777777" w:rsidR="00D74D9B" w:rsidRDefault="00D74D9B" w:rsidP="00074F6E">
            <w:pPr>
              <w:jc w:val="both"/>
              <w:rPr>
                <w:ins w:id="155" w:author="Наталья Б. Еременко" w:date="2018-05-22T14:34:00Z"/>
                <w:rFonts w:ascii="Times New Roman" w:hAnsi="Times New Roman" w:cs="Times New Roman"/>
                <w:sz w:val="24"/>
                <w:szCs w:val="24"/>
              </w:rPr>
            </w:pPr>
          </w:p>
          <w:p w14:paraId="53E80A2F" w14:textId="77777777" w:rsidR="00D74D9B" w:rsidRDefault="00D74D9B" w:rsidP="00074F6E">
            <w:pPr>
              <w:jc w:val="both"/>
              <w:rPr>
                <w:ins w:id="156" w:author="Наталья Б. Еременко" w:date="2018-05-22T14:34:00Z"/>
                <w:rFonts w:ascii="Times New Roman" w:hAnsi="Times New Roman" w:cs="Times New Roman"/>
                <w:sz w:val="24"/>
                <w:szCs w:val="24"/>
              </w:rPr>
            </w:pPr>
          </w:p>
          <w:p w14:paraId="07DB8558" w14:textId="77777777" w:rsidR="00D74D9B" w:rsidRDefault="00D74D9B" w:rsidP="00074F6E">
            <w:pPr>
              <w:jc w:val="both"/>
              <w:rPr>
                <w:ins w:id="157" w:author="Наталья Б. Еременко" w:date="2018-05-22T14:34:00Z"/>
                <w:rFonts w:ascii="Times New Roman" w:hAnsi="Times New Roman" w:cs="Times New Roman"/>
                <w:sz w:val="24"/>
                <w:szCs w:val="24"/>
              </w:rPr>
            </w:pPr>
          </w:p>
          <w:p w14:paraId="0B973366" w14:textId="77777777" w:rsidR="00D74D9B" w:rsidRDefault="00D74D9B" w:rsidP="00074F6E">
            <w:pPr>
              <w:jc w:val="both"/>
              <w:rPr>
                <w:ins w:id="158" w:author="Наталья Б. Еременко" w:date="2018-05-22T14:34:00Z"/>
                <w:rFonts w:ascii="Times New Roman" w:hAnsi="Times New Roman" w:cs="Times New Roman"/>
                <w:sz w:val="24"/>
                <w:szCs w:val="24"/>
              </w:rPr>
            </w:pPr>
          </w:p>
          <w:p w14:paraId="429B8CE6" w14:textId="77777777" w:rsidR="00D74D9B" w:rsidRDefault="00D74D9B" w:rsidP="00074F6E">
            <w:pPr>
              <w:jc w:val="both"/>
              <w:rPr>
                <w:ins w:id="159" w:author="Наталья Б. Еременко" w:date="2018-05-22T14:34:00Z"/>
                <w:rFonts w:ascii="Times New Roman" w:hAnsi="Times New Roman" w:cs="Times New Roman"/>
                <w:sz w:val="24"/>
                <w:szCs w:val="24"/>
              </w:rPr>
            </w:pPr>
          </w:p>
          <w:p w14:paraId="647919E9" w14:textId="77777777" w:rsidR="00D74D9B" w:rsidRDefault="00D74D9B" w:rsidP="00074F6E">
            <w:pPr>
              <w:jc w:val="both"/>
              <w:rPr>
                <w:ins w:id="160" w:author="Наталья Б. Еременко" w:date="2018-05-22T14:34:00Z"/>
                <w:rFonts w:ascii="Times New Roman" w:hAnsi="Times New Roman" w:cs="Times New Roman"/>
                <w:sz w:val="24"/>
                <w:szCs w:val="24"/>
              </w:rPr>
            </w:pPr>
          </w:p>
          <w:p w14:paraId="14E3EEFE" w14:textId="77777777" w:rsidR="00D74D9B" w:rsidRDefault="00D74D9B" w:rsidP="00074F6E">
            <w:pPr>
              <w:jc w:val="both"/>
              <w:rPr>
                <w:ins w:id="161" w:author="Наталья Б. Еременко" w:date="2018-05-22T14:34:00Z"/>
                <w:rFonts w:ascii="Times New Roman" w:hAnsi="Times New Roman" w:cs="Times New Roman"/>
                <w:sz w:val="24"/>
                <w:szCs w:val="24"/>
              </w:rPr>
            </w:pPr>
          </w:p>
          <w:p w14:paraId="0754369B" w14:textId="77777777" w:rsidR="00D74D9B" w:rsidRDefault="00D74D9B" w:rsidP="00074F6E">
            <w:pPr>
              <w:jc w:val="both"/>
              <w:rPr>
                <w:ins w:id="162" w:author="Наталья Б. Еременко" w:date="2018-05-22T14:34:00Z"/>
                <w:rFonts w:ascii="Times New Roman" w:hAnsi="Times New Roman" w:cs="Times New Roman"/>
                <w:sz w:val="24"/>
                <w:szCs w:val="24"/>
              </w:rPr>
            </w:pPr>
          </w:p>
          <w:p w14:paraId="44BF91DB" w14:textId="77777777" w:rsidR="00D74D9B" w:rsidRDefault="00D74D9B" w:rsidP="00074F6E">
            <w:pPr>
              <w:jc w:val="both"/>
              <w:rPr>
                <w:ins w:id="163" w:author="Наталья Б. Еременко" w:date="2018-05-22T14:34:00Z"/>
                <w:rFonts w:ascii="Times New Roman" w:hAnsi="Times New Roman" w:cs="Times New Roman"/>
                <w:sz w:val="24"/>
                <w:szCs w:val="24"/>
              </w:rPr>
            </w:pPr>
          </w:p>
          <w:p w14:paraId="044B4538" w14:textId="77777777" w:rsidR="00D74D9B" w:rsidRDefault="00D74D9B" w:rsidP="00074F6E">
            <w:pPr>
              <w:jc w:val="both"/>
              <w:rPr>
                <w:ins w:id="164" w:author="Наталья Б. Еременко" w:date="2018-05-22T14:34:00Z"/>
                <w:rFonts w:ascii="Times New Roman" w:hAnsi="Times New Roman" w:cs="Times New Roman"/>
                <w:sz w:val="24"/>
                <w:szCs w:val="24"/>
              </w:rPr>
            </w:pPr>
          </w:p>
          <w:p w14:paraId="56AB33D5" w14:textId="77777777" w:rsidR="00D74D9B" w:rsidRDefault="00D74D9B" w:rsidP="00074F6E">
            <w:pPr>
              <w:jc w:val="both"/>
              <w:rPr>
                <w:ins w:id="165" w:author="Наталья Б. Еременко" w:date="2018-05-22T14:34:00Z"/>
                <w:rFonts w:ascii="Times New Roman" w:hAnsi="Times New Roman" w:cs="Times New Roman"/>
                <w:sz w:val="24"/>
                <w:szCs w:val="24"/>
              </w:rPr>
            </w:pPr>
          </w:p>
          <w:p w14:paraId="00F05EF4" w14:textId="77777777" w:rsidR="00D74D9B" w:rsidRDefault="00D74D9B" w:rsidP="00074F6E">
            <w:pPr>
              <w:jc w:val="both"/>
              <w:rPr>
                <w:ins w:id="166" w:author="Наталья Б. Еременко" w:date="2018-05-22T14:34:00Z"/>
                <w:rFonts w:ascii="Times New Roman" w:hAnsi="Times New Roman" w:cs="Times New Roman"/>
                <w:sz w:val="24"/>
                <w:szCs w:val="24"/>
              </w:rPr>
            </w:pPr>
          </w:p>
          <w:p w14:paraId="207771B0" w14:textId="77777777" w:rsidR="00D74D9B" w:rsidRDefault="00D74D9B" w:rsidP="00074F6E">
            <w:pPr>
              <w:jc w:val="both"/>
              <w:rPr>
                <w:ins w:id="167" w:author="Наталья Б. Еременко" w:date="2018-05-22T14:34:00Z"/>
                <w:rFonts w:ascii="Times New Roman" w:hAnsi="Times New Roman" w:cs="Times New Roman"/>
                <w:sz w:val="24"/>
                <w:szCs w:val="24"/>
              </w:rPr>
            </w:pPr>
          </w:p>
          <w:p w14:paraId="21512583" w14:textId="77777777" w:rsidR="00D74D9B" w:rsidRDefault="00D74D9B" w:rsidP="00074F6E">
            <w:pPr>
              <w:jc w:val="both"/>
              <w:rPr>
                <w:ins w:id="168" w:author="Наталья Б. Еременко" w:date="2018-05-22T14:34:00Z"/>
                <w:rFonts w:ascii="Times New Roman" w:hAnsi="Times New Roman" w:cs="Times New Roman"/>
                <w:sz w:val="24"/>
                <w:szCs w:val="24"/>
              </w:rPr>
            </w:pPr>
          </w:p>
          <w:p w14:paraId="4118D6E3" w14:textId="77777777" w:rsidR="00D74D9B" w:rsidRDefault="00D74D9B" w:rsidP="00074F6E">
            <w:pPr>
              <w:jc w:val="both"/>
              <w:rPr>
                <w:ins w:id="169" w:author="Наталья Б. Еременко" w:date="2018-05-22T14:34:00Z"/>
                <w:rFonts w:ascii="Times New Roman" w:hAnsi="Times New Roman" w:cs="Times New Roman"/>
                <w:sz w:val="24"/>
                <w:szCs w:val="24"/>
              </w:rPr>
            </w:pPr>
          </w:p>
          <w:p w14:paraId="70F89ED0" w14:textId="77777777" w:rsidR="00D74D9B" w:rsidRDefault="00D74D9B" w:rsidP="00074F6E">
            <w:pPr>
              <w:jc w:val="both"/>
              <w:rPr>
                <w:ins w:id="170" w:author="Наталья Б. Еременко" w:date="2018-05-22T14:34:00Z"/>
                <w:rFonts w:ascii="Times New Roman" w:hAnsi="Times New Roman" w:cs="Times New Roman"/>
                <w:sz w:val="24"/>
                <w:szCs w:val="24"/>
              </w:rPr>
            </w:pPr>
          </w:p>
          <w:p w14:paraId="0CF179B7" w14:textId="77777777" w:rsidR="00D74D9B" w:rsidRDefault="00D74D9B" w:rsidP="00074F6E">
            <w:pPr>
              <w:jc w:val="both"/>
              <w:rPr>
                <w:ins w:id="171" w:author="Наталья Б. Еременко" w:date="2018-05-22T14:34:00Z"/>
                <w:rFonts w:ascii="Times New Roman" w:hAnsi="Times New Roman" w:cs="Times New Roman"/>
                <w:sz w:val="24"/>
                <w:szCs w:val="24"/>
              </w:rPr>
            </w:pPr>
          </w:p>
          <w:p w14:paraId="26D7278A" w14:textId="77777777" w:rsidR="00D74D9B" w:rsidRDefault="00D74D9B" w:rsidP="00074F6E">
            <w:pPr>
              <w:jc w:val="both"/>
              <w:rPr>
                <w:ins w:id="172" w:author="Наталья Б. Еременко" w:date="2018-05-22T14:34:00Z"/>
                <w:rFonts w:ascii="Times New Roman" w:hAnsi="Times New Roman" w:cs="Times New Roman"/>
                <w:sz w:val="24"/>
                <w:szCs w:val="24"/>
              </w:rPr>
            </w:pPr>
          </w:p>
          <w:p w14:paraId="2714AC9B" w14:textId="77777777" w:rsidR="00D74D9B" w:rsidRDefault="00D74D9B" w:rsidP="00074F6E">
            <w:pPr>
              <w:jc w:val="both"/>
              <w:rPr>
                <w:ins w:id="173" w:author="Наталья Б. Еременко" w:date="2018-05-22T14:34:00Z"/>
                <w:rFonts w:ascii="Times New Roman" w:hAnsi="Times New Roman" w:cs="Times New Roman"/>
                <w:sz w:val="24"/>
                <w:szCs w:val="24"/>
              </w:rPr>
            </w:pPr>
          </w:p>
          <w:p w14:paraId="5F2E771F" w14:textId="77777777" w:rsidR="00D74D9B" w:rsidRDefault="00D74D9B" w:rsidP="00074F6E">
            <w:pPr>
              <w:jc w:val="both"/>
              <w:rPr>
                <w:ins w:id="174" w:author="Наталья Б. Еременко" w:date="2018-05-22T14:34:00Z"/>
                <w:rFonts w:ascii="Times New Roman" w:hAnsi="Times New Roman" w:cs="Times New Roman"/>
                <w:sz w:val="24"/>
                <w:szCs w:val="24"/>
              </w:rPr>
            </w:pPr>
          </w:p>
          <w:p w14:paraId="149CBEAD" w14:textId="77777777" w:rsidR="00D74D9B" w:rsidRDefault="00D74D9B" w:rsidP="00074F6E">
            <w:pPr>
              <w:jc w:val="both"/>
              <w:rPr>
                <w:ins w:id="175" w:author="Наталья Б. Еременко" w:date="2018-05-22T14:34:00Z"/>
                <w:rFonts w:ascii="Times New Roman" w:hAnsi="Times New Roman" w:cs="Times New Roman"/>
                <w:sz w:val="24"/>
                <w:szCs w:val="24"/>
              </w:rPr>
            </w:pPr>
          </w:p>
          <w:p w14:paraId="5C4BA13A" w14:textId="77777777" w:rsidR="00D74D9B" w:rsidRDefault="00D74D9B" w:rsidP="00074F6E">
            <w:pPr>
              <w:jc w:val="both"/>
              <w:rPr>
                <w:ins w:id="176" w:author="Наталья Б. Еременко" w:date="2018-05-22T14:34:00Z"/>
                <w:rFonts w:ascii="Times New Roman" w:hAnsi="Times New Roman" w:cs="Times New Roman"/>
                <w:sz w:val="24"/>
                <w:szCs w:val="24"/>
              </w:rPr>
            </w:pPr>
          </w:p>
          <w:p w14:paraId="5C75189E" w14:textId="77777777" w:rsidR="00D74D9B" w:rsidRDefault="00D74D9B" w:rsidP="00074F6E">
            <w:pPr>
              <w:jc w:val="both"/>
              <w:rPr>
                <w:ins w:id="177" w:author="Наталья Б. Еременко" w:date="2018-05-22T14:34:00Z"/>
                <w:rFonts w:ascii="Times New Roman" w:hAnsi="Times New Roman" w:cs="Times New Roman"/>
                <w:sz w:val="24"/>
                <w:szCs w:val="24"/>
              </w:rPr>
            </w:pPr>
          </w:p>
          <w:p w14:paraId="133E4A7B" w14:textId="77777777" w:rsidR="00D74D9B" w:rsidRDefault="00D74D9B" w:rsidP="00074F6E">
            <w:pPr>
              <w:jc w:val="both"/>
              <w:rPr>
                <w:ins w:id="178" w:author="Наталья Б. Еременко" w:date="2018-05-22T14:34:00Z"/>
                <w:rFonts w:ascii="Times New Roman" w:hAnsi="Times New Roman" w:cs="Times New Roman"/>
                <w:sz w:val="24"/>
                <w:szCs w:val="24"/>
              </w:rPr>
            </w:pPr>
          </w:p>
          <w:p w14:paraId="57BC056F" w14:textId="77777777" w:rsidR="00D74D9B" w:rsidRDefault="00D74D9B" w:rsidP="00074F6E">
            <w:pPr>
              <w:jc w:val="both"/>
              <w:rPr>
                <w:ins w:id="179" w:author="Наталья Б. Еременко" w:date="2018-05-22T14:34:00Z"/>
                <w:rFonts w:ascii="Times New Roman" w:hAnsi="Times New Roman" w:cs="Times New Roman"/>
                <w:sz w:val="24"/>
                <w:szCs w:val="24"/>
              </w:rPr>
            </w:pPr>
          </w:p>
          <w:p w14:paraId="6329485E" w14:textId="77777777" w:rsidR="00D74D9B" w:rsidRDefault="00D74D9B" w:rsidP="00074F6E">
            <w:pPr>
              <w:jc w:val="both"/>
              <w:rPr>
                <w:ins w:id="180" w:author="Наталья Б. Еременко" w:date="2018-05-22T14:34:00Z"/>
                <w:rFonts w:ascii="Times New Roman" w:hAnsi="Times New Roman" w:cs="Times New Roman"/>
                <w:sz w:val="24"/>
                <w:szCs w:val="24"/>
              </w:rPr>
            </w:pPr>
          </w:p>
          <w:p w14:paraId="41CA1E35" w14:textId="77777777" w:rsidR="00D74D9B" w:rsidRDefault="00D74D9B" w:rsidP="00074F6E">
            <w:pPr>
              <w:jc w:val="both"/>
              <w:rPr>
                <w:ins w:id="181" w:author="Наталья Б. Еременко" w:date="2018-05-22T14:34:00Z"/>
                <w:rFonts w:ascii="Times New Roman" w:hAnsi="Times New Roman" w:cs="Times New Roman"/>
                <w:sz w:val="24"/>
                <w:szCs w:val="24"/>
              </w:rPr>
            </w:pPr>
          </w:p>
          <w:p w14:paraId="01F5ABDA" w14:textId="77777777" w:rsidR="00D74D9B" w:rsidRDefault="00D74D9B" w:rsidP="00074F6E">
            <w:pPr>
              <w:jc w:val="both"/>
              <w:rPr>
                <w:ins w:id="182" w:author="Наталья Б. Еременко" w:date="2018-05-22T14:34:00Z"/>
                <w:rFonts w:ascii="Times New Roman" w:hAnsi="Times New Roman" w:cs="Times New Roman"/>
                <w:sz w:val="24"/>
                <w:szCs w:val="24"/>
              </w:rPr>
            </w:pPr>
          </w:p>
          <w:p w14:paraId="48CE8071" w14:textId="77777777" w:rsidR="00D74D9B" w:rsidRDefault="00D74D9B" w:rsidP="00074F6E">
            <w:pPr>
              <w:jc w:val="both"/>
              <w:rPr>
                <w:ins w:id="183" w:author="Наталья Б. Еременко" w:date="2018-05-22T14:34:00Z"/>
                <w:rFonts w:ascii="Times New Roman" w:hAnsi="Times New Roman" w:cs="Times New Roman"/>
                <w:sz w:val="24"/>
                <w:szCs w:val="24"/>
              </w:rPr>
            </w:pPr>
          </w:p>
          <w:p w14:paraId="35225C60" w14:textId="77777777" w:rsidR="00D74D9B" w:rsidRDefault="00D74D9B" w:rsidP="00074F6E">
            <w:pPr>
              <w:jc w:val="both"/>
              <w:rPr>
                <w:ins w:id="184" w:author="Наталья Б. Еременко" w:date="2018-05-22T14:34:00Z"/>
                <w:rFonts w:ascii="Times New Roman" w:hAnsi="Times New Roman" w:cs="Times New Roman"/>
                <w:sz w:val="24"/>
                <w:szCs w:val="24"/>
              </w:rPr>
            </w:pPr>
          </w:p>
          <w:p w14:paraId="023E99E2" w14:textId="77777777" w:rsidR="00D74D9B" w:rsidRDefault="00D74D9B" w:rsidP="00074F6E">
            <w:pPr>
              <w:jc w:val="both"/>
              <w:rPr>
                <w:ins w:id="185" w:author="Наталья Б. Еременко" w:date="2018-05-22T14:34:00Z"/>
                <w:rFonts w:ascii="Times New Roman" w:hAnsi="Times New Roman" w:cs="Times New Roman"/>
                <w:sz w:val="24"/>
                <w:szCs w:val="24"/>
              </w:rPr>
            </w:pPr>
          </w:p>
          <w:p w14:paraId="36A21FC2" w14:textId="77777777" w:rsidR="00D74D9B" w:rsidRDefault="00D74D9B" w:rsidP="00074F6E">
            <w:pPr>
              <w:jc w:val="both"/>
              <w:rPr>
                <w:ins w:id="186" w:author="Наталья Б. Еременко" w:date="2018-05-22T14:34:00Z"/>
                <w:rFonts w:ascii="Times New Roman" w:hAnsi="Times New Roman" w:cs="Times New Roman"/>
                <w:sz w:val="24"/>
                <w:szCs w:val="24"/>
              </w:rPr>
            </w:pPr>
          </w:p>
          <w:p w14:paraId="04A93936" w14:textId="77777777" w:rsidR="00D74D9B" w:rsidRDefault="00D74D9B" w:rsidP="00074F6E">
            <w:pPr>
              <w:jc w:val="both"/>
              <w:rPr>
                <w:ins w:id="187" w:author="Наталья Б. Еременко" w:date="2018-05-22T14:34:00Z"/>
                <w:rFonts w:ascii="Times New Roman" w:hAnsi="Times New Roman" w:cs="Times New Roman"/>
                <w:sz w:val="24"/>
                <w:szCs w:val="24"/>
              </w:rPr>
            </w:pPr>
          </w:p>
          <w:p w14:paraId="6B048E07" w14:textId="77777777" w:rsidR="00D74D9B" w:rsidRDefault="00D74D9B" w:rsidP="00074F6E">
            <w:pPr>
              <w:jc w:val="both"/>
              <w:rPr>
                <w:ins w:id="188" w:author="Наталья Б. Еременко" w:date="2018-05-22T14:34:00Z"/>
                <w:rFonts w:ascii="Times New Roman" w:hAnsi="Times New Roman" w:cs="Times New Roman"/>
                <w:sz w:val="24"/>
                <w:szCs w:val="24"/>
              </w:rPr>
            </w:pPr>
          </w:p>
          <w:p w14:paraId="28C99256" w14:textId="77777777" w:rsidR="00D74D9B" w:rsidRDefault="00D74D9B" w:rsidP="00074F6E">
            <w:pPr>
              <w:jc w:val="both"/>
              <w:rPr>
                <w:ins w:id="189" w:author="Наталья Б. Еременко" w:date="2018-05-22T14:34:00Z"/>
                <w:rFonts w:ascii="Times New Roman" w:hAnsi="Times New Roman" w:cs="Times New Roman"/>
                <w:sz w:val="24"/>
                <w:szCs w:val="24"/>
              </w:rPr>
            </w:pPr>
          </w:p>
          <w:p w14:paraId="57FFC761" w14:textId="77777777" w:rsidR="00D74D9B" w:rsidRDefault="00D74D9B" w:rsidP="00074F6E">
            <w:pPr>
              <w:jc w:val="both"/>
              <w:rPr>
                <w:ins w:id="190" w:author="Наталья Б. Еременко" w:date="2018-05-22T14:34:00Z"/>
                <w:rFonts w:ascii="Times New Roman" w:hAnsi="Times New Roman" w:cs="Times New Roman"/>
                <w:sz w:val="24"/>
                <w:szCs w:val="24"/>
              </w:rPr>
            </w:pPr>
          </w:p>
          <w:p w14:paraId="0A90C1C9" w14:textId="77777777" w:rsidR="00D74D9B" w:rsidRDefault="00D74D9B" w:rsidP="00074F6E">
            <w:pPr>
              <w:jc w:val="both"/>
              <w:rPr>
                <w:ins w:id="191" w:author="Наталья Б. Еременко" w:date="2018-05-22T14:34:00Z"/>
                <w:rFonts w:ascii="Times New Roman" w:hAnsi="Times New Roman" w:cs="Times New Roman"/>
                <w:sz w:val="24"/>
                <w:szCs w:val="24"/>
              </w:rPr>
            </w:pPr>
          </w:p>
          <w:p w14:paraId="6E6704EC" w14:textId="77777777" w:rsidR="00D74D9B" w:rsidRDefault="00D74D9B" w:rsidP="00074F6E">
            <w:pPr>
              <w:jc w:val="both"/>
              <w:rPr>
                <w:ins w:id="192" w:author="Наталья Б. Еременко" w:date="2018-05-22T14:34:00Z"/>
                <w:rFonts w:ascii="Times New Roman" w:hAnsi="Times New Roman" w:cs="Times New Roman"/>
                <w:sz w:val="24"/>
                <w:szCs w:val="24"/>
              </w:rPr>
            </w:pPr>
          </w:p>
          <w:p w14:paraId="0134C7D3" w14:textId="77777777" w:rsidR="00D74D9B" w:rsidRDefault="00D74D9B" w:rsidP="00074F6E">
            <w:pPr>
              <w:jc w:val="both"/>
              <w:rPr>
                <w:ins w:id="193" w:author="Наталья Б. Еременко" w:date="2018-05-22T14:34:00Z"/>
                <w:rFonts w:ascii="Times New Roman" w:hAnsi="Times New Roman" w:cs="Times New Roman"/>
                <w:sz w:val="24"/>
                <w:szCs w:val="24"/>
              </w:rPr>
            </w:pPr>
          </w:p>
          <w:p w14:paraId="60E2A751" w14:textId="77777777" w:rsidR="00D74D9B" w:rsidRDefault="00D74D9B" w:rsidP="00074F6E">
            <w:pPr>
              <w:jc w:val="both"/>
              <w:rPr>
                <w:ins w:id="194" w:author="Наталья Б. Еременко" w:date="2018-05-22T14:34:00Z"/>
                <w:rFonts w:ascii="Times New Roman" w:hAnsi="Times New Roman" w:cs="Times New Roman"/>
                <w:sz w:val="24"/>
                <w:szCs w:val="24"/>
              </w:rPr>
            </w:pPr>
          </w:p>
          <w:p w14:paraId="7239BB12" w14:textId="77777777" w:rsidR="00D74D9B" w:rsidRDefault="00D74D9B" w:rsidP="00074F6E">
            <w:pPr>
              <w:jc w:val="both"/>
              <w:rPr>
                <w:ins w:id="195" w:author="Наталья Б. Еременко" w:date="2018-05-22T14:34:00Z"/>
                <w:rFonts w:ascii="Times New Roman" w:hAnsi="Times New Roman" w:cs="Times New Roman"/>
                <w:sz w:val="24"/>
                <w:szCs w:val="24"/>
              </w:rPr>
            </w:pPr>
          </w:p>
          <w:p w14:paraId="2BCA9561" w14:textId="77777777" w:rsidR="00D74D9B" w:rsidRDefault="00D74D9B" w:rsidP="00074F6E">
            <w:pPr>
              <w:jc w:val="both"/>
              <w:rPr>
                <w:ins w:id="196" w:author="Наталья Б. Еременко" w:date="2018-05-22T14:34:00Z"/>
                <w:rFonts w:ascii="Times New Roman" w:hAnsi="Times New Roman" w:cs="Times New Roman"/>
                <w:sz w:val="24"/>
                <w:szCs w:val="24"/>
              </w:rPr>
            </w:pPr>
          </w:p>
          <w:p w14:paraId="15D17D30" w14:textId="77777777" w:rsidR="00D74D9B" w:rsidRDefault="00D74D9B" w:rsidP="00074F6E">
            <w:pPr>
              <w:jc w:val="both"/>
              <w:rPr>
                <w:ins w:id="197" w:author="Наталья Б. Еременко" w:date="2018-05-22T14:34:00Z"/>
                <w:rFonts w:ascii="Times New Roman" w:hAnsi="Times New Roman" w:cs="Times New Roman"/>
                <w:sz w:val="24"/>
                <w:szCs w:val="24"/>
              </w:rPr>
            </w:pPr>
          </w:p>
          <w:p w14:paraId="20BC50D6" w14:textId="77777777" w:rsidR="00D74D9B" w:rsidRDefault="00D74D9B" w:rsidP="00074F6E">
            <w:pPr>
              <w:jc w:val="both"/>
              <w:rPr>
                <w:ins w:id="198" w:author="Наталья Б. Еременко" w:date="2018-05-22T14:34:00Z"/>
                <w:rFonts w:ascii="Times New Roman" w:hAnsi="Times New Roman" w:cs="Times New Roman"/>
                <w:sz w:val="24"/>
                <w:szCs w:val="24"/>
              </w:rPr>
            </w:pPr>
          </w:p>
          <w:p w14:paraId="7375F6A2" w14:textId="77777777" w:rsidR="00D74D9B" w:rsidRDefault="00D74D9B" w:rsidP="00074F6E">
            <w:pPr>
              <w:jc w:val="both"/>
              <w:rPr>
                <w:ins w:id="199" w:author="Наталья Б. Еременко" w:date="2018-05-22T14:34:00Z"/>
                <w:rFonts w:ascii="Times New Roman" w:hAnsi="Times New Roman" w:cs="Times New Roman"/>
                <w:sz w:val="24"/>
                <w:szCs w:val="24"/>
              </w:rPr>
            </w:pPr>
          </w:p>
          <w:p w14:paraId="0F839D57" w14:textId="77777777" w:rsidR="00D74D9B" w:rsidRDefault="00D74D9B" w:rsidP="00074F6E">
            <w:pPr>
              <w:jc w:val="both"/>
              <w:rPr>
                <w:ins w:id="200" w:author="Наталья Б. Еременко" w:date="2018-05-22T14:34:00Z"/>
                <w:rFonts w:ascii="Times New Roman" w:hAnsi="Times New Roman" w:cs="Times New Roman"/>
                <w:sz w:val="24"/>
                <w:szCs w:val="24"/>
              </w:rPr>
            </w:pPr>
          </w:p>
          <w:p w14:paraId="4737C914" w14:textId="77777777" w:rsidR="00D74D9B" w:rsidRDefault="00D74D9B" w:rsidP="00074F6E">
            <w:pPr>
              <w:jc w:val="both"/>
              <w:rPr>
                <w:ins w:id="201" w:author="Наталья Б. Еременко" w:date="2018-05-22T14:34:00Z"/>
                <w:rFonts w:ascii="Times New Roman" w:hAnsi="Times New Roman" w:cs="Times New Roman"/>
                <w:sz w:val="24"/>
                <w:szCs w:val="24"/>
              </w:rPr>
            </w:pPr>
          </w:p>
          <w:p w14:paraId="4229E021" w14:textId="77777777" w:rsidR="00D74D9B" w:rsidRDefault="00D74D9B" w:rsidP="00074F6E">
            <w:pPr>
              <w:jc w:val="both"/>
              <w:rPr>
                <w:ins w:id="202" w:author="Наталья Б. Еременко" w:date="2018-05-22T14:35:00Z"/>
                <w:rFonts w:ascii="Times New Roman" w:hAnsi="Times New Roman" w:cs="Times New Roman"/>
                <w:sz w:val="24"/>
                <w:szCs w:val="24"/>
              </w:rPr>
            </w:pPr>
          </w:p>
          <w:p w14:paraId="5B881FFD" w14:textId="77777777" w:rsidR="00D74D9B" w:rsidRDefault="00D74D9B" w:rsidP="00074F6E">
            <w:pPr>
              <w:jc w:val="both"/>
              <w:rPr>
                <w:ins w:id="203" w:author="Наталья Б. Еременко" w:date="2018-05-22T14:35:00Z"/>
                <w:rFonts w:ascii="Times New Roman" w:hAnsi="Times New Roman" w:cs="Times New Roman"/>
                <w:sz w:val="24"/>
                <w:szCs w:val="24"/>
              </w:rPr>
            </w:pPr>
          </w:p>
          <w:p w14:paraId="10400A20" w14:textId="77777777" w:rsidR="00D74D9B" w:rsidRDefault="00D74D9B" w:rsidP="00074F6E">
            <w:pPr>
              <w:jc w:val="both"/>
              <w:rPr>
                <w:ins w:id="204" w:author="Наталья Б. Еременко" w:date="2018-05-22T14:35:00Z"/>
                <w:rFonts w:ascii="Times New Roman" w:hAnsi="Times New Roman" w:cs="Times New Roman"/>
                <w:sz w:val="24"/>
                <w:szCs w:val="24"/>
              </w:rPr>
            </w:pPr>
          </w:p>
          <w:p w14:paraId="03D11F9B" w14:textId="77777777" w:rsidR="00D74D9B" w:rsidRDefault="00D74D9B" w:rsidP="00074F6E">
            <w:pPr>
              <w:jc w:val="both"/>
              <w:rPr>
                <w:ins w:id="205" w:author="Наталья Б. Еременко" w:date="2018-05-22T14:35:00Z"/>
                <w:rFonts w:ascii="Times New Roman" w:hAnsi="Times New Roman" w:cs="Times New Roman"/>
                <w:sz w:val="24"/>
                <w:szCs w:val="24"/>
              </w:rPr>
            </w:pPr>
          </w:p>
          <w:p w14:paraId="08B636B5" w14:textId="77777777" w:rsidR="00D74D9B" w:rsidRDefault="00D74D9B" w:rsidP="00074F6E">
            <w:pPr>
              <w:jc w:val="both"/>
              <w:rPr>
                <w:ins w:id="206" w:author="Наталья Б. Еременко" w:date="2018-05-22T14:35:00Z"/>
                <w:rFonts w:ascii="Times New Roman" w:hAnsi="Times New Roman" w:cs="Times New Roman"/>
                <w:sz w:val="24"/>
                <w:szCs w:val="24"/>
              </w:rPr>
            </w:pPr>
          </w:p>
          <w:p w14:paraId="515D7679" w14:textId="77777777" w:rsidR="00D74D9B" w:rsidRDefault="00D74D9B" w:rsidP="00074F6E">
            <w:pPr>
              <w:jc w:val="both"/>
              <w:rPr>
                <w:ins w:id="207" w:author="Наталья Б. Еременко" w:date="2018-05-22T14:35:00Z"/>
                <w:rFonts w:ascii="Times New Roman" w:hAnsi="Times New Roman" w:cs="Times New Roman"/>
                <w:sz w:val="24"/>
                <w:szCs w:val="24"/>
              </w:rPr>
            </w:pPr>
          </w:p>
          <w:p w14:paraId="0996ED0E" w14:textId="77777777" w:rsidR="00D74D9B" w:rsidRDefault="00D74D9B" w:rsidP="00074F6E">
            <w:pPr>
              <w:jc w:val="both"/>
              <w:rPr>
                <w:ins w:id="208" w:author="Наталья Б. Еременко" w:date="2018-05-22T14:35:00Z"/>
                <w:rFonts w:ascii="Times New Roman" w:hAnsi="Times New Roman" w:cs="Times New Roman"/>
                <w:sz w:val="24"/>
                <w:szCs w:val="24"/>
              </w:rPr>
            </w:pPr>
          </w:p>
          <w:p w14:paraId="7E10F78A" w14:textId="77777777" w:rsidR="00D74D9B" w:rsidRDefault="00D74D9B" w:rsidP="00074F6E">
            <w:pPr>
              <w:jc w:val="both"/>
              <w:rPr>
                <w:ins w:id="209" w:author="Наталья Б. Еременко" w:date="2018-05-22T14:35:00Z"/>
                <w:rFonts w:ascii="Times New Roman" w:hAnsi="Times New Roman" w:cs="Times New Roman"/>
                <w:sz w:val="24"/>
                <w:szCs w:val="24"/>
              </w:rPr>
            </w:pPr>
          </w:p>
          <w:p w14:paraId="6BF577F2" w14:textId="77777777" w:rsidR="00D74D9B" w:rsidRDefault="00D74D9B" w:rsidP="00074F6E">
            <w:pPr>
              <w:jc w:val="both"/>
              <w:rPr>
                <w:ins w:id="210" w:author="Наталья Б. Еременко" w:date="2018-05-22T14:35:00Z"/>
                <w:rFonts w:ascii="Times New Roman" w:hAnsi="Times New Roman" w:cs="Times New Roman"/>
                <w:sz w:val="24"/>
                <w:szCs w:val="24"/>
              </w:rPr>
            </w:pPr>
          </w:p>
          <w:p w14:paraId="430760D8" w14:textId="77777777" w:rsidR="00D74D9B" w:rsidRDefault="00D74D9B" w:rsidP="00074F6E">
            <w:pPr>
              <w:jc w:val="both"/>
              <w:rPr>
                <w:ins w:id="211" w:author="Наталья Б. Еременко" w:date="2018-05-22T14:35:00Z"/>
                <w:rFonts w:ascii="Times New Roman" w:hAnsi="Times New Roman" w:cs="Times New Roman"/>
                <w:sz w:val="24"/>
                <w:szCs w:val="24"/>
              </w:rPr>
            </w:pPr>
          </w:p>
          <w:p w14:paraId="0D1B27E5" w14:textId="77777777" w:rsidR="00D74D9B" w:rsidRDefault="00D74D9B" w:rsidP="00074F6E">
            <w:pPr>
              <w:jc w:val="both"/>
              <w:rPr>
                <w:ins w:id="212" w:author="Наталья Б. Еременко" w:date="2018-05-22T14:35:00Z"/>
                <w:rFonts w:ascii="Times New Roman" w:hAnsi="Times New Roman" w:cs="Times New Roman"/>
                <w:sz w:val="24"/>
                <w:szCs w:val="24"/>
              </w:rPr>
            </w:pPr>
          </w:p>
          <w:p w14:paraId="65D64578" w14:textId="77777777" w:rsidR="00D74D9B" w:rsidRDefault="00D74D9B" w:rsidP="00074F6E">
            <w:pPr>
              <w:jc w:val="both"/>
              <w:rPr>
                <w:ins w:id="213" w:author="Наталья Б. Еременко" w:date="2018-05-22T14:35:00Z"/>
                <w:rFonts w:ascii="Times New Roman" w:hAnsi="Times New Roman" w:cs="Times New Roman"/>
                <w:sz w:val="24"/>
                <w:szCs w:val="24"/>
              </w:rPr>
            </w:pPr>
          </w:p>
          <w:p w14:paraId="6833FF28" w14:textId="77777777" w:rsidR="00D74D9B" w:rsidRDefault="00D74D9B" w:rsidP="00074F6E">
            <w:pPr>
              <w:jc w:val="both"/>
              <w:rPr>
                <w:ins w:id="214" w:author="Наталья Б. Еременко" w:date="2018-05-22T14:35:00Z"/>
                <w:rFonts w:ascii="Times New Roman" w:hAnsi="Times New Roman" w:cs="Times New Roman"/>
                <w:sz w:val="24"/>
                <w:szCs w:val="24"/>
              </w:rPr>
            </w:pPr>
          </w:p>
          <w:p w14:paraId="2DD09752" w14:textId="77777777" w:rsidR="00D74D9B" w:rsidRDefault="00D74D9B" w:rsidP="00074F6E">
            <w:pPr>
              <w:jc w:val="both"/>
              <w:rPr>
                <w:ins w:id="215" w:author="Наталья Б. Еременко" w:date="2018-05-22T14:35:00Z"/>
                <w:rFonts w:ascii="Times New Roman" w:hAnsi="Times New Roman" w:cs="Times New Roman"/>
                <w:sz w:val="24"/>
                <w:szCs w:val="24"/>
              </w:rPr>
            </w:pPr>
          </w:p>
          <w:p w14:paraId="3649ECF2" w14:textId="77777777" w:rsidR="00D74D9B" w:rsidRDefault="00D74D9B" w:rsidP="00074F6E">
            <w:pPr>
              <w:jc w:val="both"/>
              <w:rPr>
                <w:ins w:id="216" w:author="Наталья Б. Еременко" w:date="2018-05-22T14:35:00Z"/>
                <w:rFonts w:ascii="Times New Roman" w:hAnsi="Times New Roman" w:cs="Times New Roman"/>
                <w:sz w:val="24"/>
                <w:szCs w:val="24"/>
              </w:rPr>
            </w:pPr>
          </w:p>
          <w:p w14:paraId="4D13D6AE" w14:textId="77777777" w:rsidR="00D74D9B" w:rsidRDefault="00D74D9B" w:rsidP="00074F6E">
            <w:pPr>
              <w:jc w:val="both"/>
              <w:rPr>
                <w:ins w:id="217" w:author="Наталья Б. Еременко" w:date="2018-05-22T14:35:00Z"/>
                <w:rFonts w:ascii="Times New Roman" w:hAnsi="Times New Roman" w:cs="Times New Roman"/>
                <w:sz w:val="24"/>
                <w:szCs w:val="24"/>
              </w:rPr>
            </w:pPr>
          </w:p>
          <w:p w14:paraId="0D1FB817" w14:textId="77777777" w:rsidR="00D74D9B" w:rsidRDefault="00D74D9B" w:rsidP="00074F6E">
            <w:pPr>
              <w:jc w:val="both"/>
              <w:rPr>
                <w:ins w:id="218" w:author="Наталья Б. Еременко" w:date="2018-05-22T14:35:00Z"/>
                <w:rFonts w:ascii="Times New Roman" w:hAnsi="Times New Roman" w:cs="Times New Roman"/>
                <w:sz w:val="24"/>
                <w:szCs w:val="24"/>
              </w:rPr>
            </w:pPr>
          </w:p>
          <w:p w14:paraId="14E60CE5" w14:textId="77777777" w:rsidR="00D74D9B" w:rsidRDefault="00D74D9B" w:rsidP="00074F6E">
            <w:pPr>
              <w:jc w:val="both"/>
              <w:rPr>
                <w:ins w:id="219" w:author="Наталья Б. Еременко" w:date="2018-05-22T14:35:00Z"/>
                <w:rFonts w:ascii="Times New Roman" w:hAnsi="Times New Roman" w:cs="Times New Roman"/>
                <w:sz w:val="24"/>
                <w:szCs w:val="24"/>
              </w:rPr>
            </w:pPr>
          </w:p>
          <w:p w14:paraId="58896C0E" w14:textId="77777777" w:rsidR="00D74D9B" w:rsidRDefault="00D74D9B" w:rsidP="00074F6E">
            <w:pPr>
              <w:jc w:val="both"/>
              <w:rPr>
                <w:ins w:id="220" w:author="Наталья Б. Еременко" w:date="2018-05-22T14:35:00Z"/>
                <w:rFonts w:ascii="Times New Roman" w:hAnsi="Times New Roman" w:cs="Times New Roman"/>
                <w:sz w:val="24"/>
                <w:szCs w:val="24"/>
              </w:rPr>
            </w:pPr>
          </w:p>
          <w:p w14:paraId="2B033E23" w14:textId="77777777" w:rsidR="00D74D9B" w:rsidRDefault="00D74D9B" w:rsidP="00074F6E">
            <w:pPr>
              <w:jc w:val="both"/>
              <w:rPr>
                <w:ins w:id="221" w:author="Наталья Б. Еременко" w:date="2018-05-22T14:35:00Z"/>
                <w:rFonts w:ascii="Times New Roman" w:hAnsi="Times New Roman" w:cs="Times New Roman"/>
                <w:sz w:val="24"/>
                <w:szCs w:val="24"/>
              </w:rPr>
            </w:pPr>
          </w:p>
          <w:p w14:paraId="36739184" w14:textId="77777777" w:rsidR="00D74D9B" w:rsidRDefault="00D74D9B" w:rsidP="00074F6E">
            <w:pPr>
              <w:jc w:val="both"/>
              <w:rPr>
                <w:ins w:id="222" w:author="Наталья Б. Еременко" w:date="2018-05-22T14:35:00Z"/>
                <w:rFonts w:ascii="Times New Roman" w:hAnsi="Times New Roman" w:cs="Times New Roman"/>
                <w:sz w:val="24"/>
                <w:szCs w:val="24"/>
              </w:rPr>
            </w:pPr>
          </w:p>
          <w:p w14:paraId="0AA255C4" w14:textId="77777777" w:rsidR="00D74D9B" w:rsidRDefault="00D74D9B" w:rsidP="00074F6E">
            <w:pPr>
              <w:jc w:val="both"/>
              <w:rPr>
                <w:ins w:id="223" w:author="Наталья Б. Еременко" w:date="2018-05-22T14:35:00Z"/>
                <w:rFonts w:ascii="Times New Roman" w:hAnsi="Times New Roman" w:cs="Times New Roman"/>
                <w:sz w:val="24"/>
                <w:szCs w:val="24"/>
              </w:rPr>
            </w:pPr>
          </w:p>
          <w:p w14:paraId="10C0E765" w14:textId="77777777" w:rsidR="00D74D9B" w:rsidRDefault="00D74D9B" w:rsidP="00074F6E">
            <w:pPr>
              <w:jc w:val="both"/>
              <w:rPr>
                <w:ins w:id="224" w:author="Наталья Б. Еременко" w:date="2018-05-22T14:35:00Z"/>
                <w:rFonts w:ascii="Times New Roman" w:hAnsi="Times New Roman" w:cs="Times New Roman"/>
                <w:sz w:val="24"/>
                <w:szCs w:val="24"/>
              </w:rPr>
            </w:pPr>
          </w:p>
          <w:p w14:paraId="7FB283E5" w14:textId="77777777" w:rsidR="00D74D9B" w:rsidRDefault="00D74D9B" w:rsidP="00074F6E">
            <w:pPr>
              <w:jc w:val="both"/>
              <w:rPr>
                <w:ins w:id="225" w:author="Наталья Б. Еременко" w:date="2018-05-22T14:35:00Z"/>
                <w:rFonts w:ascii="Times New Roman" w:hAnsi="Times New Roman" w:cs="Times New Roman"/>
                <w:sz w:val="24"/>
                <w:szCs w:val="24"/>
              </w:rPr>
            </w:pPr>
          </w:p>
          <w:p w14:paraId="7E7AE71E" w14:textId="77777777" w:rsidR="00D74D9B" w:rsidRDefault="00D74D9B" w:rsidP="00074F6E">
            <w:pPr>
              <w:jc w:val="both"/>
              <w:rPr>
                <w:ins w:id="226" w:author="Наталья Б. Еременко" w:date="2018-05-22T14:35:00Z"/>
                <w:rFonts w:ascii="Times New Roman" w:hAnsi="Times New Roman" w:cs="Times New Roman"/>
                <w:sz w:val="24"/>
                <w:szCs w:val="24"/>
              </w:rPr>
            </w:pPr>
          </w:p>
          <w:p w14:paraId="4C015EB6" w14:textId="77777777" w:rsidR="00D74D9B" w:rsidRDefault="00D74D9B" w:rsidP="00074F6E">
            <w:pPr>
              <w:jc w:val="both"/>
              <w:rPr>
                <w:ins w:id="227" w:author="Наталья Б. Еременко" w:date="2018-05-22T14:35:00Z"/>
                <w:rFonts w:ascii="Times New Roman" w:hAnsi="Times New Roman" w:cs="Times New Roman"/>
                <w:sz w:val="24"/>
                <w:szCs w:val="24"/>
              </w:rPr>
            </w:pPr>
          </w:p>
          <w:p w14:paraId="6B9B4CD9" w14:textId="77777777" w:rsidR="00D74D9B" w:rsidRDefault="00D74D9B" w:rsidP="00074F6E">
            <w:pPr>
              <w:jc w:val="both"/>
              <w:rPr>
                <w:ins w:id="228" w:author="Наталья Б. Еременко" w:date="2018-05-22T14:35:00Z"/>
                <w:rFonts w:ascii="Times New Roman" w:hAnsi="Times New Roman" w:cs="Times New Roman"/>
                <w:sz w:val="24"/>
                <w:szCs w:val="24"/>
              </w:rPr>
            </w:pPr>
          </w:p>
          <w:p w14:paraId="3FE00DC7" w14:textId="77777777" w:rsidR="00D74D9B" w:rsidRDefault="00D74D9B" w:rsidP="00074F6E">
            <w:pPr>
              <w:jc w:val="both"/>
              <w:rPr>
                <w:ins w:id="229" w:author="Наталья Б. Еременко" w:date="2018-05-22T14:35:00Z"/>
                <w:rFonts w:ascii="Times New Roman" w:hAnsi="Times New Roman" w:cs="Times New Roman"/>
                <w:sz w:val="24"/>
                <w:szCs w:val="24"/>
              </w:rPr>
            </w:pPr>
          </w:p>
          <w:p w14:paraId="117D6955" w14:textId="77777777" w:rsidR="00D74D9B" w:rsidRDefault="00D74D9B" w:rsidP="00074F6E">
            <w:pPr>
              <w:jc w:val="both"/>
              <w:rPr>
                <w:ins w:id="230" w:author="Наталья Б. Еременко" w:date="2018-05-22T14:35:00Z"/>
                <w:rFonts w:ascii="Times New Roman" w:hAnsi="Times New Roman" w:cs="Times New Roman"/>
                <w:sz w:val="24"/>
                <w:szCs w:val="24"/>
              </w:rPr>
            </w:pPr>
          </w:p>
          <w:p w14:paraId="133E93C9" w14:textId="77777777" w:rsidR="00D74D9B" w:rsidRDefault="00D74D9B" w:rsidP="00074F6E">
            <w:pPr>
              <w:jc w:val="both"/>
              <w:rPr>
                <w:ins w:id="231" w:author="Наталья Б. Еременко" w:date="2018-05-22T14:35:00Z"/>
                <w:rFonts w:ascii="Times New Roman" w:hAnsi="Times New Roman" w:cs="Times New Roman"/>
                <w:sz w:val="24"/>
                <w:szCs w:val="24"/>
              </w:rPr>
            </w:pPr>
          </w:p>
          <w:p w14:paraId="62B83872" w14:textId="77777777" w:rsidR="00D74D9B" w:rsidRDefault="00D74D9B" w:rsidP="00074F6E">
            <w:pPr>
              <w:jc w:val="both"/>
              <w:rPr>
                <w:ins w:id="232" w:author="Наталья Б. Еременко" w:date="2018-05-22T14:35:00Z"/>
                <w:rFonts w:ascii="Times New Roman" w:hAnsi="Times New Roman" w:cs="Times New Roman"/>
                <w:sz w:val="24"/>
                <w:szCs w:val="24"/>
              </w:rPr>
            </w:pPr>
          </w:p>
          <w:p w14:paraId="505A509E" w14:textId="77777777" w:rsidR="00D74D9B" w:rsidRDefault="00D74D9B" w:rsidP="00074F6E">
            <w:pPr>
              <w:jc w:val="both"/>
              <w:rPr>
                <w:ins w:id="233" w:author="Наталья Б. Еременко" w:date="2018-05-22T14:35:00Z"/>
                <w:rFonts w:ascii="Times New Roman" w:hAnsi="Times New Roman" w:cs="Times New Roman"/>
                <w:sz w:val="24"/>
                <w:szCs w:val="24"/>
              </w:rPr>
            </w:pPr>
          </w:p>
          <w:p w14:paraId="33D3AA1F" w14:textId="77777777" w:rsidR="00D74D9B" w:rsidRDefault="00D74D9B" w:rsidP="00074F6E">
            <w:pPr>
              <w:jc w:val="both"/>
              <w:rPr>
                <w:ins w:id="234" w:author="Наталья Б. Еременко" w:date="2018-05-22T14:35:00Z"/>
                <w:rFonts w:ascii="Times New Roman" w:hAnsi="Times New Roman" w:cs="Times New Roman"/>
                <w:sz w:val="24"/>
                <w:szCs w:val="24"/>
              </w:rPr>
            </w:pPr>
          </w:p>
          <w:p w14:paraId="5A32303E" w14:textId="77777777" w:rsidR="00D74D9B" w:rsidRDefault="00D74D9B" w:rsidP="00074F6E">
            <w:pPr>
              <w:jc w:val="both"/>
              <w:rPr>
                <w:ins w:id="235" w:author="Наталья Б. Еременко" w:date="2018-05-22T14:35:00Z"/>
                <w:rFonts w:ascii="Times New Roman" w:hAnsi="Times New Roman" w:cs="Times New Roman"/>
                <w:sz w:val="24"/>
                <w:szCs w:val="24"/>
              </w:rPr>
            </w:pPr>
          </w:p>
          <w:p w14:paraId="52719137" w14:textId="77777777" w:rsidR="00D74D9B" w:rsidRDefault="00D74D9B" w:rsidP="00074F6E">
            <w:pPr>
              <w:jc w:val="both"/>
              <w:rPr>
                <w:ins w:id="236" w:author="Наталья Б. Еременко" w:date="2018-05-22T14:35:00Z"/>
                <w:rFonts w:ascii="Times New Roman" w:hAnsi="Times New Roman" w:cs="Times New Roman"/>
                <w:sz w:val="24"/>
                <w:szCs w:val="24"/>
              </w:rPr>
            </w:pPr>
          </w:p>
          <w:p w14:paraId="69DCCAE3" w14:textId="77777777" w:rsidR="00D74D9B" w:rsidRDefault="00D74D9B" w:rsidP="00074F6E">
            <w:pPr>
              <w:jc w:val="both"/>
              <w:rPr>
                <w:ins w:id="237" w:author="Наталья Б. Еременко" w:date="2018-05-22T14:35:00Z"/>
                <w:rFonts w:ascii="Times New Roman" w:hAnsi="Times New Roman" w:cs="Times New Roman"/>
                <w:sz w:val="24"/>
                <w:szCs w:val="24"/>
              </w:rPr>
            </w:pPr>
          </w:p>
          <w:p w14:paraId="5660537C" w14:textId="77777777" w:rsidR="00D74D9B" w:rsidRDefault="00D74D9B" w:rsidP="00074F6E">
            <w:pPr>
              <w:jc w:val="both"/>
              <w:rPr>
                <w:ins w:id="238" w:author="Наталья Б. Еременко" w:date="2018-05-22T14:35:00Z"/>
                <w:rFonts w:ascii="Times New Roman" w:hAnsi="Times New Roman" w:cs="Times New Roman"/>
                <w:sz w:val="24"/>
                <w:szCs w:val="24"/>
              </w:rPr>
            </w:pPr>
          </w:p>
          <w:p w14:paraId="486FA0E6" w14:textId="77777777" w:rsidR="00D74D9B" w:rsidRDefault="00D74D9B" w:rsidP="00074F6E">
            <w:pPr>
              <w:jc w:val="both"/>
              <w:rPr>
                <w:ins w:id="239" w:author="Наталья Б. Еременко" w:date="2018-05-22T14:35:00Z"/>
                <w:rFonts w:ascii="Times New Roman" w:hAnsi="Times New Roman" w:cs="Times New Roman"/>
                <w:sz w:val="24"/>
                <w:szCs w:val="24"/>
              </w:rPr>
            </w:pPr>
          </w:p>
          <w:p w14:paraId="7D7C841F" w14:textId="77777777" w:rsidR="00D74D9B" w:rsidRDefault="00D74D9B" w:rsidP="00074F6E">
            <w:pPr>
              <w:jc w:val="both"/>
              <w:rPr>
                <w:ins w:id="240" w:author="Наталья Б. Еременко" w:date="2018-05-22T14:36:00Z"/>
                <w:rFonts w:ascii="Times New Roman" w:hAnsi="Times New Roman" w:cs="Times New Roman"/>
                <w:sz w:val="24"/>
                <w:szCs w:val="24"/>
              </w:rPr>
            </w:pPr>
          </w:p>
          <w:p w14:paraId="46810844" w14:textId="77777777" w:rsidR="00D74D9B" w:rsidRDefault="00D74D9B" w:rsidP="00074F6E">
            <w:pPr>
              <w:jc w:val="both"/>
              <w:rPr>
                <w:ins w:id="241" w:author="Наталья Б. Еременко" w:date="2018-05-22T14:36:00Z"/>
                <w:rFonts w:ascii="Times New Roman" w:hAnsi="Times New Roman" w:cs="Times New Roman"/>
                <w:sz w:val="24"/>
                <w:szCs w:val="24"/>
              </w:rPr>
            </w:pPr>
          </w:p>
          <w:p w14:paraId="5F26E01C" w14:textId="77777777" w:rsidR="00D74D9B" w:rsidRDefault="00D74D9B" w:rsidP="00074F6E">
            <w:pPr>
              <w:jc w:val="both"/>
              <w:rPr>
                <w:ins w:id="242" w:author="Наталья Б. Еременко" w:date="2018-05-22T14:36:00Z"/>
                <w:rFonts w:ascii="Times New Roman" w:hAnsi="Times New Roman" w:cs="Times New Roman"/>
                <w:sz w:val="24"/>
                <w:szCs w:val="24"/>
              </w:rPr>
            </w:pPr>
          </w:p>
          <w:p w14:paraId="71706FFB" w14:textId="77777777" w:rsidR="00D74D9B" w:rsidRDefault="00D74D9B" w:rsidP="00074F6E">
            <w:pPr>
              <w:jc w:val="both"/>
              <w:rPr>
                <w:ins w:id="243" w:author="Наталья Б. Еременко" w:date="2018-05-22T14:36:00Z"/>
                <w:rFonts w:ascii="Times New Roman" w:hAnsi="Times New Roman" w:cs="Times New Roman"/>
                <w:sz w:val="24"/>
                <w:szCs w:val="24"/>
              </w:rPr>
            </w:pPr>
          </w:p>
          <w:p w14:paraId="0184D9E9" w14:textId="77777777" w:rsidR="00D74D9B" w:rsidRDefault="00D74D9B" w:rsidP="00074F6E">
            <w:pPr>
              <w:jc w:val="both"/>
              <w:rPr>
                <w:ins w:id="244" w:author="Наталья Б. Еременко" w:date="2018-05-22T14:36:00Z"/>
                <w:rFonts w:ascii="Times New Roman" w:hAnsi="Times New Roman" w:cs="Times New Roman"/>
                <w:sz w:val="24"/>
                <w:szCs w:val="24"/>
              </w:rPr>
            </w:pPr>
          </w:p>
          <w:p w14:paraId="60A87E82" w14:textId="77777777" w:rsidR="00D74D9B" w:rsidRDefault="00D74D9B" w:rsidP="00074F6E">
            <w:pPr>
              <w:jc w:val="both"/>
              <w:rPr>
                <w:ins w:id="245" w:author="Наталья Б. Еременко" w:date="2018-05-22T14:36:00Z"/>
                <w:rFonts w:ascii="Times New Roman" w:hAnsi="Times New Roman" w:cs="Times New Roman"/>
                <w:sz w:val="24"/>
                <w:szCs w:val="24"/>
              </w:rPr>
            </w:pPr>
          </w:p>
          <w:p w14:paraId="3B0A2A47" w14:textId="77777777" w:rsidR="00D74D9B" w:rsidRDefault="00D74D9B" w:rsidP="00074F6E">
            <w:pPr>
              <w:jc w:val="both"/>
              <w:rPr>
                <w:ins w:id="246" w:author="Наталья Б. Еременко" w:date="2018-05-22T14:36:00Z"/>
                <w:rFonts w:ascii="Times New Roman" w:hAnsi="Times New Roman" w:cs="Times New Roman"/>
                <w:sz w:val="24"/>
                <w:szCs w:val="24"/>
              </w:rPr>
            </w:pPr>
          </w:p>
          <w:p w14:paraId="1004BE10" w14:textId="77777777" w:rsidR="00D74D9B" w:rsidRDefault="00D74D9B" w:rsidP="00074F6E">
            <w:pPr>
              <w:jc w:val="both"/>
              <w:rPr>
                <w:ins w:id="247" w:author="Наталья Б. Еременко" w:date="2018-05-22T14:36:00Z"/>
                <w:rFonts w:ascii="Times New Roman" w:hAnsi="Times New Roman" w:cs="Times New Roman"/>
                <w:sz w:val="24"/>
                <w:szCs w:val="24"/>
              </w:rPr>
            </w:pPr>
          </w:p>
          <w:p w14:paraId="20FC1E3E" w14:textId="77777777" w:rsidR="00D74D9B" w:rsidRDefault="00D74D9B" w:rsidP="00074F6E">
            <w:pPr>
              <w:jc w:val="both"/>
              <w:rPr>
                <w:ins w:id="248" w:author="Наталья Б. Еременко" w:date="2018-05-22T14:36:00Z"/>
                <w:rFonts w:ascii="Times New Roman" w:hAnsi="Times New Roman" w:cs="Times New Roman"/>
                <w:sz w:val="24"/>
                <w:szCs w:val="24"/>
              </w:rPr>
            </w:pPr>
          </w:p>
          <w:p w14:paraId="0320ED5F" w14:textId="77777777" w:rsidR="00D74D9B" w:rsidRDefault="00D74D9B" w:rsidP="00074F6E">
            <w:pPr>
              <w:jc w:val="both"/>
              <w:rPr>
                <w:ins w:id="249" w:author="Наталья Б. Еременко" w:date="2018-05-22T14:36:00Z"/>
                <w:rFonts w:ascii="Times New Roman" w:hAnsi="Times New Roman" w:cs="Times New Roman"/>
                <w:sz w:val="24"/>
                <w:szCs w:val="24"/>
              </w:rPr>
            </w:pPr>
          </w:p>
          <w:p w14:paraId="213EF582" w14:textId="77777777" w:rsidR="00D74D9B" w:rsidRDefault="00D74D9B" w:rsidP="00074F6E">
            <w:pPr>
              <w:jc w:val="both"/>
              <w:rPr>
                <w:ins w:id="250" w:author="Наталья Б. Еременко" w:date="2018-05-22T14:36:00Z"/>
                <w:rFonts w:ascii="Times New Roman" w:hAnsi="Times New Roman" w:cs="Times New Roman"/>
                <w:sz w:val="24"/>
                <w:szCs w:val="24"/>
              </w:rPr>
            </w:pPr>
          </w:p>
          <w:p w14:paraId="075D4536" w14:textId="77777777" w:rsidR="00D74D9B" w:rsidRDefault="00D74D9B" w:rsidP="00074F6E">
            <w:pPr>
              <w:jc w:val="both"/>
              <w:rPr>
                <w:ins w:id="251" w:author="Наталья Б. Еременко" w:date="2018-05-22T14:36:00Z"/>
                <w:rFonts w:ascii="Times New Roman" w:hAnsi="Times New Roman" w:cs="Times New Roman"/>
                <w:sz w:val="24"/>
                <w:szCs w:val="24"/>
              </w:rPr>
            </w:pPr>
          </w:p>
          <w:p w14:paraId="2034EFF4" w14:textId="77777777" w:rsidR="00D74D9B" w:rsidRDefault="00D74D9B" w:rsidP="00074F6E">
            <w:pPr>
              <w:jc w:val="both"/>
              <w:rPr>
                <w:ins w:id="252" w:author="Наталья Б. Еременко" w:date="2018-05-22T14:36:00Z"/>
                <w:rFonts w:ascii="Times New Roman" w:hAnsi="Times New Roman" w:cs="Times New Roman"/>
                <w:sz w:val="24"/>
                <w:szCs w:val="24"/>
              </w:rPr>
            </w:pPr>
          </w:p>
          <w:p w14:paraId="29E6141F" w14:textId="77777777" w:rsidR="00D74D9B" w:rsidRDefault="00D74D9B" w:rsidP="00074F6E">
            <w:pPr>
              <w:jc w:val="both"/>
              <w:rPr>
                <w:ins w:id="253" w:author="Наталья Б. Еременко" w:date="2018-05-22T14:36:00Z"/>
                <w:rFonts w:ascii="Times New Roman" w:hAnsi="Times New Roman" w:cs="Times New Roman"/>
                <w:sz w:val="24"/>
                <w:szCs w:val="24"/>
              </w:rPr>
            </w:pPr>
          </w:p>
          <w:p w14:paraId="7A9EB0BD" w14:textId="77777777" w:rsidR="00D74D9B" w:rsidRDefault="00D74D9B" w:rsidP="00074F6E">
            <w:pPr>
              <w:jc w:val="both"/>
              <w:rPr>
                <w:ins w:id="254" w:author="Наталья Б. Еременко" w:date="2018-05-22T14:36:00Z"/>
                <w:rFonts w:ascii="Times New Roman" w:hAnsi="Times New Roman" w:cs="Times New Roman"/>
                <w:sz w:val="24"/>
                <w:szCs w:val="24"/>
              </w:rPr>
            </w:pPr>
          </w:p>
          <w:p w14:paraId="34EF4DCE" w14:textId="77777777" w:rsidR="00D74D9B" w:rsidRDefault="00D74D9B" w:rsidP="00074F6E">
            <w:pPr>
              <w:jc w:val="both"/>
              <w:rPr>
                <w:ins w:id="255" w:author="Наталья Б. Еременко" w:date="2018-05-22T14:36:00Z"/>
                <w:rFonts w:ascii="Times New Roman" w:hAnsi="Times New Roman" w:cs="Times New Roman"/>
                <w:sz w:val="24"/>
                <w:szCs w:val="24"/>
              </w:rPr>
            </w:pPr>
          </w:p>
          <w:p w14:paraId="5B889726" w14:textId="77777777" w:rsidR="00D74D9B" w:rsidRDefault="00D74D9B" w:rsidP="00074F6E">
            <w:pPr>
              <w:jc w:val="both"/>
              <w:rPr>
                <w:ins w:id="256" w:author="Наталья Б. Еременко" w:date="2018-05-22T14:36:00Z"/>
                <w:rFonts w:ascii="Times New Roman" w:hAnsi="Times New Roman" w:cs="Times New Roman"/>
                <w:sz w:val="24"/>
                <w:szCs w:val="24"/>
              </w:rPr>
            </w:pPr>
          </w:p>
          <w:p w14:paraId="221B794E" w14:textId="77777777" w:rsidR="00D74D9B" w:rsidRDefault="00D74D9B" w:rsidP="00074F6E">
            <w:pPr>
              <w:jc w:val="both"/>
              <w:rPr>
                <w:ins w:id="257" w:author="Наталья Б. Еременко" w:date="2018-05-22T14:36:00Z"/>
                <w:rFonts w:ascii="Times New Roman" w:hAnsi="Times New Roman" w:cs="Times New Roman"/>
                <w:sz w:val="24"/>
                <w:szCs w:val="24"/>
              </w:rPr>
            </w:pPr>
          </w:p>
          <w:p w14:paraId="1309596A" w14:textId="77777777" w:rsidR="00D74D9B" w:rsidRDefault="00D74D9B" w:rsidP="00074F6E">
            <w:pPr>
              <w:jc w:val="both"/>
              <w:rPr>
                <w:ins w:id="258" w:author="Наталья Б. Еременко" w:date="2018-05-22T14:36:00Z"/>
                <w:rFonts w:ascii="Times New Roman" w:hAnsi="Times New Roman" w:cs="Times New Roman"/>
                <w:sz w:val="24"/>
                <w:szCs w:val="24"/>
              </w:rPr>
            </w:pPr>
          </w:p>
          <w:p w14:paraId="68B7F433" w14:textId="77777777" w:rsidR="00D74D9B" w:rsidRDefault="00D74D9B" w:rsidP="00074F6E">
            <w:pPr>
              <w:jc w:val="both"/>
              <w:rPr>
                <w:ins w:id="259" w:author="Наталья Б. Еременко" w:date="2018-05-22T14:36:00Z"/>
                <w:rFonts w:ascii="Times New Roman" w:hAnsi="Times New Roman" w:cs="Times New Roman"/>
                <w:sz w:val="24"/>
                <w:szCs w:val="24"/>
              </w:rPr>
            </w:pPr>
          </w:p>
          <w:p w14:paraId="7420274F" w14:textId="77777777" w:rsidR="00D74D9B" w:rsidRDefault="00D74D9B" w:rsidP="00074F6E">
            <w:pPr>
              <w:jc w:val="both"/>
              <w:rPr>
                <w:ins w:id="260" w:author="Наталья Б. Еременко" w:date="2018-05-22T14:36:00Z"/>
                <w:rFonts w:ascii="Times New Roman" w:hAnsi="Times New Roman" w:cs="Times New Roman"/>
                <w:sz w:val="24"/>
                <w:szCs w:val="24"/>
              </w:rPr>
            </w:pPr>
          </w:p>
          <w:p w14:paraId="1090F94A" w14:textId="77777777" w:rsidR="00D74D9B" w:rsidRDefault="00D74D9B" w:rsidP="00074F6E">
            <w:pPr>
              <w:jc w:val="both"/>
              <w:rPr>
                <w:ins w:id="261" w:author="Наталья Б. Еременко" w:date="2018-05-22T14:36:00Z"/>
                <w:rFonts w:ascii="Times New Roman" w:hAnsi="Times New Roman" w:cs="Times New Roman"/>
                <w:sz w:val="24"/>
                <w:szCs w:val="24"/>
              </w:rPr>
            </w:pPr>
          </w:p>
          <w:p w14:paraId="24B83B77" w14:textId="77777777" w:rsidR="00D74D9B" w:rsidRDefault="00D74D9B" w:rsidP="00074F6E">
            <w:pPr>
              <w:jc w:val="both"/>
              <w:rPr>
                <w:ins w:id="262" w:author="Наталья Б. Еременко" w:date="2018-05-22T14:36:00Z"/>
                <w:rFonts w:ascii="Times New Roman" w:hAnsi="Times New Roman" w:cs="Times New Roman"/>
                <w:sz w:val="24"/>
                <w:szCs w:val="24"/>
              </w:rPr>
            </w:pPr>
          </w:p>
          <w:p w14:paraId="4ACE04D1" w14:textId="77777777" w:rsidR="00D74D9B" w:rsidRDefault="00D74D9B" w:rsidP="00074F6E">
            <w:pPr>
              <w:jc w:val="both"/>
              <w:rPr>
                <w:ins w:id="263" w:author="Наталья Б. Еременко" w:date="2018-05-22T14:36:00Z"/>
                <w:rFonts w:ascii="Times New Roman" w:hAnsi="Times New Roman" w:cs="Times New Roman"/>
                <w:sz w:val="24"/>
                <w:szCs w:val="24"/>
              </w:rPr>
            </w:pPr>
          </w:p>
          <w:p w14:paraId="5C9BB5CB" w14:textId="77777777" w:rsidR="00D74D9B" w:rsidRDefault="00D74D9B" w:rsidP="00074F6E">
            <w:pPr>
              <w:jc w:val="both"/>
              <w:rPr>
                <w:ins w:id="264" w:author="Наталья Б. Еременко" w:date="2018-05-22T14:36:00Z"/>
                <w:rFonts w:ascii="Times New Roman" w:hAnsi="Times New Roman" w:cs="Times New Roman"/>
                <w:sz w:val="24"/>
                <w:szCs w:val="24"/>
              </w:rPr>
            </w:pPr>
          </w:p>
          <w:p w14:paraId="5C9A0DDA" w14:textId="77777777" w:rsidR="00D74D9B" w:rsidRDefault="00D74D9B" w:rsidP="00074F6E">
            <w:pPr>
              <w:jc w:val="both"/>
              <w:rPr>
                <w:ins w:id="265" w:author="Наталья Б. Еременко" w:date="2018-05-22T14:36:00Z"/>
                <w:rFonts w:ascii="Times New Roman" w:hAnsi="Times New Roman" w:cs="Times New Roman"/>
                <w:sz w:val="24"/>
                <w:szCs w:val="24"/>
              </w:rPr>
            </w:pPr>
          </w:p>
          <w:p w14:paraId="1D124D9F" w14:textId="77777777" w:rsidR="00D74D9B" w:rsidRDefault="00D74D9B" w:rsidP="00074F6E">
            <w:pPr>
              <w:jc w:val="both"/>
              <w:rPr>
                <w:ins w:id="266" w:author="Наталья Б. Еременко" w:date="2018-05-22T14:36:00Z"/>
                <w:rFonts w:ascii="Times New Roman" w:hAnsi="Times New Roman" w:cs="Times New Roman"/>
                <w:sz w:val="24"/>
                <w:szCs w:val="24"/>
              </w:rPr>
            </w:pPr>
          </w:p>
          <w:p w14:paraId="6238960A" w14:textId="77777777" w:rsidR="00D74D9B" w:rsidRDefault="00D74D9B" w:rsidP="00074F6E">
            <w:pPr>
              <w:jc w:val="both"/>
              <w:rPr>
                <w:ins w:id="267" w:author="Наталья Б. Еременко" w:date="2018-05-22T14:36:00Z"/>
                <w:rFonts w:ascii="Times New Roman" w:hAnsi="Times New Roman" w:cs="Times New Roman"/>
                <w:sz w:val="24"/>
                <w:szCs w:val="24"/>
              </w:rPr>
            </w:pPr>
          </w:p>
          <w:p w14:paraId="2FE0F033" w14:textId="77777777" w:rsidR="00D74D9B" w:rsidRDefault="00D74D9B" w:rsidP="00074F6E">
            <w:pPr>
              <w:jc w:val="both"/>
              <w:rPr>
                <w:ins w:id="268" w:author="Наталья Б. Еременко" w:date="2018-05-22T14:36:00Z"/>
                <w:rFonts w:ascii="Times New Roman" w:hAnsi="Times New Roman" w:cs="Times New Roman"/>
                <w:sz w:val="24"/>
                <w:szCs w:val="24"/>
              </w:rPr>
            </w:pPr>
          </w:p>
          <w:p w14:paraId="636BA3F3" w14:textId="77777777" w:rsidR="00D74D9B" w:rsidRDefault="00D74D9B" w:rsidP="00074F6E">
            <w:pPr>
              <w:jc w:val="both"/>
              <w:rPr>
                <w:ins w:id="269" w:author="Наталья Б. Еременко" w:date="2018-05-22T14:36:00Z"/>
                <w:rFonts w:ascii="Times New Roman" w:hAnsi="Times New Roman" w:cs="Times New Roman"/>
                <w:sz w:val="24"/>
                <w:szCs w:val="24"/>
              </w:rPr>
            </w:pPr>
          </w:p>
          <w:p w14:paraId="337D8FCC" w14:textId="77777777" w:rsidR="00D74D9B" w:rsidRDefault="00D74D9B" w:rsidP="00074F6E">
            <w:pPr>
              <w:jc w:val="both"/>
              <w:rPr>
                <w:ins w:id="270" w:author="Наталья Б. Еременко" w:date="2018-05-22T14:36:00Z"/>
                <w:rFonts w:ascii="Times New Roman" w:hAnsi="Times New Roman" w:cs="Times New Roman"/>
                <w:sz w:val="24"/>
                <w:szCs w:val="24"/>
              </w:rPr>
            </w:pPr>
          </w:p>
          <w:p w14:paraId="73025BE0" w14:textId="77777777" w:rsidR="00D74D9B" w:rsidRDefault="00D74D9B" w:rsidP="00074F6E">
            <w:pPr>
              <w:jc w:val="both"/>
              <w:rPr>
                <w:ins w:id="271" w:author="Наталья Б. Еременко" w:date="2018-05-22T14:36:00Z"/>
                <w:rFonts w:ascii="Times New Roman" w:hAnsi="Times New Roman" w:cs="Times New Roman"/>
                <w:sz w:val="24"/>
                <w:szCs w:val="24"/>
              </w:rPr>
            </w:pPr>
          </w:p>
          <w:p w14:paraId="3C8B8741" w14:textId="77777777" w:rsidR="00D74D9B" w:rsidRDefault="00D74D9B" w:rsidP="00074F6E">
            <w:pPr>
              <w:jc w:val="both"/>
              <w:rPr>
                <w:ins w:id="272" w:author="Наталья Б. Еременко" w:date="2018-05-22T14:36:00Z"/>
                <w:rFonts w:ascii="Times New Roman" w:hAnsi="Times New Roman" w:cs="Times New Roman"/>
                <w:sz w:val="24"/>
                <w:szCs w:val="24"/>
              </w:rPr>
            </w:pPr>
          </w:p>
          <w:p w14:paraId="4FD08B39" w14:textId="77777777" w:rsidR="00D74D9B" w:rsidRDefault="00D74D9B" w:rsidP="00074F6E">
            <w:pPr>
              <w:jc w:val="both"/>
              <w:rPr>
                <w:ins w:id="273" w:author="Наталья Б. Еременко" w:date="2018-05-22T14:36:00Z"/>
                <w:rFonts w:ascii="Times New Roman" w:hAnsi="Times New Roman" w:cs="Times New Roman"/>
                <w:sz w:val="24"/>
                <w:szCs w:val="24"/>
              </w:rPr>
            </w:pPr>
          </w:p>
          <w:p w14:paraId="0E79F5E8" w14:textId="77777777" w:rsidR="00D74D9B" w:rsidRDefault="00D74D9B" w:rsidP="00074F6E">
            <w:pPr>
              <w:jc w:val="both"/>
              <w:rPr>
                <w:ins w:id="274" w:author="Наталья Б. Еременко" w:date="2018-05-22T14:36:00Z"/>
                <w:rFonts w:ascii="Times New Roman" w:hAnsi="Times New Roman" w:cs="Times New Roman"/>
                <w:sz w:val="24"/>
                <w:szCs w:val="24"/>
              </w:rPr>
            </w:pPr>
          </w:p>
          <w:p w14:paraId="77DB83D8" w14:textId="77777777" w:rsidR="00D74D9B" w:rsidRDefault="00D74D9B" w:rsidP="00074F6E">
            <w:pPr>
              <w:jc w:val="both"/>
              <w:rPr>
                <w:ins w:id="275" w:author="Наталья Б. Еременко" w:date="2018-05-22T14:36:00Z"/>
                <w:rFonts w:ascii="Times New Roman" w:hAnsi="Times New Roman" w:cs="Times New Roman"/>
                <w:sz w:val="24"/>
                <w:szCs w:val="24"/>
              </w:rPr>
            </w:pPr>
          </w:p>
          <w:p w14:paraId="3B5DE902" w14:textId="77777777" w:rsidR="00D74D9B" w:rsidRDefault="00D74D9B" w:rsidP="00074F6E">
            <w:pPr>
              <w:jc w:val="both"/>
              <w:rPr>
                <w:ins w:id="276" w:author="Наталья Б. Еременко" w:date="2018-05-22T14:36:00Z"/>
                <w:rFonts w:ascii="Times New Roman" w:hAnsi="Times New Roman" w:cs="Times New Roman"/>
                <w:sz w:val="24"/>
                <w:szCs w:val="24"/>
              </w:rPr>
            </w:pPr>
          </w:p>
          <w:p w14:paraId="1CC0CF2A" w14:textId="77777777" w:rsidR="00D74D9B" w:rsidRDefault="00D74D9B" w:rsidP="00074F6E">
            <w:pPr>
              <w:jc w:val="both"/>
              <w:rPr>
                <w:ins w:id="277" w:author="Наталья Б. Еременко" w:date="2018-05-22T14:36:00Z"/>
                <w:rFonts w:ascii="Times New Roman" w:hAnsi="Times New Roman" w:cs="Times New Roman"/>
                <w:sz w:val="24"/>
                <w:szCs w:val="24"/>
              </w:rPr>
            </w:pPr>
          </w:p>
          <w:p w14:paraId="2BD84524" w14:textId="77777777" w:rsidR="00D74D9B" w:rsidRDefault="00D74D9B" w:rsidP="00074F6E">
            <w:pPr>
              <w:jc w:val="both"/>
              <w:rPr>
                <w:ins w:id="278" w:author="Наталья Б. Еременко" w:date="2018-05-22T14:36:00Z"/>
                <w:rFonts w:ascii="Times New Roman" w:hAnsi="Times New Roman" w:cs="Times New Roman"/>
                <w:sz w:val="24"/>
                <w:szCs w:val="24"/>
              </w:rPr>
            </w:pPr>
          </w:p>
          <w:p w14:paraId="22E1497A" w14:textId="77777777" w:rsidR="00D74D9B" w:rsidRDefault="00D74D9B" w:rsidP="00074F6E">
            <w:pPr>
              <w:jc w:val="both"/>
              <w:rPr>
                <w:ins w:id="279" w:author="Наталья Б. Еременко" w:date="2018-05-22T14:36:00Z"/>
                <w:rFonts w:ascii="Times New Roman" w:hAnsi="Times New Roman" w:cs="Times New Roman"/>
                <w:sz w:val="24"/>
                <w:szCs w:val="24"/>
              </w:rPr>
            </w:pPr>
          </w:p>
          <w:p w14:paraId="37CC872A" w14:textId="77777777" w:rsidR="00D74D9B" w:rsidRDefault="00D74D9B" w:rsidP="00074F6E">
            <w:pPr>
              <w:jc w:val="both"/>
              <w:rPr>
                <w:ins w:id="280" w:author="Наталья Б. Еременко" w:date="2018-05-22T14:36:00Z"/>
                <w:rFonts w:ascii="Times New Roman" w:hAnsi="Times New Roman" w:cs="Times New Roman"/>
                <w:sz w:val="24"/>
                <w:szCs w:val="24"/>
              </w:rPr>
            </w:pPr>
          </w:p>
          <w:p w14:paraId="3C6A38CA" w14:textId="77777777" w:rsidR="00D74D9B" w:rsidRDefault="00D74D9B" w:rsidP="00074F6E">
            <w:pPr>
              <w:jc w:val="both"/>
              <w:rPr>
                <w:ins w:id="281" w:author="Наталья Б. Еременко" w:date="2018-05-22T14:36:00Z"/>
                <w:rFonts w:ascii="Times New Roman" w:hAnsi="Times New Roman" w:cs="Times New Roman"/>
                <w:sz w:val="24"/>
                <w:szCs w:val="24"/>
              </w:rPr>
            </w:pPr>
          </w:p>
          <w:p w14:paraId="521171C0" w14:textId="77777777" w:rsidR="00D74D9B" w:rsidRDefault="00D74D9B" w:rsidP="00074F6E">
            <w:pPr>
              <w:jc w:val="both"/>
              <w:rPr>
                <w:ins w:id="282" w:author="Наталья Б. Еременко" w:date="2018-05-22T14:36:00Z"/>
                <w:rFonts w:ascii="Times New Roman" w:hAnsi="Times New Roman" w:cs="Times New Roman"/>
                <w:sz w:val="24"/>
                <w:szCs w:val="24"/>
              </w:rPr>
            </w:pPr>
          </w:p>
          <w:p w14:paraId="0245C0D3" w14:textId="77777777" w:rsidR="00D74D9B" w:rsidRDefault="00D74D9B" w:rsidP="00074F6E">
            <w:pPr>
              <w:jc w:val="both"/>
              <w:rPr>
                <w:ins w:id="283" w:author="Наталья Б. Еременко" w:date="2018-05-22T14:36:00Z"/>
                <w:rFonts w:ascii="Times New Roman" w:hAnsi="Times New Roman" w:cs="Times New Roman"/>
                <w:sz w:val="24"/>
                <w:szCs w:val="24"/>
              </w:rPr>
            </w:pPr>
          </w:p>
          <w:p w14:paraId="49030B9C" w14:textId="77777777" w:rsidR="00D74D9B" w:rsidRDefault="00D74D9B" w:rsidP="00074F6E">
            <w:pPr>
              <w:jc w:val="both"/>
              <w:rPr>
                <w:ins w:id="284" w:author="Наталья Б. Еременко" w:date="2018-05-22T14:36:00Z"/>
                <w:rFonts w:ascii="Times New Roman" w:hAnsi="Times New Roman" w:cs="Times New Roman"/>
                <w:sz w:val="24"/>
                <w:szCs w:val="24"/>
              </w:rPr>
            </w:pPr>
          </w:p>
          <w:p w14:paraId="14E138EB" w14:textId="77777777" w:rsidR="00D74D9B" w:rsidRDefault="00D74D9B" w:rsidP="00074F6E">
            <w:pPr>
              <w:jc w:val="both"/>
              <w:rPr>
                <w:ins w:id="285" w:author="Наталья Б. Еременко" w:date="2018-05-22T14:36:00Z"/>
                <w:rFonts w:ascii="Times New Roman" w:hAnsi="Times New Roman" w:cs="Times New Roman"/>
                <w:sz w:val="24"/>
                <w:szCs w:val="24"/>
              </w:rPr>
            </w:pPr>
          </w:p>
          <w:p w14:paraId="1F51404D" w14:textId="77777777" w:rsidR="00D74D9B" w:rsidRDefault="00D74D9B" w:rsidP="00074F6E">
            <w:pPr>
              <w:jc w:val="both"/>
              <w:rPr>
                <w:ins w:id="286" w:author="Наталья Б. Еременко" w:date="2018-05-22T14:36:00Z"/>
                <w:rFonts w:ascii="Times New Roman" w:hAnsi="Times New Roman" w:cs="Times New Roman"/>
                <w:sz w:val="24"/>
                <w:szCs w:val="24"/>
              </w:rPr>
            </w:pPr>
          </w:p>
          <w:p w14:paraId="0B1C94E8" w14:textId="77777777" w:rsidR="00D74D9B" w:rsidRDefault="00D74D9B" w:rsidP="00074F6E">
            <w:pPr>
              <w:jc w:val="both"/>
              <w:rPr>
                <w:ins w:id="287" w:author="Наталья Б. Еременко" w:date="2018-05-22T14:36:00Z"/>
                <w:rFonts w:ascii="Times New Roman" w:hAnsi="Times New Roman" w:cs="Times New Roman"/>
                <w:sz w:val="24"/>
                <w:szCs w:val="24"/>
              </w:rPr>
            </w:pPr>
          </w:p>
          <w:p w14:paraId="62892DF8" w14:textId="77777777" w:rsidR="00D74D9B" w:rsidRDefault="00D74D9B" w:rsidP="00074F6E">
            <w:pPr>
              <w:jc w:val="both"/>
              <w:rPr>
                <w:ins w:id="288" w:author="Наталья Б. Еременко" w:date="2018-05-22T14:36:00Z"/>
                <w:rFonts w:ascii="Times New Roman" w:hAnsi="Times New Roman" w:cs="Times New Roman"/>
                <w:sz w:val="24"/>
                <w:szCs w:val="24"/>
              </w:rPr>
            </w:pPr>
          </w:p>
          <w:p w14:paraId="43B56AF2" w14:textId="77777777" w:rsidR="00D74D9B" w:rsidRDefault="00D74D9B" w:rsidP="00074F6E">
            <w:pPr>
              <w:jc w:val="both"/>
              <w:rPr>
                <w:ins w:id="289" w:author="Наталья Б. Еременко" w:date="2018-05-22T14:36:00Z"/>
                <w:rFonts w:ascii="Times New Roman" w:hAnsi="Times New Roman" w:cs="Times New Roman"/>
                <w:sz w:val="24"/>
                <w:szCs w:val="24"/>
              </w:rPr>
            </w:pPr>
          </w:p>
          <w:p w14:paraId="21D49650" w14:textId="77777777" w:rsidR="00D74D9B" w:rsidRDefault="00D74D9B" w:rsidP="00074F6E">
            <w:pPr>
              <w:jc w:val="both"/>
              <w:rPr>
                <w:ins w:id="290" w:author="Наталья Б. Еременко" w:date="2018-05-22T14:36:00Z"/>
                <w:rFonts w:ascii="Times New Roman" w:hAnsi="Times New Roman" w:cs="Times New Roman"/>
                <w:sz w:val="24"/>
                <w:szCs w:val="24"/>
              </w:rPr>
            </w:pPr>
          </w:p>
          <w:p w14:paraId="73975114" w14:textId="77777777" w:rsidR="00D74D9B" w:rsidRDefault="00D74D9B" w:rsidP="00074F6E">
            <w:pPr>
              <w:jc w:val="both"/>
              <w:rPr>
                <w:ins w:id="291" w:author="Наталья Б. Еременко" w:date="2018-05-22T14:36:00Z"/>
                <w:rFonts w:ascii="Times New Roman" w:hAnsi="Times New Roman" w:cs="Times New Roman"/>
                <w:sz w:val="24"/>
                <w:szCs w:val="24"/>
              </w:rPr>
            </w:pPr>
          </w:p>
          <w:p w14:paraId="0F0E5A30" w14:textId="77777777" w:rsidR="00D74D9B" w:rsidRDefault="00D74D9B" w:rsidP="00074F6E">
            <w:pPr>
              <w:jc w:val="both"/>
              <w:rPr>
                <w:ins w:id="292" w:author="Наталья Б. Еременко" w:date="2018-05-22T14:36:00Z"/>
                <w:rFonts w:ascii="Times New Roman" w:hAnsi="Times New Roman" w:cs="Times New Roman"/>
                <w:sz w:val="24"/>
                <w:szCs w:val="24"/>
              </w:rPr>
            </w:pPr>
          </w:p>
          <w:p w14:paraId="34A6A8E6" w14:textId="77777777" w:rsidR="00D74D9B" w:rsidRDefault="00D74D9B" w:rsidP="00074F6E">
            <w:pPr>
              <w:jc w:val="both"/>
              <w:rPr>
                <w:ins w:id="293" w:author="Наталья Б. Еременко" w:date="2018-05-22T14:36:00Z"/>
                <w:rFonts w:ascii="Times New Roman" w:hAnsi="Times New Roman" w:cs="Times New Roman"/>
                <w:sz w:val="24"/>
                <w:szCs w:val="24"/>
              </w:rPr>
            </w:pPr>
          </w:p>
          <w:p w14:paraId="78AA41A3" w14:textId="77777777" w:rsidR="00D74D9B" w:rsidRDefault="00D74D9B" w:rsidP="00074F6E">
            <w:pPr>
              <w:jc w:val="both"/>
              <w:rPr>
                <w:ins w:id="294" w:author="Наталья Б. Еременко" w:date="2018-05-22T14:36:00Z"/>
                <w:rFonts w:ascii="Times New Roman" w:hAnsi="Times New Roman" w:cs="Times New Roman"/>
                <w:sz w:val="24"/>
                <w:szCs w:val="24"/>
              </w:rPr>
            </w:pPr>
          </w:p>
          <w:p w14:paraId="36A5125C" w14:textId="77777777" w:rsidR="00D74D9B" w:rsidRDefault="00D74D9B" w:rsidP="00074F6E">
            <w:pPr>
              <w:jc w:val="both"/>
              <w:rPr>
                <w:ins w:id="295" w:author="Наталья Б. Еременко" w:date="2018-05-22T14:36:00Z"/>
                <w:rFonts w:ascii="Times New Roman" w:hAnsi="Times New Roman" w:cs="Times New Roman"/>
                <w:sz w:val="24"/>
                <w:szCs w:val="24"/>
              </w:rPr>
            </w:pPr>
          </w:p>
          <w:p w14:paraId="75BE2EE8" w14:textId="77777777" w:rsidR="00D74D9B" w:rsidRDefault="00D74D9B" w:rsidP="00074F6E">
            <w:pPr>
              <w:jc w:val="both"/>
              <w:rPr>
                <w:ins w:id="296" w:author="Наталья Б. Еременко" w:date="2018-05-22T14:36:00Z"/>
                <w:rFonts w:ascii="Times New Roman" w:hAnsi="Times New Roman" w:cs="Times New Roman"/>
                <w:sz w:val="24"/>
                <w:szCs w:val="24"/>
              </w:rPr>
            </w:pPr>
          </w:p>
          <w:p w14:paraId="1C1A722B" w14:textId="77777777" w:rsidR="00D74D9B" w:rsidRDefault="00D74D9B" w:rsidP="00074F6E">
            <w:pPr>
              <w:jc w:val="both"/>
              <w:rPr>
                <w:ins w:id="297" w:author="Наталья Б. Еременко" w:date="2018-05-22T14:36:00Z"/>
                <w:rFonts w:ascii="Times New Roman" w:hAnsi="Times New Roman" w:cs="Times New Roman"/>
                <w:sz w:val="24"/>
                <w:szCs w:val="24"/>
              </w:rPr>
            </w:pPr>
          </w:p>
          <w:p w14:paraId="3D9AA713" w14:textId="77777777" w:rsidR="00D74D9B" w:rsidRDefault="00D74D9B" w:rsidP="00074F6E">
            <w:pPr>
              <w:jc w:val="both"/>
              <w:rPr>
                <w:ins w:id="298" w:author="Наталья Б. Еременко" w:date="2018-05-22T14:36:00Z"/>
                <w:rFonts w:ascii="Times New Roman" w:hAnsi="Times New Roman" w:cs="Times New Roman"/>
                <w:sz w:val="24"/>
                <w:szCs w:val="24"/>
              </w:rPr>
            </w:pPr>
          </w:p>
          <w:p w14:paraId="71085A5E" w14:textId="77777777" w:rsidR="00D74D9B" w:rsidRDefault="00D74D9B" w:rsidP="00074F6E">
            <w:pPr>
              <w:jc w:val="both"/>
              <w:rPr>
                <w:ins w:id="299" w:author="Наталья Б. Еременко" w:date="2018-05-22T14:36:00Z"/>
                <w:rFonts w:ascii="Times New Roman" w:hAnsi="Times New Roman" w:cs="Times New Roman"/>
                <w:sz w:val="24"/>
                <w:szCs w:val="24"/>
              </w:rPr>
            </w:pPr>
          </w:p>
          <w:p w14:paraId="687FB983" w14:textId="77777777" w:rsidR="00D74D9B" w:rsidRDefault="00D74D9B" w:rsidP="00074F6E">
            <w:pPr>
              <w:jc w:val="both"/>
              <w:rPr>
                <w:ins w:id="300" w:author="Наталья Б. Еременко" w:date="2018-05-22T14:36:00Z"/>
                <w:rFonts w:ascii="Times New Roman" w:hAnsi="Times New Roman" w:cs="Times New Roman"/>
                <w:sz w:val="24"/>
                <w:szCs w:val="24"/>
              </w:rPr>
            </w:pPr>
          </w:p>
          <w:p w14:paraId="06FCD00D" w14:textId="77777777" w:rsidR="00D74D9B" w:rsidRDefault="00D74D9B" w:rsidP="00074F6E">
            <w:pPr>
              <w:jc w:val="both"/>
              <w:rPr>
                <w:ins w:id="301" w:author="Наталья Б. Еременко" w:date="2018-05-22T14:36:00Z"/>
                <w:rFonts w:ascii="Times New Roman" w:hAnsi="Times New Roman" w:cs="Times New Roman"/>
                <w:sz w:val="24"/>
                <w:szCs w:val="24"/>
              </w:rPr>
            </w:pPr>
          </w:p>
          <w:p w14:paraId="2BC6470F" w14:textId="77777777" w:rsidR="00D74D9B" w:rsidRDefault="00D74D9B" w:rsidP="00074F6E">
            <w:pPr>
              <w:jc w:val="both"/>
              <w:rPr>
                <w:ins w:id="302" w:author="Наталья Б. Еременко" w:date="2018-05-22T14:36:00Z"/>
                <w:rFonts w:ascii="Times New Roman" w:hAnsi="Times New Roman" w:cs="Times New Roman"/>
                <w:sz w:val="24"/>
                <w:szCs w:val="24"/>
              </w:rPr>
            </w:pPr>
          </w:p>
          <w:p w14:paraId="70A0D719" w14:textId="77777777" w:rsidR="00D74D9B" w:rsidRDefault="00D74D9B" w:rsidP="00074F6E">
            <w:pPr>
              <w:jc w:val="both"/>
              <w:rPr>
                <w:ins w:id="303" w:author="Наталья Б. Еременко" w:date="2018-05-22T14:36:00Z"/>
                <w:rFonts w:ascii="Times New Roman" w:hAnsi="Times New Roman" w:cs="Times New Roman"/>
                <w:sz w:val="24"/>
                <w:szCs w:val="24"/>
              </w:rPr>
            </w:pPr>
          </w:p>
          <w:p w14:paraId="6568D350" w14:textId="77777777" w:rsidR="00D74D9B" w:rsidRDefault="00D74D9B" w:rsidP="00074F6E">
            <w:pPr>
              <w:jc w:val="both"/>
              <w:rPr>
                <w:ins w:id="304" w:author="Наталья Б. Еременко" w:date="2018-05-22T14:36:00Z"/>
                <w:rFonts w:ascii="Times New Roman" w:hAnsi="Times New Roman" w:cs="Times New Roman"/>
                <w:sz w:val="24"/>
                <w:szCs w:val="24"/>
              </w:rPr>
            </w:pPr>
          </w:p>
          <w:p w14:paraId="017FA05F" w14:textId="77777777" w:rsidR="00D74D9B" w:rsidRDefault="00D74D9B" w:rsidP="00074F6E">
            <w:pPr>
              <w:jc w:val="both"/>
              <w:rPr>
                <w:ins w:id="305" w:author="Наталья Б. Еременко" w:date="2018-05-22T14:36:00Z"/>
                <w:rFonts w:ascii="Times New Roman" w:hAnsi="Times New Roman" w:cs="Times New Roman"/>
                <w:sz w:val="24"/>
                <w:szCs w:val="24"/>
              </w:rPr>
            </w:pPr>
          </w:p>
          <w:p w14:paraId="18381D1A" w14:textId="77777777" w:rsidR="00D74D9B" w:rsidRDefault="00D74D9B" w:rsidP="00074F6E">
            <w:pPr>
              <w:jc w:val="both"/>
              <w:rPr>
                <w:ins w:id="306" w:author="Наталья Б. Еременко" w:date="2018-05-22T14:36:00Z"/>
                <w:rFonts w:ascii="Times New Roman" w:hAnsi="Times New Roman" w:cs="Times New Roman"/>
                <w:sz w:val="24"/>
                <w:szCs w:val="24"/>
              </w:rPr>
            </w:pPr>
          </w:p>
          <w:p w14:paraId="3BC137F4" w14:textId="77777777" w:rsidR="00D74D9B" w:rsidRDefault="00D74D9B" w:rsidP="00074F6E">
            <w:pPr>
              <w:jc w:val="both"/>
              <w:rPr>
                <w:ins w:id="307" w:author="Наталья Б. Еременко" w:date="2018-05-22T14:36:00Z"/>
                <w:rFonts w:ascii="Times New Roman" w:hAnsi="Times New Roman" w:cs="Times New Roman"/>
                <w:sz w:val="24"/>
                <w:szCs w:val="24"/>
              </w:rPr>
            </w:pPr>
          </w:p>
          <w:p w14:paraId="7E8C51E2" w14:textId="77777777" w:rsidR="00D74D9B" w:rsidRDefault="00D74D9B" w:rsidP="00074F6E">
            <w:pPr>
              <w:jc w:val="both"/>
              <w:rPr>
                <w:ins w:id="308" w:author="Наталья Б. Еременко" w:date="2018-05-22T14:36:00Z"/>
                <w:rFonts w:ascii="Times New Roman" w:hAnsi="Times New Roman" w:cs="Times New Roman"/>
                <w:sz w:val="24"/>
                <w:szCs w:val="24"/>
              </w:rPr>
            </w:pPr>
          </w:p>
          <w:p w14:paraId="682E4322" w14:textId="77777777" w:rsidR="00D74D9B" w:rsidRDefault="00D74D9B" w:rsidP="00074F6E">
            <w:pPr>
              <w:jc w:val="both"/>
              <w:rPr>
                <w:ins w:id="309" w:author="Наталья Б. Еременко" w:date="2018-05-22T14:36:00Z"/>
                <w:rFonts w:ascii="Times New Roman" w:hAnsi="Times New Roman" w:cs="Times New Roman"/>
                <w:sz w:val="24"/>
                <w:szCs w:val="24"/>
              </w:rPr>
            </w:pPr>
          </w:p>
          <w:p w14:paraId="51D26F41" w14:textId="77777777" w:rsidR="00D74D9B" w:rsidRDefault="00D74D9B" w:rsidP="00074F6E">
            <w:pPr>
              <w:jc w:val="both"/>
              <w:rPr>
                <w:ins w:id="310" w:author="Наталья Б. Еременко" w:date="2018-05-22T14:36:00Z"/>
                <w:rFonts w:ascii="Times New Roman" w:hAnsi="Times New Roman" w:cs="Times New Roman"/>
                <w:sz w:val="24"/>
                <w:szCs w:val="24"/>
              </w:rPr>
            </w:pPr>
          </w:p>
          <w:p w14:paraId="1102ECC7" w14:textId="77777777" w:rsidR="00D74D9B" w:rsidRDefault="00D74D9B" w:rsidP="00074F6E">
            <w:pPr>
              <w:jc w:val="both"/>
              <w:rPr>
                <w:ins w:id="311" w:author="Наталья Б. Еременко" w:date="2018-05-22T14:36:00Z"/>
                <w:rFonts w:ascii="Times New Roman" w:hAnsi="Times New Roman" w:cs="Times New Roman"/>
                <w:sz w:val="24"/>
                <w:szCs w:val="24"/>
              </w:rPr>
            </w:pPr>
          </w:p>
          <w:p w14:paraId="384251CE" w14:textId="77777777" w:rsidR="00D74D9B" w:rsidRDefault="00D74D9B" w:rsidP="00074F6E">
            <w:pPr>
              <w:jc w:val="both"/>
              <w:rPr>
                <w:ins w:id="312" w:author="Наталья Б. Еременко" w:date="2018-05-22T14:36:00Z"/>
                <w:rFonts w:ascii="Times New Roman" w:hAnsi="Times New Roman" w:cs="Times New Roman"/>
                <w:sz w:val="24"/>
                <w:szCs w:val="24"/>
              </w:rPr>
            </w:pPr>
          </w:p>
          <w:p w14:paraId="63491890" w14:textId="77777777" w:rsidR="00D74D9B" w:rsidRDefault="00D74D9B" w:rsidP="00074F6E">
            <w:pPr>
              <w:jc w:val="both"/>
              <w:rPr>
                <w:ins w:id="313" w:author="Наталья Б. Еременко" w:date="2018-05-22T14:36:00Z"/>
                <w:rFonts w:ascii="Times New Roman" w:hAnsi="Times New Roman" w:cs="Times New Roman"/>
                <w:sz w:val="24"/>
                <w:szCs w:val="24"/>
              </w:rPr>
            </w:pPr>
          </w:p>
          <w:p w14:paraId="06402628" w14:textId="77777777" w:rsidR="00D74D9B" w:rsidRDefault="00D74D9B" w:rsidP="00074F6E">
            <w:pPr>
              <w:jc w:val="both"/>
              <w:rPr>
                <w:ins w:id="314" w:author="Наталья Б. Еременко" w:date="2018-05-22T14:36:00Z"/>
                <w:rFonts w:ascii="Times New Roman" w:hAnsi="Times New Roman" w:cs="Times New Roman"/>
                <w:sz w:val="24"/>
                <w:szCs w:val="24"/>
              </w:rPr>
            </w:pPr>
          </w:p>
          <w:p w14:paraId="660477D6" w14:textId="77777777" w:rsidR="00D74D9B" w:rsidRDefault="00D74D9B" w:rsidP="00074F6E">
            <w:pPr>
              <w:jc w:val="both"/>
              <w:rPr>
                <w:ins w:id="315" w:author="Наталья Б. Еременко" w:date="2018-05-22T14:36:00Z"/>
                <w:rFonts w:ascii="Times New Roman" w:hAnsi="Times New Roman" w:cs="Times New Roman"/>
                <w:sz w:val="24"/>
                <w:szCs w:val="24"/>
              </w:rPr>
            </w:pPr>
          </w:p>
          <w:p w14:paraId="54764C7E" w14:textId="77777777" w:rsidR="00D74D9B" w:rsidRDefault="00D74D9B" w:rsidP="00074F6E">
            <w:pPr>
              <w:jc w:val="both"/>
              <w:rPr>
                <w:ins w:id="316" w:author="Наталья Б. Еременко" w:date="2018-05-22T14:36:00Z"/>
                <w:rFonts w:ascii="Times New Roman" w:hAnsi="Times New Roman" w:cs="Times New Roman"/>
                <w:sz w:val="24"/>
                <w:szCs w:val="24"/>
              </w:rPr>
            </w:pPr>
          </w:p>
          <w:p w14:paraId="5961725C" w14:textId="77777777" w:rsidR="00D74D9B" w:rsidRDefault="00D74D9B" w:rsidP="00074F6E">
            <w:pPr>
              <w:jc w:val="both"/>
              <w:rPr>
                <w:ins w:id="317" w:author="Наталья Б. Еременко" w:date="2018-05-22T14:36:00Z"/>
                <w:rFonts w:ascii="Times New Roman" w:hAnsi="Times New Roman" w:cs="Times New Roman"/>
                <w:sz w:val="24"/>
                <w:szCs w:val="24"/>
              </w:rPr>
            </w:pPr>
          </w:p>
          <w:p w14:paraId="0A6D258B" w14:textId="77777777" w:rsidR="00D74D9B" w:rsidRDefault="00D74D9B" w:rsidP="00074F6E">
            <w:pPr>
              <w:jc w:val="both"/>
              <w:rPr>
                <w:ins w:id="318" w:author="Наталья Б. Еременко" w:date="2018-05-22T14:36:00Z"/>
                <w:rFonts w:ascii="Times New Roman" w:hAnsi="Times New Roman" w:cs="Times New Roman"/>
                <w:sz w:val="24"/>
                <w:szCs w:val="24"/>
              </w:rPr>
            </w:pPr>
          </w:p>
          <w:p w14:paraId="1845EB1D" w14:textId="77777777" w:rsidR="00D74D9B" w:rsidRDefault="00D74D9B" w:rsidP="00074F6E">
            <w:pPr>
              <w:jc w:val="both"/>
              <w:rPr>
                <w:ins w:id="319" w:author="Наталья Б. Еременко" w:date="2018-05-22T14:36:00Z"/>
                <w:rFonts w:ascii="Times New Roman" w:hAnsi="Times New Roman" w:cs="Times New Roman"/>
                <w:sz w:val="24"/>
                <w:szCs w:val="24"/>
              </w:rPr>
            </w:pPr>
          </w:p>
          <w:p w14:paraId="4D59720E" w14:textId="77777777" w:rsidR="00D74D9B" w:rsidRDefault="00D74D9B" w:rsidP="00074F6E">
            <w:pPr>
              <w:jc w:val="both"/>
              <w:rPr>
                <w:ins w:id="320" w:author="Наталья Б. Еременко" w:date="2018-05-22T14:36:00Z"/>
                <w:rFonts w:ascii="Times New Roman" w:hAnsi="Times New Roman" w:cs="Times New Roman"/>
                <w:sz w:val="24"/>
                <w:szCs w:val="24"/>
              </w:rPr>
            </w:pPr>
          </w:p>
          <w:p w14:paraId="7B79579A" w14:textId="77777777" w:rsidR="00D74D9B" w:rsidRDefault="00D74D9B" w:rsidP="00074F6E">
            <w:pPr>
              <w:jc w:val="both"/>
              <w:rPr>
                <w:ins w:id="321" w:author="Наталья Б. Еременко" w:date="2018-05-22T14:36:00Z"/>
                <w:rFonts w:ascii="Times New Roman" w:hAnsi="Times New Roman" w:cs="Times New Roman"/>
                <w:sz w:val="24"/>
                <w:szCs w:val="24"/>
              </w:rPr>
            </w:pPr>
          </w:p>
          <w:p w14:paraId="7922AAF3" w14:textId="77777777" w:rsidR="00D74D9B" w:rsidRDefault="00D74D9B" w:rsidP="00074F6E">
            <w:pPr>
              <w:jc w:val="both"/>
              <w:rPr>
                <w:ins w:id="322" w:author="Наталья Б. Еременко" w:date="2018-05-22T14:36:00Z"/>
                <w:rFonts w:ascii="Times New Roman" w:hAnsi="Times New Roman" w:cs="Times New Roman"/>
                <w:sz w:val="24"/>
                <w:szCs w:val="24"/>
              </w:rPr>
            </w:pPr>
          </w:p>
          <w:p w14:paraId="42051DCB" w14:textId="77777777" w:rsidR="00D74D9B" w:rsidRDefault="00D74D9B" w:rsidP="00074F6E">
            <w:pPr>
              <w:jc w:val="both"/>
              <w:rPr>
                <w:ins w:id="323" w:author="Наталья Б. Еременко" w:date="2018-05-22T14:36:00Z"/>
                <w:rFonts w:ascii="Times New Roman" w:hAnsi="Times New Roman" w:cs="Times New Roman"/>
                <w:sz w:val="24"/>
                <w:szCs w:val="24"/>
              </w:rPr>
            </w:pPr>
          </w:p>
          <w:p w14:paraId="5954D5C7" w14:textId="77777777" w:rsidR="00D74D9B" w:rsidRDefault="00D74D9B" w:rsidP="00074F6E">
            <w:pPr>
              <w:jc w:val="both"/>
              <w:rPr>
                <w:ins w:id="324" w:author="Наталья Б. Еременко" w:date="2018-05-22T14:36:00Z"/>
                <w:rFonts w:ascii="Times New Roman" w:hAnsi="Times New Roman" w:cs="Times New Roman"/>
                <w:sz w:val="24"/>
                <w:szCs w:val="24"/>
              </w:rPr>
            </w:pPr>
          </w:p>
          <w:p w14:paraId="269A15C0" w14:textId="77777777" w:rsidR="00D74D9B" w:rsidRDefault="00D74D9B" w:rsidP="00074F6E">
            <w:pPr>
              <w:jc w:val="both"/>
              <w:rPr>
                <w:ins w:id="325" w:author="Наталья Б. Еременко" w:date="2018-05-22T14:36:00Z"/>
                <w:rFonts w:ascii="Times New Roman" w:hAnsi="Times New Roman" w:cs="Times New Roman"/>
                <w:sz w:val="24"/>
                <w:szCs w:val="24"/>
              </w:rPr>
            </w:pPr>
          </w:p>
          <w:p w14:paraId="00413428" w14:textId="77777777" w:rsidR="00D74D9B" w:rsidRDefault="00D74D9B" w:rsidP="00074F6E">
            <w:pPr>
              <w:jc w:val="both"/>
              <w:rPr>
                <w:ins w:id="326" w:author="Наталья Б. Еременко" w:date="2018-05-22T14:36:00Z"/>
                <w:rFonts w:ascii="Times New Roman" w:hAnsi="Times New Roman" w:cs="Times New Roman"/>
                <w:sz w:val="24"/>
                <w:szCs w:val="24"/>
              </w:rPr>
            </w:pPr>
          </w:p>
          <w:p w14:paraId="607A87FE" w14:textId="77777777" w:rsidR="00D74D9B" w:rsidRDefault="00D74D9B" w:rsidP="00074F6E">
            <w:pPr>
              <w:jc w:val="both"/>
              <w:rPr>
                <w:ins w:id="327" w:author="Наталья Б. Еременко" w:date="2018-05-22T14:36:00Z"/>
                <w:rFonts w:ascii="Times New Roman" w:hAnsi="Times New Roman" w:cs="Times New Roman"/>
                <w:sz w:val="24"/>
                <w:szCs w:val="24"/>
              </w:rPr>
            </w:pPr>
          </w:p>
          <w:p w14:paraId="57C01495" w14:textId="77777777" w:rsidR="00D74D9B" w:rsidRDefault="00D74D9B" w:rsidP="00074F6E">
            <w:pPr>
              <w:jc w:val="both"/>
              <w:rPr>
                <w:ins w:id="328" w:author="Наталья Б. Еременко" w:date="2018-05-22T14:36:00Z"/>
                <w:rFonts w:ascii="Times New Roman" w:hAnsi="Times New Roman" w:cs="Times New Roman"/>
                <w:sz w:val="24"/>
                <w:szCs w:val="24"/>
              </w:rPr>
            </w:pPr>
          </w:p>
          <w:p w14:paraId="7EE28346" w14:textId="77777777" w:rsidR="00D74D9B" w:rsidRDefault="00D74D9B" w:rsidP="00074F6E">
            <w:pPr>
              <w:jc w:val="both"/>
              <w:rPr>
                <w:ins w:id="329" w:author="Наталья Б. Еременко" w:date="2018-05-22T14:36:00Z"/>
                <w:rFonts w:ascii="Times New Roman" w:hAnsi="Times New Roman" w:cs="Times New Roman"/>
                <w:sz w:val="24"/>
                <w:szCs w:val="24"/>
              </w:rPr>
            </w:pPr>
          </w:p>
          <w:p w14:paraId="52D30AE4" w14:textId="77777777" w:rsidR="00D74D9B" w:rsidRDefault="00D74D9B" w:rsidP="00074F6E">
            <w:pPr>
              <w:jc w:val="both"/>
              <w:rPr>
                <w:ins w:id="330" w:author="Наталья Б. Еременко" w:date="2018-05-22T14:36:00Z"/>
                <w:rFonts w:ascii="Times New Roman" w:hAnsi="Times New Roman" w:cs="Times New Roman"/>
                <w:sz w:val="24"/>
                <w:szCs w:val="24"/>
              </w:rPr>
            </w:pPr>
          </w:p>
          <w:p w14:paraId="0555AD6A" w14:textId="77777777" w:rsidR="00D74D9B" w:rsidRDefault="00D74D9B" w:rsidP="00074F6E">
            <w:pPr>
              <w:jc w:val="both"/>
              <w:rPr>
                <w:ins w:id="331" w:author="Наталья Б. Еременко" w:date="2018-05-22T14:36:00Z"/>
                <w:rFonts w:ascii="Times New Roman" w:hAnsi="Times New Roman" w:cs="Times New Roman"/>
                <w:sz w:val="24"/>
                <w:szCs w:val="24"/>
              </w:rPr>
            </w:pPr>
          </w:p>
          <w:p w14:paraId="42EA7427" w14:textId="77777777" w:rsidR="00D74D9B" w:rsidRDefault="00D74D9B" w:rsidP="00074F6E">
            <w:pPr>
              <w:jc w:val="both"/>
              <w:rPr>
                <w:ins w:id="332" w:author="Наталья Б. Еременко" w:date="2018-05-22T14:36:00Z"/>
                <w:rFonts w:ascii="Times New Roman" w:hAnsi="Times New Roman" w:cs="Times New Roman"/>
                <w:sz w:val="24"/>
                <w:szCs w:val="24"/>
              </w:rPr>
            </w:pPr>
          </w:p>
          <w:p w14:paraId="3776E24C" w14:textId="77777777" w:rsidR="00D74D9B" w:rsidRDefault="00D74D9B" w:rsidP="00074F6E">
            <w:pPr>
              <w:jc w:val="both"/>
              <w:rPr>
                <w:ins w:id="333" w:author="Наталья Б. Еременко" w:date="2018-05-22T14:36:00Z"/>
                <w:rFonts w:ascii="Times New Roman" w:hAnsi="Times New Roman" w:cs="Times New Roman"/>
                <w:sz w:val="24"/>
                <w:szCs w:val="24"/>
              </w:rPr>
            </w:pPr>
          </w:p>
          <w:p w14:paraId="66D44730" w14:textId="77777777" w:rsidR="00D74D9B" w:rsidRDefault="00D74D9B" w:rsidP="00074F6E">
            <w:pPr>
              <w:jc w:val="both"/>
              <w:rPr>
                <w:ins w:id="334" w:author="Наталья Б. Еременко" w:date="2018-05-22T14:36:00Z"/>
                <w:rFonts w:ascii="Times New Roman" w:hAnsi="Times New Roman" w:cs="Times New Roman"/>
                <w:sz w:val="24"/>
                <w:szCs w:val="24"/>
              </w:rPr>
            </w:pPr>
          </w:p>
          <w:p w14:paraId="78BBE482" w14:textId="77777777" w:rsidR="00D74D9B" w:rsidRDefault="00D74D9B" w:rsidP="00074F6E">
            <w:pPr>
              <w:jc w:val="both"/>
              <w:rPr>
                <w:ins w:id="335" w:author="Наталья Б. Еременко" w:date="2018-05-22T14:36:00Z"/>
                <w:rFonts w:ascii="Times New Roman" w:hAnsi="Times New Roman" w:cs="Times New Roman"/>
                <w:sz w:val="24"/>
                <w:szCs w:val="24"/>
              </w:rPr>
            </w:pPr>
          </w:p>
          <w:p w14:paraId="5B3A5AE4" w14:textId="77777777" w:rsidR="00D74D9B" w:rsidRDefault="00D74D9B" w:rsidP="00074F6E">
            <w:pPr>
              <w:jc w:val="both"/>
              <w:rPr>
                <w:ins w:id="336" w:author="Наталья Б. Еременко" w:date="2018-05-22T14:36:00Z"/>
                <w:rFonts w:ascii="Times New Roman" w:hAnsi="Times New Roman" w:cs="Times New Roman"/>
                <w:sz w:val="24"/>
                <w:szCs w:val="24"/>
              </w:rPr>
            </w:pPr>
          </w:p>
          <w:p w14:paraId="68BDCCD8" w14:textId="77777777" w:rsidR="00D74D9B" w:rsidRDefault="00D74D9B" w:rsidP="00074F6E">
            <w:pPr>
              <w:jc w:val="both"/>
              <w:rPr>
                <w:ins w:id="337" w:author="Наталья Б. Еременко" w:date="2018-05-22T14:36:00Z"/>
                <w:rFonts w:ascii="Times New Roman" w:hAnsi="Times New Roman" w:cs="Times New Roman"/>
                <w:sz w:val="24"/>
                <w:szCs w:val="24"/>
              </w:rPr>
            </w:pPr>
          </w:p>
          <w:p w14:paraId="44A4A7C6" w14:textId="77777777" w:rsidR="00D74D9B" w:rsidRPr="00074F6E" w:rsidRDefault="00D74D9B" w:rsidP="00074F6E">
            <w:pPr>
              <w:jc w:val="both"/>
              <w:rPr>
                <w:ins w:id="338" w:author="Наталья Б. Еременко" w:date="2018-05-22T14:33:00Z"/>
                <w:rFonts w:ascii="Times New Roman" w:hAnsi="Times New Roman" w:cs="Times New Roman"/>
                <w:sz w:val="24"/>
                <w:szCs w:val="24"/>
              </w:rPr>
            </w:pPr>
          </w:p>
          <w:p w14:paraId="2BE08644" w14:textId="594596A6" w:rsidR="00D74D9B" w:rsidRPr="00A23D8E" w:rsidRDefault="00D74D9B" w:rsidP="00074F6E">
            <w:pPr>
              <w:jc w:val="both"/>
              <w:rPr>
                <w:ins w:id="339" w:author="Наталья Б. Еременко" w:date="2018-05-22T14:17:00Z"/>
                <w:rFonts w:ascii="Times New Roman" w:hAnsi="Times New Roman" w:cs="Times New Roman"/>
                <w:sz w:val="24"/>
                <w:szCs w:val="24"/>
              </w:rPr>
            </w:pPr>
            <w:ins w:id="340" w:author="Наталья Б. Еременко" w:date="2018-05-22T14:33:00Z">
              <w:r w:rsidRPr="00074F6E">
                <w:rPr>
                  <w:rFonts w:ascii="Times New Roman" w:hAnsi="Times New Roman" w:cs="Times New Roman"/>
                  <w:sz w:val="24"/>
                  <w:szCs w:val="24"/>
                </w:rPr>
                <w:t>»;</w:t>
              </w:r>
            </w:ins>
          </w:p>
        </w:tc>
      </w:tr>
      <w:tr w:rsidR="00D74D9B" w14:paraId="72BDEDAF" w14:textId="77777777" w:rsidTr="00DA0011">
        <w:trPr>
          <w:ins w:id="341" w:author="Наталья Б. Еременко" w:date="2018-05-22T14:17:00Z"/>
        </w:trPr>
        <w:tc>
          <w:tcPr>
            <w:tcW w:w="337" w:type="dxa"/>
            <w:tcBorders>
              <w:right w:val="single" w:sz="4" w:space="0" w:color="auto"/>
            </w:tcBorders>
          </w:tcPr>
          <w:p w14:paraId="63B78A5B" w14:textId="77777777" w:rsidR="00D74D9B" w:rsidRPr="001823ED" w:rsidRDefault="00D74D9B" w:rsidP="00E57650">
            <w:pPr>
              <w:jc w:val="both"/>
              <w:rPr>
                <w:ins w:id="342" w:author="Наталья Б. Еременко" w:date="2018-05-22T14:17:00Z"/>
                <w:rFonts w:ascii="Times New Roman" w:hAnsi="Times New Roman" w:cs="Times New Roman"/>
                <w:sz w:val="28"/>
                <w:szCs w:val="28"/>
              </w:rPr>
            </w:pPr>
          </w:p>
        </w:tc>
        <w:tc>
          <w:tcPr>
            <w:tcW w:w="797" w:type="dxa"/>
            <w:tcBorders>
              <w:top w:val="single" w:sz="4" w:space="0" w:color="auto"/>
              <w:left w:val="single" w:sz="4" w:space="0" w:color="auto"/>
              <w:bottom w:val="single" w:sz="4" w:space="0" w:color="auto"/>
              <w:right w:val="single" w:sz="4" w:space="0" w:color="auto"/>
            </w:tcBorders>
          </w:tcPr>
          <w:p w14:paraId="1343C1AB" w14:textId="2314860D" w:rsidR="00D74D9B" w:rsidRDefault="00D74D9B" w:rsidP="00E57650">
            <w:pPr>
              <w:jc w:val="both"/>
              <w:rPr>
                <w:ins w:id="343" w:author="Наталья Б. Еременко" w:date="2018-05-22T14:17:00Z"/>
                <w:rFonts w:ascii="Times New Roman" w:hAnsi="Times New Roman" w:cs="Times New Roman"/>
                <w:sz w:val="24"/>
                <w:szCs w:val="24"/>
              </w:rPr>
            </w:pPr>
            <w:ins w:id="344" w:author="Наталья Б. Еременко" w:date="2018-05-22T14:18:00Z">
              <w:r>
                <w:rPr>
                  <w:rFonts w:ascii="Times New Roman" w:hAnsi="Times New Roman" w:cs="Times New Roman"/>
                  <w:sz w:val="24"/>
                  <w:szCs w:val="24"/>
                </w:rPr>
                <w:t>2.18.</w:t>
              </w:r>
            </w:ins>
          </w:p>
        </w:tc>
        <w:tc>
          <w:tcPr>
            <w:tcW w:w="2410" w:type="dxa"/>
            <w:tcBorders>
              <w:top w:val="single" w:sz="4" w:space="0" w:color="auto"/>
              <w:left w:val="single" w:sz="4" w:space="0" w:color="auto"/>
              <w:bottom w:val="single" w:sz="4" w:space="0" w:color="auto"/>
              <w:right w:val="single" w:sz="4" w:space="0" w:color="auto"/>
            </w:tcBorders>
          </w:tcPr>
          <w:p w14:paraId="29697339" w14:textId="656753AC" w:rsidR="00D74D9B" w:rsidRPr="0028678D" w:rsidRDefault="00D74D9B" w:rsidP="00E57650">
            <w:pPr>
              <w:jc w:val="both"/>
              <w:rPr>
                <w:ins w:id="345" w:author="Наталья Б. Еременко" w:date="2018-05-22T14:17:00Z"/>
                <w:rFonts w:ascii="Times New Roman" w:hAnsi="Times New Roman" w:cs="Times New Roman"/>
                <w:color w:val="000000"/>
                <w:sz w:val="24"/>
                <w:szCs w:val="24"/>
              </w:rPr>
            </w:pPr>
            <w:ins w:id="346" w:author="Наталья Б. Еременко" w:date="2018-05-22T14:18:00Z">
              <w:r w:rsidRPr="00AB76BD">
                <w:rPr>
                  <w:rFonts w:ascii="Times New Roman" w:eastAsia="Times New Roman" w:hAnsi="Times New Roman" w:cs="Times New Roman"/>
                  <w:sz w:val="24"/>
                  <w:szCs w:val="24"/>
                </w:rPr>
                <w:t xml:space="preserve">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w:t>
              </w:r>
              <w:r>
                <w:rPr>
                  <w:rFonts w:ascii="Times New Roman" w:eastAsia="Times New Roman" w:hAnsi="Times New Roman" w:cs="Times New Roman"/>
                  <w:sz w:val="24"/>
                  <w:szCs w:val="24"/>
                </w:rPr>
                <w:t>и особенности предоставления му</w:t>
              </w:r>
              <w:r w:rsidRPr="00AB76BD">
                <w:rPr>
                  <w:rFonts w:ascii="Times New Roman" w:eastAsia="Times New Roman" w:hAnsi="Times New Roman" w:cs="Times New Roman"/>
                  <w:sz w:val="24"/>
                  <w:szCs w:val="24"/>
                </w:rPr>
                <w:t>ниципальной услуги в электронной форме</w:t>
              </w:r>
            </w:ins>
          </w:p>
        </w:tc>
        <w:tc>
          <w:tcPr>
            <w:tcW w:w="5812" w:type="dxa"/>
            <w:tcBorders>
              <w:top w:val="single" w:sz="4" w:space="0" w:color="auto"/>
              <w:left w:val="single" w:sz="4" w:space="0" w:color="auto"/>
              <w:bottom w:val="single" w:sz="4" w:space="0" w:color="auto"/>
              <w:right w:val="single" w:sz="4" w:space="0" w:color="auto"/>
            </w:tcBorders>
          </w:tcPr>
          <w:p w14:paraId="4801DB1B" w14:textId="77777777" w:rsidR="00D74D9B" w:rsidRPr="00AB76BD" w:rsidRDefault="00D74D9B" w:rsidP="00E57650">
            <w:pPr>
              <w:ind w:left="80" w:firstLine="300"/>
              <w:jc w:val="both"/>
              <w:rPr>
                <w:ins w:id="347" w:author="Наталья Б. Еременко" w:date="2018-05-22T14:18:00Z"/>
                <w:rFonts w:ascii="Times New Roman" w:eastAsia="Times New Roman" w:hAnsi="Times New Roman" w:cs="Times New Roman"/>
                <w:sz w:val="24"/>
                <w:szCs w:val="24"/>
              </w:rPr>
            </w:pPr>
            <w:ins w:id="348" w:author="Наталья Б. Еременко" w:date="2018-05-22T14:18:00Z">
              <w:r w:rsidRPr="00AB76BD">
                <w:rPr>
                  <w:rFonts w:ascii="Times New Roman" w:eastAsia="Times New Roman" w:hAnsi="Times New Roman" w:cs="Times New Roman"/>
                  <w:sz w:val="24"/>
                  <w:szCs w:val="24"/>
                </w:rP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лично на приеме в Отделе или МФЦ, путем направления посредством почтовой связи, а также в форме электронного документа:</w:t>
              </w:r>
            </w:ins>
          </w:p>
          <w:p w14:paraId="0A3F6AB0" w14:textId="77777777" w:rsidR="00D74D9B" w:rsidRPr="00AB76BD" w:rsidRDefault="00D74D9B" w:rsidP="00E57650">
            <w:pPr>
              <w:ind w:left="80" w:firstLine="300"/>
              <w:jc w:val="both"/>
              <w:rPr>
                <w:ins w:id="349" w:author="Наталья Б. Еременко" w:date="2018-05-22T14:18:00Z"/>
                <w:rFonts w:ascii="Times New Roman" w:eastAsia="Times New Roman" w:hAnsi="Times New Roman" w:cs="Times New Roman"/>
                <w:sz w:val="24"/>
                <w:szCs w:val="24"/>
              </w:rPr>
            </w:pPr>
            <w:ins w:id="350" w:author="Наталья Б. Еременко" w:date="2018-05-22T14:18:00Z">
              <w:r w:rsidRPr="00AB76BD">
                <w:rPr>
                  <w:rFonts w:ascii="Times New Roman" w:eastAsia="Times New Roman" w:hAnsi="Times New Roman" w:cs="Times New Roman"/>
                  <w:sz w:val="24"/>
                  <w:szCs w:val="24"/>
                </w:rPr>
                <w:t>на официальный адрес электронной почты Администрации;</w:t>
              </w:r>
            </w:ins>
          </w:p>
          <w:p w14:paraId="3DEC872D" w14:textId="77777777" w:rsidR="00D74D9B" w:rsidRPr="00AB76BD" w:rsidRDefault="00D74D9B" w:rsidP="00E57650">
            <w:pPr>
              <w:ind w:left="80" w:firstLine="300"/>
              <w:jc w:val="both"/>
              <w:rPr>
                <w:ins w:id="351" w:author="Наталья Б. Еременко" w:date="2018-05-22T14:18:00Z"/>
                <w:rFonts w:ascii="Times New Roman" w:eastAsia="Times New Roman" w:hAnsi="Times New Roman" w:cs="Times New Roman"/>
                <w:sz w:val="24"/>
                <w:szCs w:val="24"/>
              </w:rPr>
            </w:pPr>
            <w:ins w:id="352" w:author="Наталья Б. Еременко" w:date="2018-05-22T14:18:00Z">
              <w:r w:rsidRPr="00AB76BD">
                <w:rPr>
                  <w:rFonts w:ascii="Times New Roman" w:eastAsia="Times New Roman" w:hAnsi="Times New Roman" w:cs="Times New Roman"/>
                  <w:sz w:val="24"/>
                  <w:szCs w:val="24"/>
                </w:rPr>
                <w:t>посредством использования информационно-телекоммуникационных технологий, включая использование Портала, с применением электронной подписи, вид которой должен соответствовать требованиям постановления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ins>
          </w:p>
          <w:p w14:paraId="360AADC1" w14:textId="77777777" w:rsidR="00D74D9B" w:rsidRPr="00AB76BD" w:rsidRDefault="00D74D9B" w:rsidP="00E57650">
            <w:pPr>
              <w:ind w:left="80" w:firstLine="300"/>
              <w:jc w:val="both"/>
              <w:rPr>
                <w:ins w:id="353" w:author="Наталья Б. Еременко" w:date="2018-05-22T14:18:00Z"/>
                <w:rFonts w:ascii="Times New Roman" w:eastAsia="Times New Roman" w:hAnsi="Times New Roman" w:cs="Times New Roman"/>
                <w:sz w:val="24"/>
                <w:szCs w:val="24"/>
              </w:rPr>
            </w:pPr>
            <w:ins w:id="354" w:author="Наталья Б. Еременко" w:date="2018-05-22T14:18:00Z">
              <w:r w:rsidRPr="00AB76BD">
                <w:rPr>
                  <w:rFonts w:ascii="Times New Roman" w:eastAsia="Times New Roman" w:hAnsi="Times New Roman" w:cs="Times New Roman"/>
                  <w:sz w:val="24"/>
                  <w:szCs w:val="24"/>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w:t>
              </w:r>
              <w:r>
                <w:rPr>
                  <w:rFonts w:ascii="Times New Roman" w:eastAsia="Times New Roman" w:hAnsi="Times New Roman" w:cs="Times New Roman"/>
                  <w:sz w:val="24"/>
                  <w:szCs w:val="24"/>
                </w:rPr>
                <w:t>а от 27 июля 2010 года № 210-ФЗ</w:t>
              </w:r>
              <w:r>
                <w:rPr>
                  <w:rFonts w:ascii="Times New Roman" w:eastAsia="Times New Roman" w:hAnsi="Times New Roman" w:cs="Times New Roman"/>
                  <w:sz w:val="24"/>
                  <w:szCs w:val="24"/>
                </w:rPr>
                <w:br/>
              </w:r>
              <w:r w:rsidRPr="00AB76BD">
                <w:rPr>
                  <w:rFonts w:ascii="Times New Roman" w:eastAsia="Times New Roman" w:hAnsi="Times New Roman" w:cs="Times New Roman"/>
                  <w:sz w:val="24"/>
                  <w:szCs w:val="24"/>
                </w:rPr>
                <w:t>«Об организации предоставления государственных и муниципальн</w:t>
              </w:r>
              <w:r>
                <w:rPr>
                  <w:rFonts w:ascii="Times New Roman" w:eastAsia="Times New Roman" w:hAnsi="Times New Roman" w:cs="Times New Roman"/>
                  <w:sz w:val="24"/>
                  <w:szCs w:val="24"/>
                </w:rPr>
                <w:t>ых услуг» и Федерального закона</w:t>
              </w:r>
              <w:r>
                <w:rPr>
                  <w:rFonts w:ascii="Times New Roman" w:eastAsia="Times New Roman" w:hAnsi="Times New Roman" w:cs="Times New Roman"/>
                  <w:sz w:val="24"/>
                  <w:szCs w:val="24"/>
                </w:rPr>
                <w:br/>
              </w:r>
              <w:r w:rsidRPr="00AB76BD">
                <w:rPr>
                  <w:rFonts w:ascii="Times New Roman" w:eastAsia="Times New Roman" w:hAnsi="Times New Roman" w:cs="Times New Roman"/>
                  <w:sz w:val="24"/>
                  <w:szCs w:val="24"/>
                </w:rPr>
                <w:t>от 6 апреля 2011 года № 63-ФЗ «Об электронной подписи».</w:t>
              </w:r>
            </w:ins>
          </w:p>
          <w:p w14:paraId="52B887E0" w14:textId="77777777" w:rsidR="00D74D9B" w:rsidRPr="00AB76BD" w:rsidRDefault="00D74D9B" w:rsidP="00E57650">
            <w:pPr>
              <w:ind w:left="80" w:firstLine="300"/>
              <w:jc w:val="both"/>
              <w:rPr>
                <w:ins w:id="355" w:author="Наталья Б. Еременко" w:date="2018-05-22T14:18:00Z"/>
                <w:rFonts w:ascii="Times New Roman" w:eastAsia="Times New Roman" w:hAnsi="Times New Roman" w:cs="Times New Roman"/>
                <w:sz w:val="24"/>
                <w:szCs w:val="24"/>
              </w:rPr>
            </w:pPr>
            <w:ins w:id="356" w:author="Наталья Б. Еременко" w:date="2018-05-22T14:18:00Z">
              <w:r w:rsidRPr="00AB76BD">
                <w:rPr>
                  <w:rFonts w:ascii="Times New Roman" w:eastAsia="Times New Roman" w:hAnsi="Times New Roman" w:cs="Times New Roman"/>
                  <w:sz w:val="24"/>
                  <w:szCs w:val="24"/>
                </w:rPr>
                <w:t>В случае направления заявлений и документов в электронной форме с использованием Портала, заявление и документы должны быть подписаны электронной подписью.</w:t>
              </w:r>
            </w:ins>
          </w:p>
          <w:p w14:paraId="0C417026" w14:textId="77777777" w:rsidR="00D74D9B" w:rsidRPr="00AB76BD" w:rsidRDefault="00D74D9B" w:rsidP="00E57650">
            <w:pPr>
              <w:ind w:left="80" w:firstLine="300"/>
              <w:jc w:val="both"/>
              <w:rPr>
                <w:ins w:id="357" w:author="Наталья Б. Еременко" w:date="2018-05-22T14:18:00Z"/>
                <w:rFonts w:ascii="Times New Roman" w:eastAsia="Times New Roman" w:hAnsi="Times New Roman" w:cs="Times New Roman"/>
                <w:sz w:val="24"/>
                <w:szCs w:val="24"/>
              </w:rPr>
            </w:pPr>
            <w:ins w:id="358" w:author="Наталья Б. Еременко" w:date="2018-05-22T14:18:00Z">
              <w:r w:rsidRPr="00AB76BD">
                <w:rPr>
                  <w:rFonts w:ascii="Times New Roman" w:eastAsia="Times New Roman" w:hAnsi="Times New Roman" w:cs="Times New Roman"/>
                  <w:sz w:val="24"/>
                  <w:szCs w:val="24"/>
                </w:rPr>
                <w:t>Заявителям обеспечивается возможность получения информации о предоставляемой муниципальной услуге на Портале.</w:t>
              </w:r>
            </w:ins>
          </w:p>
          <w:p w14:paraId="45781821" w14:textId="77777777" w:rsidR="00D74D9B" w:rsidRPr="00AB76BD" w:rsidRDefault="00D74D9B" w:rsidP="00E57650">
            <w:pPr>
              <w:ind w:left="80" w:firstLine="300"/>
              <w:jc w:val="both"/>
              <w:rPr>
                <w:ins w:id="359" w:author="Наталья Б. Еременко" w:date="2018-05-22T14:18:00Z"/>
                <w:rFonts w:ascii="Times New Roman" w:eastAsia="Times New Roman" w:hAnsi="Times New Roman" w:cs="Times New Roman"/>
                <w:sz w:val="24"/>
                <w:szCs w:val="24"/>
              </w:rPr>
            </w:pPr>
            <w:ins w:id="360" w:author="Наталья Б. Еременко" w:date="2018-05-22T14:18:00Z">
              <w:r w:rsidRPr="00AB76BD">
                <w:rPr>
                  <w:rFonts w:ascii="Times New Roman" w:eastAsia="Times New Roman" w:hAnsi="Times New Roman" w:cs="Times New Roman"/>
                  <w:sz w:val="24"/>
                  <w:szCs w:val="24"/>
                </w:rPr>
                <w:t>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Брюховецкий район Краснодарского края с перечнем оказываемых муниципальных услуг и информацией по каждой услуге.</w:t>
              </w:r>
            </w:ins>
          </w:p>
          <w:p w14:paraId="2B4277EA" w14:textId="77777777" w:rsidR="00D74D9B" w:rsidRPr="00AB76BD" w:rsidRDefault="00D74D9B" w:rsidP="00E57650">
            <w:pPr>
              <w:ind w:left="80" w:firstLine="300"/>
              <w:jc w:val="both"/>
              <w:rPr>
                <w:ins w:id="361" w:author="Наталья Б. Еременко" w:date="2018-05-22T14:18:00Z"/>
                <w:rFonts w:ascii="Times New Roman" w:eastAsia="Times New Roman" w:hAnsi="Times New Roman" w:cs="Times New Roman"/>
                <w:sz w:val="24"/>
                <w:szCs w:val="24"/>
              </w:rPr>
            </w:pPr>
            <w:ins w:id="362" w:author="Наталья Б. Еременко" w:date="2018-05-22T14:18:00Z">
              <w:r w:rsidRPr="00AB76BD">
                <w:rPr>
                  <w:rFonts w:ascii="Times New Roman" w:eastAsia="Times New Roman" w:hAnsi="Times New Roman" w:cs="Times New Roman"/>
                  <w:sz w:val="24"/>
                  <w:szCs w:val="24"/>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ins>
          </w:p>
          <w:p w14:paraId="2FFF2240" w14:textId="77777777" w:rsidR="00D74D9B" w:rsidRPr="00AB76BD" w:rsidRDefault="00D74D9B" w:rsidP="00E57650">
            <w:pPr>
              <w:ind w:left="80" w:firstLine="300"/>
              <w:jc w:val="both"/>
              <w:rPr>
                <w:ins w:id="363" w:author="Наталья Б. Еременко" w:date="2018-05-22T14:18:00Z"/>
                <w:rFonts w:ascii="Times New Roman" w:eastAsia="Times New Roman" w:hAnsi="Times New Roman" w:cs="Times New Roman"/>
                <w:sz w:val="24"/>
                <w:szCs w:val="24"/>
              </w:rPr>
            </w:pPr>
            <w:ins w:id="364" w:author="Наталья Б. Еременко" w:date="2018-05-22T14:18:00Z">
              <w:r w:rsidRPr="00AB76BD">
                <w:rPr>
                  <w:rFonts w:ascii="Times New Roman" w:eastAsia="Times New Roman" w:hAnsi="Times New Roman" w:cs="Times New Roman"/>
                  <w:sz w:val="24"/>
                  <w:szCs w:val="24"/>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ins>
          </w:p>
          <w:p w14:paraId="69D1CDB6" w14:textId="77777777" w:rsidR="00D74D9B" w:rsidRPr="00AB76BD" w:rsidRDefault="00D74D9B" w:rsidP="00E57650">
            <w:pPr>
              <w:ind w:left="80" w:firstLine="300"/>
              <w:jc w:val="both"/>
              <w:rPr>
                <w:ins w:id="365" w:author="Наталья Б. Еременко" w:date="2018-05-22T14:18:00Z"/>
                <w:rFonts w:ascii="Times New Roman" w:eastAsia="Times New Roman" w:hAnsi="Times New Roman" w:cs="Times New Roman"/>
                <w:sz w:val="24"/>
                <w:szCs w:val="24"/>
              </w:rPr>
            </w:pPr>
            <w:ins w:id="366" w:author="Наталья Б. Еременко" w:date="2018-05-22T14:18:00Z">
              <w:r w:rsidRPr="00AB76BD">
                <w:rPr>
                  <w:rFonts w:ascii="Times New Roman" w:eastAsia="Times New Roman" w:hAnsi="Times New Roman" w:cs="Times New Roman"/>
                  <w:sz w:val="24"/>
                  <w:szCs w:val="24"/>
                </w:rPr>
                <w:t>подача запроса на предоставление муниципальной услуги в электронном виде заявителем осуществляется через личный кабинет на Портале;</w:t>
              </w:r>
            </w:ins>
          </w:p>
          <w:p w14:paraId="30CD9E81" w14:textId="77777777" w:rsidR="00D74D9B" w:rsidRPr="00AB76BD" w:rsidRDefault="00D74D9B" w:rsidP="00E57650">
            <w:pPr>
              <w:ind w:left="80" w:firstLine="300"/>
              <w:jc w:val="both"/>
              <w:rPr>
                <w:ins w:id="367" w:author="Наталья Б. Еременко" w:date="2018-05-22T14:18:00Z"/>
                <w:rFonts w:ascii="Times New Roman" w:eastAsia="Times New Roman" w:hAnsi="Times New Roman" w:cs="Times New Roman"/>
                <w:sz w:val="24"/>
                <w:szCs w:val="24"/>
              </w:rPr>
            </w:pPr>
            <w:ins w:id="368" w:author="Наталья Б. Еременко" w:date="2018-05-22T14:18:00Z">
              <w:r w:rsidRPr="00AB76BD">
                <w:rPr>
                  <w:rFonts w:ascii="Times New Roman" w:eastAsia="Times New Roman" w:hAnsi="Times New Roman" w:cs="Times New Roman"/>
                  <w:sz w:val="24"/>
                  <w:szCs w:val="24"/>
                </w:rPr>
                <w:t>для оформления документов посредством сети «Интернет» заявителю необходимо пройти процедуру авторизации на Портале;</w:t>
              </w:r>
            </w:ins>
          </w:p>
          <w:p w14:paraId="5B46771B" w14:textId="77777777" w:rsidR="00D74D9B" w:rsidRPr="00AB76BD" w:rsidRDefault="00D74D9B" w:rsidP="00E57650">
            <w:pPr>
              <w:ind w:left="80" w:firstLine="300"/>
              <w:jc w:val="both"/>
              <w:rPr>
                <w:ins w:id="369" w:author="Наталья Б. Еременко" w:date="2018-05-22T14:18:00Z"/>
                <w:rFonts w:ascii="Times New Roman" w:eastAsia="Times New Roman" w:hAnsi="Times New Roman" w:cs="Times New Roman"/>
                <w:sz w:val="24"/>
                <w:szCs w:val="24"/>
              </w:rPr>
            </w:pPr>
            <w:ins w:id="370" w:author="Наталья Б. Еременко" w:date="2018-05-22T14:18:00Z">
              <w:r w:rsidRPr="00AB76BD">
                <w:rPr>
                  <w:rFonts w:ascii="Times New Roman" w:eastAsia="Times New Roman" w:hAnsi="Times New Roman" w:cs="Times New Roman"/>
                  <w:sz w:val="24"/>
                  <w:szCs w:val="24"/>
                </w:rPr>
                <w:t>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ins>
          </w:p>
          <w:p w14:paraId="39542226" w14:textId="77777777" w:rsidR="00D74D9B" w:rsidRPr="00AB76BD" w:rsidRDefault="00D74D9B" w:rsidP="00E57650">
            <w:pPr>
              <w:ind w:left="80" w:firstLine="300"/>
              <w:jc w:val="both"/>
              <w:rPr>
                <w:ins w:id="371" w:author="Наталья Б. Еременко" w:date="2018-05-22T14:18:00Z"/>
                <w:rFonts w:ascii="Times New Roman" w:eastAsia="Times New Roman" w:hAnsi="Times New Roman" w:cs="Times New Roman"/>
                <w:sz w:val="24"/>
                <w:szCs w:val="24"/>
              </w:rPr>
            </w:pPr>
            <w:ins w:id="372" w:author="Наталья Б. Еременко" w:date="2018-05-22T14:18:00Z">
              <w:r w:rsidRPr="00AB76BD">
                <w:rPr>
                  <w:rFonts w:ascii="Times New Roman" w:eastAsia="Times New Roman" w:hAnsi="Times New Roman" w:cs="Times New Roman"/>
                  <w:sz w:val="24"/>
                  <w:szCs w:val="24"/>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ins>
          </w:p>
          <w:p w14:paraId="6BAECF63" w14:textId="77777777" w:rsidR="00D74D9B" w:rsidRPr="00AB76BD" w:rsidRDefault="00D74D9B" w:rsidP="00E57650">
            <w:pPr>
              <w:ind w:left="80" w:firstLine="300"/>
              <w:jc w:val="both"/>
              <w:rPr>
                <w:ins w:id="373" w:author="Наталья Б. Еременко" w:date="2018-05-22T14:18:00Z"/>
                <w:rFonts w:ascii="Times New Roman" w:eastAsia="Times New Roman" w:hAnsi="Times New Roman" w:cs="Times New Roman"/>
                <w:sz w:val="24"/>
                <w:szCs w:val="24"/>
              </w:rPr>
            </w:pPr>
            <w:ins w:id="374" w:author="Наталья Б. Еременко" w:date="2018-05-22T14:18:00Z">
              <w:r w:rsidRPr="00AB76BD">
                <w:rPr>
                  <w:rFonts w:ascii="Times New Roman" w:eastAsia="Times New Roman" w:hAnsi="Times New Roman" w:cs="Times New Roman"/>
                  <w:sz w:val="24"/>
                  <w:szCs w:val="24"/>
                </w:rPr>
                <w:t>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w:t>
              </w:r>
            </w:ins>
          </w:p>
          <w:p w14:paraId="2C570306" w14:textId="77777777" w:rsidR="00D74D9B" w:rsidRPr="00AB76BD" w:rsidRDefault="00D74D9B" w:rsidP="00E57650">
            <w:pPr>
              <w:ind w:left="80" w:firstLine="300"/>
              <w:jc w:val="both"/>
              <w:rPr>
                <w:ins w:id="375" w:author="Наталья Б. Еременко" w:date="2018-05-22T14:18:00Z"/>
                <w:rFonts w:ascii="Times New Roman" w:eastAsia="Times New Roman" w:hAnsi="Times New Roman" w:cs="Times New Roman"/>
                <w:sz w:val="24"/>
                <w:szCs w:val="24"/>
              </w:rPr>
            </w:pPr>
            <w:ins w:id="376" w:author="Наталья Б. Еременко" w:date="2018-05-22T14:18:00Z">
              <w:r w:rsidRPr="00AB76BD">
                <w:rPr>
                  <w:rFonts w:ascii="Times New Roman" w:eastAsia="Times New Roman" w:hAnsi="Times New Roman" w:cs="Times New Roman"/>
                  <w:sz w:val="24"/>
                  <w:szCs w:val="24"/>
                </w:rPr>
                <w:t>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ins>
          </w:p>
          <w:p w14:paraId="211BD2FA" w14:textId="77777777" w:rsidR="00D74D9B" w:rsidRPr="00AB76BD" w:rsidRDefault="00D74D9B" w:rsidP="00E57650">
            <w:pPr>
              <w:ind w:left="80" w:firstLine="300"/>
              <w:jc w:val="both"/>
              <w:rPr>
                <w:ins w:id="377" w:author="Наталья Б. Еременко" w:date="2018-05-22T14:18:00Z"/>
                <w:rFonts w:ascii="Times New Roman" w:eastAsia="Times New Roman" w:hAnsi="Times New Roman" w:cs="Times New Roman"/>
                <w:sz w:val="24"/>
                <w:szCs w:val="24"/>
              </w:rPr>
            </w:pPr>
            <w:ins w:id="378" w:author="Наталья Б. Еременко" w:date="2018-05-22T14:18:00Z">
              <w:r w:rsidRPr="00AB76BD">
                <w:rPr>
                  <w:rFonts w:ascii="Times New Roman" w:eastAsia="Times New Roman" w:hAnsi="Times New Roman" w:cs="Times New Roman"/>
                  <w:sz w:val="24"/>
                  <w:szCs w:val="24"/>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w:t>
              </w:r>
            </w:ins>
          </w:p>
          <w:p w14:paraId="43797379" w14:textId="77777777" w:rsidR="00D74D9B" w:rsidRPr="00AB76BD" w:rsidRDefault="00D74D9B" w:rsidP="00E57650">
            <w:pPr>
              <w:ind w:left="80" w:firstLine="300"/>
              <w:jc w:val="both"/>
              <w:rPr>
                <w:ins w:id="379" w:author="Наталья Б. Еременко" w:date="2018-05-22T14:18:00Z"/>
                <w:rFonts w:ascii="Times New Roman" w:eastAsia="Times New Roman" w:hAnsi="Times New Roman" w:cs="Times New Roman"/>
                <w:sz w:val="24"/>
                <w:szCs w:val="24"/>
              </w:rPr>
            </w:pPr>
            <w:ins w:id="380" w:author="Наталья Б. Еременко" w:date="2018-05-22T14:18:00Z">
              <w:r w:rsidRPr="00AB76BD">
                <w:rPr>
                  <w:rFonts w:ascii="Times New Roman" w:eastAsia="Times New Roman" w:hAnsi="Times New Roman" w:cs="Times New Roman"/>
                  <w:sz w:val="24"/>
                  <w:szCs w:val="24"/>
                </w:rPr>
                <w:t>При направлении заявления и документов (содержащихся в них сведений) в форме электронных документов в порядке, предусмотренном подразделом 2.18 Регламента, обеспечивается возможность направления заявителю сообщения в электронном виде, подтверждающего их прием и регистрацию.</w:t>
              </w:r>
            </w:ins>
          </w:p>
          <w:p w14:paraId="254FBAB5" w14:textId="77777777" w:rsidR="00D74D9B" w:rsidRPr="00AB76BD" w:rsidRDefault="00D74D9B" w:rsidP="00E57650">
            <w:pPr>
              <w:ind w:left="80" w:firstLine="620"/>
              <w:jc w:val="both"/>
              <w:rPr>
                <w:ins w:id="381" w:author="Наталья Б. Еременко" w:date="2018-05-22T14:18:00Z"/>
                <w:rFonts w:ascii="Times New Roman" w:eastAsia="Times New Roman" w:hAnsi="Times New Roman" w:cs="Times New Roman"/>
                <w:sz w:val="24"/>
                <w:szCs w:val="24"/>
              </w:rPr>
            </w:pPr>
            <w:ins w:id="382" w:author="Наталья Б. Еременко" w:date="2018-05-22T14:18:00Z">
              <w:r w:rsidRPr="00AB76BD">
                <w:rPr>
                  <w:rFonts w:ascii="Times New Roman" w:eastAsia="Times New Roman" w:hAnsi="Times New Roman" w:cs="Times New Roman"/>
                  <w:sz w:val="24"/>
                  <w:szCs w:val="24"/>
                </w:rPr>
                <w:t>В случае если заявление и прилагаемые документы поданы в электронном виде разрешение на ввод объекта в эксплуатацию в отсканированном виде направляется заявителю по электронной почте или в личный кабинет заявителя на Портал.</w:t>
              </w:r>
            </w:ins>
          </w:p>
          <w:p w14:paraId="4D760ABA" w14:textId="7EBA6BBF" w:rsidR="00D74D9B" w:rsidRPr="0028678D" w:rsidRDefault="00D74D9B" w:rsidP="00E57650">
            <w:pPr>
              <w:widowControl w:val="0"/>
              <w:tabs>
                <w:tab w:val="left" w:pos="521"/>
              </w:tabs>
              <w:autoSpaceDE w:val="0"/>
              <w:autoSpaceDN w:val="0"/>
              <w:adjustRightInd w:val="0"/>
              <w:ind w:firstLine="284"/>
              <w:jc w:val="both"/>
              <w:rPr>
                <w:ins w:id="383" w:author="Наталья Б. Еременко" w:date="2018-05-22T14:17:00Z"/>
                <w:rFonts w:ascii="Times New Roman" w:hAnsi="Times New Roman" w:cs="Times New Roman"/>
                <w:sz w:val="24"/>
                <w:szCs w:val="24"/>
              </w:rPr>
            </w:pPr>
            <w:ins w:id="384" w:author="Наталья Б. Еременко" w:date="2018-05-22T14:18:00Z">
              <w:r w:rsidRPr="00AB76BD">
                <w:rPr>
                  <w:rFonts w:ascii="Times New Roman" w:eastAsia="Times New Roman" w:hAnsi="Times New Roman" w:cs="Times New Roman"/>
                  <w:sz w:val="24"/>
                  <w:szCs w:val="24"/>
                </w:rPr>
                <w:t>При предоставлении муниципальной услуги в МФЦ консультацию, прием и выдачу документов осуществляют специалисты МФЦ.</w:t>
              </w:r>
            </w:ins>
          </w:p>
        </w:tc>
        <w:tc>
          <w:tcPr>
            <w:tcW w:w="567" w:type="dxa"/>
            <w:vMerge/>
            <w:tcBorders>
              <w:left w:val="single" w:sz="4" w:space="0" w:color="auto"/>
            </w:tcBorders>
          </w:tcPr>
          <w:p w14:paraId="4486642D" w14:textId="77777777" w:rsidR="00D74D9B" w:rsidRPr="00A23D8E" w:rsidRDefault="00D74D9B" w:rsidP="00E57650">
            <w:pPr>
              <w:jc w:val="both"/>
              <w:rPr>
                <w:ins w:id="385" w:author="Наталья Б. Еременко" w:date="2018-05-22T14:17:00Z"/>
                <w:rFonts w:ascii="Times New Roman" w:hAnsi="Times New Roman" w:cs="Times New Roman"/>
                <w:sz w:val="24"/>
                <w:szCs w:val="24"/>
              </w:rPr>
            </w:pPr>
          </w:p>
        </w:tc>
      </w:tr>
    </w:tbl>
    <w:p w14:paraId="27C68B65" w14:textId="461CA18B" w:rsidR="00A23D8E" w:rsidDel="0079110B" w:rsidRDefault="00A23D8E" w:rsidP="00C47457">
      <w:pPr>
        <w:spacing w:after="0" w:line="240" w:lineRule="auto"/>
        <w:ind w:firstLine="708"/>
        <w:jc w:val="both"/>
        <w:rPr>
          <w:del w:id="386" w:author="Наталья Б. Еременко" w:date="2018-05-22T14:18:00Z"/>
          <w:rFonts w:ascii="Times New Roman" w:hAnsi="Times New Roman" w:cs="Times New Roman"/>
          <w:sz w:val="20"/>
          <w:szCs w:val="20"/>
        </w:rPr>
      </w:pPr>
    </w:p>
    <w:p w14:paraId="0BA14D3C" w14:textId="77777777" w:rsidR="0079110B" w:rsidRPr="0071352E" w:rsidRDefault="0079110B" w:rsidP="00864CBC">
      <w:pPr>
        <w:spacing w:after="0" w:line="240" w:lineRule="auto"/>
        <w:ind w:firstLine="708"/>
        <w:jc w:val="both"/>
        <w:rPr>
          <w:ins w:id="387" w:author="Наталья Б. Еременко" w:date="2018-05-22T14:19:00Z"/>
          <w:rFonts w:ascii="Times New Roman" w:hAnsi="Times New Roman" w:cs="Times New Roman"/>
          <w:sz w:val="20"/>
          <w:szCs w:val="20"/>
          <w:rPrChange w:id="388" w:author="Наталья Б. Еременко" w:date="2018-05-21T12:22:00Z">
            <w:rPr>
              <w:ins w:id="389" w:author="Наталья Б. Еременко" w:date="2018-05-22T14:19:00Z"/>
              <w:rFonts w:ascii="Times New Roman" w:hAnsi="Times New Roman" w:cs="Times New Roman"/>
              <w:sz w:val="28"/>
              <w:szCs w:val="28"/>
            </w:rPr>
          </w:rPrChange>
        </w:rPr>
      </w:pPr>
    </w:p>
    <w:p w14:paraId="06DE6235" w14:textId="709C2F1D" w:rsidR="00A23D8E" w:rsidRPr="00A23D8E" w:rsidDel="00E57650" w:rsidRDefault="00490303" w:rsidP="00A23D8E">
      <w:pPr>
        <w:spacing w:after="0" w:line="240" w:lineRule="auto"/>
        <w:ind w:firstLine="708"/>
        <w:jc w:val="both"/>
        <w:rPr>
          <w:del w:id="390" w:author="Наталья Б. Еременко" w:date="2018-05-22T14:18:00Z"/>
          <w:rFonts w:ascii="Times New Roman" w:hAnsi="Times New Roman" w:cs="Times New Roman"/>
          <w:sz w:val="28"/>
          <w:szCs w:val="28"/>
        </w:rPr>
      </w:pPr>
      <w:del w:id="391" w:author="Наталья Б. Еременко" w:date="2018-05-21T07:58:00Z">
        <w:r w:rsidDel="00313EBC">
          <w:rPr>
            <w:rFonts w:ascii="Times New Roman" w:hAnsi="Times New Roman" w:cs="Times New Roman"/>
            <w:sz w:val="28"/>
            <w:szCs w:val="28"/>
          </w:rPr>
          <w:delText>з</w:delText>
        </w:r>
      </w:del>
      <w:del w:id="392" w:author="Наталья Б. Еременко" w:date="2018-05-22T14:18:00Z">
        <w:r w:rsidR="00A23D8E" w:rsidDel="00E57650">
          <w:rPr>
            <w:rFonts w:ascii="Times New Roman" w:hAnsi="Times New Roman" w:cs="Times New Roman"/>
            <w:sz w:val="28"/>
            <w:szCs w:val="28"/>
          </w:rPr>
          <w:delText xml:space="preserve">) </w:delText>
        </w:r>
      </w:del>
      <w:del w:id="393" w:author="Наталья Б. Еременко" w:date="2018-05-21T08:39:00Z">
        <w:r w:rsidR="00A23D8E" w:rsidRPr="00A23D8E" w:rsidDel="00800C5B">
          <w:rPr>
            <w:rFonts w:ascii="Times New Roman" w:hAnsi="Times New Roman" w:cs="Times New Roman"/>
            <w:sz w:val="28"/>
            <w:szCs w:val="28"/>
          </w:rPr>
          <w:delText>подраздел 2.1</w:delText>
        </w:r>
        <w:r w:rsidR="00A23D8E" w:rsidDel="00800C5B">
          <w:rPr>
            <w:rFonts w:ascii="Times New Roman" w:hAnsi="Times New Roman" w:cs="Times New Roman"/>
            <w:sz w:val="28"/>
            <w:szCs w:val="28"/>
          </w:rPr>
          <w:delText>7</w:delText>
        </w:r>
        <w:r w:rsidR="00A23D8E" w:rsidRPr="00A23D8E" w:rsidDel="00800C5B">
          <w:rPr>
            <w:rFonts w:ascii="Times New Roman" w:hAnsi="Times New Roman" w:cs="Times New Roman"/>
            <w:sz w:val="28"/>
            <w:szCs w:val="28"/>
          </w:rPr>
          <w:delText xml:space="preserve"> «Показатели доступности и качества муниципальной услуги</w:delText>
        </w:r>
        <w:r w:rsidR="00A23D8E" w:rsidDel="00800C5B">
          <w:rPr>
            <w:rFonts w:ascii="Times New Roman" w:hAnsi="Times New Roman" w:cs="Times New Roman"/>
            <w:sz w:val="28"/>
            <w:szCs w:val="28"/>
          </w:rPr>
          <w:delText xml:space="preserve">» </w:delText>
        </w:r>
        <w:r w:rsidR="001A0023" w:rsidRPr="001A0023" w:rsidDel="00800C5B">
          <w:rPr>
            <w:rFonts w:ascii="Times New Roman" w:hAnsi="Times New Roman" w:cs="Times New Roman"/>
            <w:sz w:val="28"/>
            <w:szCs w:val="28"/>
          </w:rPr>
          <w:delText xml:space="preserve">после слов «соблюдение срока получения результата </w:delText>
        </w:r>
        <w:r w:rsidR="001A0023" w:rsidDel="00800C5B">
          <w:rPr>
            <w:rFonts w:ascii="Times New Roman" w:hAnsi="Times New Roman" w:cs="Times New Roman"/>
            <w:sz w:val="28"/>
            <w:szCs w:val="28"/>
          </w:rPr>
          <w:delText>муниципальной услуги</w:delText>
        </w:r>
        <w:r w:rsidR="001A0023" w:rsidRPr="001A0023" w:rsidDel="00800C5B">
          <w:rPr>
            <w:rFonts w:ascii="Times New Roman" w:hAnsi="Times New Roman" w:cs="Times New Roman"/>
            <w:sz w:val="28"/>
            <w:szCs w:val="28"/>
          </w:rPr>
          <w:delText>;» дополнит</w:delText>
        </w:r>
        <w:r w:rsidR="001A0023" w:rsidDel="00800C5B">
          <w:rPr>
            <w:rFonts w:ascii="Times New Roman" w:hAnsi="Times New Roman" w:cs="Times New Roman"/>
            <w:sz w:val="28"/>
            <w:szCs w:val="28"/>
          </w:rPr>
          <w:delText>ь абзацем следующего содержания</w:delText>
        </w:r>
      </w:del>
      <w:del w:id="394" w:author="Наталья Б. Еременко" w:date="2018-05-22T14:18:00Z">
        <w:r w:rsidR="00A23D8E" w:rsidRPr="00A23D8E" w:rsidDel="00E57650">
          <w:rPr>
            <w:rFonts w:ascii="Times New Roman" w:hAnsi="Times New Roman" w:cs="Times New Roman"/>
            <w:sz w:val="28"/>
            <w:szCs w:val="28"/>
          </w:rPr>
          <w:delText>:</w:delText>
        </w:r>
      </w:del>
    </w:p>
    <w:p w14:paraId="1C6A4DCB" w14:textId="243A5012" w:rsidR="00490303" w:rsidDel="00AB76BD" w:rsidRDefault="00A23D8E">
      <w:pPr>
        <w:spacing w:after="0" w:line="240" w:lineRule="auto"/>
        <w:ind w:firstLine="709"/>
        <w:jc w:val="both"/>
        <w:rPr>
          <w:del w:id="395" w:author="Наталья Б. Еременко" w:date="2018-05-21T08:49:00Z"/>
          <w:rFonts w:ascii="Times New Roman" w:hAnsi="Times New Roman" w:cs="Times New Roman"/>
          <w:sz w:val="28"/>
          <w:szCs w:val="28"/>
        </w:rPr>
        <w:pPrChange w:id="396" w:author="Наталья Б. Еременко" w:date="2018-05-21T08:49:00Z">
          <w:pPr>
            <w:spacing w:after="0" w:line="240" w:lineRule="auto"/>
            <w:ind w:firstLine="708"/>
            <w:jc w:val="both"/>
          </w:pPr>
        </w:pPrChange>
      </w:pPr>
      <w:del w:id="397" w:author="Наталья Б. Еременко" w:date="2018-05-21T08:49:00Z">
        <w:r w:rsidRPr="00A23D8E" w:rsidDel="00AB76BD">
          <w:rPr>
            <w:rFonts w:ascii="Times New Roman" w:hAnsi="Times New Roman" w:cs="Times New Roman"/>
            <w:sz w:val="28"/>
            <w:szCs w:val="28"/>
          </w:rPr>
          <w:delText>«возможность получения информации о ходе предоставления муниципальной услуги, в том</w:delText>
        </w:r>
        <w:r w:rsidR="001A0023" w:rsidDel="00AB76BD">
          <w:rPr>
            <w:rFonts w:ascii="Times New Roman" w:hAnsi="Times New Roman" w:cs="Times New Roman"/>
            <w:sz w:val="28"/>
            <w:szCs w:val="28"/>
          </w:rPr>
          <w:delText xml:space="preserve"> числе с использованием Портала</w:delText>
        </w:r>
        <w:r w:rsidRPr="00A23D8E" w:rsidDel="00AB76BD">
          <w:rPr>
            <w:rFonts w:ascii="Times New Roman" w:hAnsi="Times New Roman" w:cs="Times New Roman"/>
            <w:sz w:val="28"/>
            <w:szCs w:val="28"/>
          </w:rPr>
          <w:delText>;»</w:delText>
        </w:r>
        <w:r w:rsidR="00490303" w:rsidDel="00AB76BD">
          <w:rPr>
            <w:rFonts w:ascii="Times New Roman" w:hAnsi="Times New Roman" w:cs="Times New Roman"/>
            <w:sz w:val="28"/>
            <w:szCs w:val="28"/>
          </w:rPr>
          <w:delText>;</w:delText>
        </w:r>
      </w:del>
    </w:p>
    <w:p w14:paraId="6BF704E6" w14:textId="00A042E7" w:rsidR="00800C5B" w:rsidRPr="0071352E" w:rsidDel="0079110B" w:rsidRDefault="00490303">
      <w:pPr>
        <w:spacing w:after="0" w:line="240" w:lineRule="auto"/>
        <w:jc w:val="both"/>
        <w:rPr>
          <w:del w:id="398" w:author="Наталья Б. Еременко" w:date="2018-05-22T14:18:00Z"/>
          <w:rFonts w:ascii="Times New Roman" w:hAnsi="Times New Roman" w:cs="Times New Roman"/>
          <w:sz w:val="20"/>
          <w:szCs w:val="20"/>
          <w:rPrChange w:id="399" w:author="Наталья Б. Еременко" w:date="2018-05-21T12:23:00Z">
            <w:rPr>
              <w:del w:id="400" w:author="Наталья Б. Еременко" w:date="2018-05-22T14:18:00Z"/>
              <w:rFonts w:ascii="Times New Roman" w:hAnsi="Times New Roman" w:cs="Times New Roman"/>
              <w:sz w:val="28"/>
              <w:szCs w:val="28"/>
            </w:rPr>
          </w:rPrChange>
        </w:rPr>
        <w:pPrChange w:id="401" w:author="Наталья Б. Еременко" w:date="2018-05-22T14:18:00Z">
          <w:pPr>
            <w:spacing w:after="0" w:line="240" w:lineRule="auto"/>
            <w:ind w:firstLine="708"/>
            <w:jc w:val="both"/>
          </w:pPr>
        </w:pPrChange>
      </w:pPr>
      <w:del w:id="402" w:author="Наталья Б. Еременко" w:date="2018-04-30T15:29:00Z">
        <w:r w:rsidDel="006B2546">
          <w:rPr>
            <w:rFonts w:ascii="Times New Roman" w:hAnsi="Times New Roman" w:cs="Times New Roman"/>
            <w:sz w:val="28"/>
            <w:szCs w:val="28"/>
          </w:rPr>
          <w:delText>е</w:delText>
        </w:r>
      </w:del>
      <w:del w:id="403" w:author="Наталья Б. Еременко" w:date="2018-05-22T14:18:00Z">
        <w:r w:rsidDel="00E57650">
          <w:rPr>
            <w:rFonts w:ascii="Times New Roman" w:hAnsi="Times New Roman" w:cs="Times New Roman"/>
            <w:sz w:val="28"/>
            <w:szCs w:val="28"/>
          </w:rPr>
          <w:delText>)</w:delText>
        </w:r>
      </w:del>
      <w:del w:id="404" w:author="Наталья Б. Еременко" w:date="2018-05-21T08:39:00Z">
        <w:r w:rsidDel="00800C5B">
          <w:rPr>
            <w:rFonts w:ascii="Times New Roman" w:hAnsi="Times New Roman" w:cs="Times New Roman"/>
            <w:sz w:val="28"/>
            <w:szCs w:val="28"/>
          </w:rPr>
          <w:delText xml:space="preserve"> </w:delText>
        </w:r>
        <w:r w:rsidRPr="00A23D8E" w:rsidDel="00800C5B">
          <w:rPr>
            <w:rFonts w:ascii="Times New Roman" w:hAnsi="Times New Roman" w:cs="Times New Roman"/>
            <w:sz w:val="28"/>
            <w:szCs w:val="28"/>
          </w:rPr>
          <w:delText>подраздел 2.1</w:delText>
        </w:r>
        <w:r w:rsidDel="00800C5B">
          <w:rPr>
            <w:rFonts w:ascii="Times New Roman" w:hAnsi="Times New Roman" w:cs="Times New Roman"/>
            <w:sz w:val="28"/>
            <w:szCs w:val="28"/>
          </w:rPr>
          <w:delText>7</w:delText>
        </w:r>
        <w:r w:rsidRPr="00A23D8E" w:rsidDel="00800C5B">
          <w:rPr>
            <w:rFonts w:ascii="Times New Roman" w:hAnsi="Times New Roman" w:cs="Times New Roman"/>
            <w:sz w:val="28"/>
            <w:szCs w:val="28"/>
          </w:rPr>
          <w:delText xml:space="preserve"> «Показатели доступности и качества муниципальной услуги</w:delText>
        </w:r>
        <w:r w:rsidDel="00800C5B">
          <w:rPr>
            <w:rFonts w:ascii="Times New Roman" w:hAnsi="Times New Roman" w:cs="Times New Roman"/>
            <w:sz w:val="28"/>
            <w:szCs w:val="28"/>
          </w:rPr>
          <w:delText xml:space="preserve">» </w:delText>
        </w:r>
      </w:del>
      <w:del w:id="405" w:author="Наталья Б. Еременко" w:date="2018-05-21T08:38:00Z">
        <w:r w:rsidDel="00800C5B">
          <w:rPr>
            <w:rFonts w:ascii="Times New Roman" w:hAnsi="Times New Roman" w:cs="Times New Roman"/>
            <w:sz w:val="28"/>
            <w:szCs w:val="28"/>
          </w:rPr>
          <w:delText>дополнить абзацами</w:delText>
        </w:r>
      </w:del>
      <w:del w:id="406" w:author="Наталья Б. Еременко" w:date="2018-05-21T08:39:00Z">
        <w:r w:rsidDel="00800C5B">
          <w:rPr>
            <w:rFonts w:ascii="Times New Roman" w:hAnsi="Times New Roman" w:cs="Times New Roman"/>
            <w:sz w:val="28"/>
            <w:szCs w:val="28"/>
          </w:rPr>
          <w:delText xml:space="preserve"> </w:delText>
        </w:r>
      </w:del>
      <w:del w:id="407" w:author="Наталья Б. Еременко" w:date="2018-05-21T08:38:00Z">
        <w:r w:rsidDel="00800C5B">
          <w:rPr>
            <w:rFonts w:ascii="Times New Roman" w:hAnsi="Times New Roman" w:cs="Times New Roman"/>
            <w:sz w:val="28"/>
            <w:szCs w:val="28"/>
          </w:rPr>
          <w:delText>следующего содержания</w:delText>
        </w:r>
      </w:del>
      <w:del w:id="408" w:author="Наталья Б. Еременко" w:date="2018-05-22T14:18:00Z">
        <w:r w:rsidDel="00E57650">
          <w:rPr>
            <w:rFonts w:ascii="Times New Roman" w:hAnsi="Times New Roman" w:cs="Times New Roman"/>
            <w:sz w:val="28"/>
            <w:szCs w:val="28"/>
          </w:rPr>
          <w:delText>:</w:delText>
        </w:r>
      </w:del>
    </w:p>
    <w:p w14:paraId="1F5E00B9" w14:textId="3D483494" w:rsidR="00490303" w:rsidRPr="00490303" w:rsidDel="00AB76BD" w:rsidRDefault="00490303" w:rsidP="00490303">
      <w:pPr>
        <w:spacing w:after="0" w:line="240" w:lineRule="auto"/>
        <w:ind w:firstLine="708"/>
        <w:jc w:val="both"/>
        <w:rPr>
          <w:del w:id="409" w:author="Наталья Б. Еременко" w:date="2018-05-21T08:52:00Z"/>
          <w:rFonts w:ascii="Times New Roman" w:hAnsi="Times New Roman" w:cs="Times New Roman"/>
          <w:sz w:val="28"/>
          <w:szCs w:val="28"/>
        </w:rPr>
      </w:pPr>
      <w:del w:id="410" w:author="Наталья Б. Еременко" w:date="2018-05-21T08:52:00Z">
        <w:r w:rsidDel="00AB76BD">
          <w:rPr>
            <w:rFonts w:ascii="Times New Roman" w:hAnsi="Times New Roman" w:cs="Times New Roman"/>
            <w:sz w:val="28"/>
            <w:szCs w:val="28"/>
          </w:rPr>
          <w:delText>«</w:delText>
        </w:r>
        <w:r w:rsidRPr="00490303" w:rsidDel="00AB76BD">
          <w:rPr>
            <w:rFonts w:ascii="Times New Roman" w:hAnsi="Times New Roman" w:cs="Times New Roman"/>
            <w:sz w:val="28"/>
            <w:szCs w:val="28"/>
          </w:rPr>
          <w:delTex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delText>
        </w:r>
      </w:del>
    </w:p>
    <w:p w14:paraId="744E8601" w14:textId="02B75A61" w:rsidR="00490303" w:rsidRPr="00490303" w:rsidDel="00AB76BD" w:rsidRDefault="00490303" w:rsidP="00490303">
      <w:pPr>
        <w:spacing w:after="0" w:line="240" w:lineRule="auto"/>
        <w:ind w:firstLine="708"/>
        <w:jc w:val="both"/>
        <w:rPr>
          <w:del w:id="411" w:author="Наталья Б. Еременко" w:date="2018-05-21T08:52:00Z"/>
          <w:rFonts w:ascii="Times New Roman" w:hAnsi="Times New Roman" w:cs="Times New Roman"/>
          <w:sz w:val="28"/>
          <w:szCs w:val="28"/>
        </w:rPr>
      </w:pPr>
      <w:del w:id="412" w:author="Наталья Б. Еременко" w:date="2018-05-21T08:52:00Z">
        <w:r w:rsidRPr="00490303" w:rsidDel="00AB76BD">
          <w:rPr>
            <w:rFonts w:ascii="Times New Roman" w:hAnsi="Times New Roman" w:cs="Times New Roman"/>
            <w:sz w:val="28"/>
            <w:szCs w:val="28"/>
          </w:rPr>
          <w:delTex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delText>
        </w:r>
      </w:del>
    </w:p>
    <w:p w14:paraId="0377DB8A" w14:textId="28C15096" w:rsidR="00490303" w:rsidRPr="00490303" w:rsidDel="00AB76BD" w:rsidRDefault="00490303" w:rsidP="00490303">
      <w:pPr>
        <w:spacing w:after="0" w:line="240" w:lineRule="auto"/>
        <w:ind w:firstLine="708"/>
        <w:jc w:val="both"/>
        <w:rPr>
          <w:del w:id="413" w:author="Наталья Б. Еременко" w:date="2018-05-21T08:52:00Z"/>
          <w:rFonts w:ascii="Times New Roman" w:hAnsi="Times New Roman" w:cs="Times New Roman"/>
          <w:sz w:val="28"/>
          <w:szCs w:val="28"/>
        </w:rPr>
      </w:pPr>
      <w:del w:id="414" w:author="Наталья Б. Еременко" w:date="2018-05-21T08:52:00Z">
        <w:r w:rsidRPr="00490303" w:rsidDel="00AB76BD">
          <w:rPr>
            <w:rFonts w:ascii="Times New Roman" w:hAnsi="Times New Roman" w:cs="Times New Roman"/>
            <w:sz w:val="28"/>
            <w:szCs w:val="28"/>
          </w:rPr>
          <w:delText>Результаты предоставления муниципальных услуг по экстерриториальному принципу в виде электронных документов и (или) электронных образов документов заверяется должностными лицами Администрации, уполномоченными на принятие решения о предоставлении муниципальной услуги.</w:delText>
        </w:r>
      </w:del>
    </w:p>
    <w:p w14:paraId="282DE452" w14:textId="1A993D51" w:rsidR="00A23D8E" w:rsidDel="00AB76BD" w:rsidRDefault="00490303" w:rsidP="00490303">
      <w:pPr>
        <w:spacing w:after="0" w:line="240" w:lineRule="auto"/>
        <w:ind w:firstLine="708"/>
        <w:jc w:val="both"/>
        <w:rPr>
          <w:del w:id="415" w:author="Наталья Б. Еременко" w:date="2018-05-21T08:52:00Z"/>
          <w:rFonts w:ascii="Times New Roman" w:hAnsi="Times New Roman" w:cs="Times New Roman"/>
          <w:sz w:val="28"/>
          <w:szCs w:val="28"/>
        </w:rPr>
      </w:pPr>
      <w:del w:id="416" w:author="Наталья Б. Еременко" w:date="2018-05-21T08:52:00Z">
        <w:r w:rsidRPr="00490303" w:rsidDel="00AB76BD">
          <w:rPr>
            <w:rFonts w:ascii="Times New Roman" w:hAnsi="Times New Roman" w:cs="Times New Roman"/>
            <w:sz w:val="28"/>
            <w:szCs w:val="28"/>
          </w:rPr>
          <w:delText>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Отдел.</w:delText>
        </w:r>
        <w:r w:rsidDel="00AB76BD">
          <w:rPr>
            <w:rFonts w:ascii="Times New Roman" w:hAnsi="Times New Roman" w:cs="Times New Roman"/>
            <w:sz w:val="28"/>
            <w:szCs w:val="28"/>
          </w:rPr>
          <w:delText>»</w:delText>
        </w:r>
        <w:r w:rsidR="00A23D8E" w:rsidRPr="00A23D8E" w:rsidDel="00AB76BD">
          <w:rPr>
            <w:rFonts w:ascii="Times New Roman" w:hAnsi="Times New Roman" w:cs="Times New Roman"/>
            <w:sz w:val="28"/>
            <w:szCs w:val="28"/>
          </w:rPr>
          <w:delText>.</w:delText>
        </w:r>
      </w:del>
    </w:p>
    <w:p w14:paraId="039CF78F" w14:textId="736F500A" w:rsidR="00C47457" w:rsidDel="00AB76BD" w:rsidRDefault="00490303" w:rsidP="00C47457">
      <w:pPr>
        <w:spacing w:after="0" w:line="240" w:lineRule="auto"/>
        <w:ind w:firstLine="708"/>
        <w:jc w:val="both"/>
        <w:rPr>
          <w:del w:id="417" w:author="Наталья Б. Еременко" w:date="2018-05-21T08:52:00Z"/>
          <w:rFonts w:ascii="Times New Roman" w:hAnsi="Times New Roman" w:cs="Times New Roman"/>
          <w:sz w:val="28"/>
          <w:szCs w:val="28"/>
        </w:rPr>
      </w:pPr>
      <w:del w:id="418" w:author="Наталья Б. Еременко" w:date="2018-05-21T07:58:00Z">
        <w:r w:rsidDel="00313EBC">
          <w:rPr>
            <w:rFonts w:ascii="Times New Roman" w:hAnsi="Times New Roman" w:cs="Times New Roman"/>
            <w:sz w:val="28"/>
            <w:szCs w:val="28"/>
          </w:rPr>
          <w:delText>к</w:delText>
        </w:r>
      </w:del>
      <w:del w:id="419" w:author="Наталья Б. Еременко" w:date="2018-05-21T08:52:00Z">
        <w:r w:rsidDel="00AB76BD">
          <w:rPr>
            <w:rFonts w:ascii="Times New Roman" w:hAnsi="Times New Roman" w:cs="Times New Roman"/>
            <w:sz w:val="28"/>
            <w:szCs w:val="28"/>
          </w:rPr>
          <w:delText>) абзацы 19-22 подраздела 2.18 «</w:delText>
        </w:r>
        <w:r w:rsidRPr="00490303" w:rsidDel="00AB76BD">
          <w:rPr>
            <w:rFonts w:ascii="Times New Roman" w:hAnsi="Times New Roman" w:cs="Times New Roman"/>
            <w:sz w:val="28"/>
            <w:szCs w:val="28"/>
          </w:rPr>
          <w:delTex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delText>
        </w:r>
        <w:r w:rsidDel="00AB76BD">
          <w:rPr>
            <w:rFonts w:ascii="Times New Roman" w:hAnsi="Times New Roman" w:cs="Times New Roman"/>
            <w:sz w:val="28"/>
            <w:szCs w:val="28"/>
          </w:rPr>
          <w:delText>» исключить.</w:delText>
        </w:r>
      </w:del>
    </w:p>
    <w:p w14:paraId="37D1CD4A" w14:textId="3D4ED470" w:rsidR="006B7726" w:rsidRDefault="006B7726" w:rsidP="00C47457">
      <w:pPr>
        <w:spacing w:after="0" w:line="240" w:lineRule="auto"/>
        <w:ind w:firstLine="708"/>
        <w:jc w:val="both"/>
        <w:rPr>
          <w:rFonts w:ascii="Times New Roman" w:eastAsia="Times New Roman" w:hAnsi="Times New Roman" w:cs="Times New Roman"/>
          <w:sz w:val="28"/>
          <w:szCs w:val="28"/>
        </w:rPr>
      </w:pPr>
      <w:r>
        <w:rPr>
          <w:rFonts w:ascii="Times New Roman" w:hAnsi="Times New Roman" w:cs="Times New Roman"/>
          <w:sz w:val="28"/>
          <w:szCs w:val="28"/>
        </w:rPr>
        <w:t>3</w:t>
      </w:r>
      <w:ins w:id="420" w:author="Наталья Б. Еременко" w:date="2018-05-21T11:17:00Z">
        <w:r w:rsidR="00EA6C1E">
          <w:rPr>
            <w:rFonts w:ascii="Times New Roman" w:hAnsi="Times New Roman" w:cs="Times New Roman"/>
            <w:sz w:val="28"/>
            <w:szCs w:val="28"/>
          </w:rPr>
          <w:t>)</w:t>
        </w:r>
      </w:ins>
      <w:del w:id="421" w:author="Наталья Б. Еременко" w:date="2018-05-21T11:17:00Z">
        <w:r w:rsidDel="00EA6C1E">
          <w:rPr>
            <w:rFonts w:ascii="Times New Roman" w:hAnsi="Times New Roman" w:cs="Times New Roman"/>
            <w:sz w:val="28"/>
            <w:szCs w:val="28"/>
          </w:rPr>
          <w:delText>.</w:delText>
        </w:r>
      </w:del>
      <w:r>
        <w:rPr>
          <w:rFonts w:ascii="Times New Roman" w:hAnsi="Times New Roman" w:cs="Times New Roman"/>
          <w:sz w:val="28"/>
          <w:szCs w:val="28"/>
        </w:rPr>
        <w:t xml:space="preserve"> </w:t>
      </w:r>
      <w:ins w:id="422" w:author="Наталья Б. Еременко" w:date="2018-05-21T13:37:00Z">
        <w:r w:rsidR="00D7400E">
          <w:rPr>
            <w:rFonts w:ascii="Times New Roman" w:hAnsi="Times New Roman" w:cs="Times New Roman"/>
            <w:sz w:val="28"/>
            <w:szCs w:val="28"/>
          </w:rPr>
          <w:t>подраздел 3.6</w:t>
        </w:r>
      </w:ins>
      <w:del w:id="423" w:author="Наталья Б. Еременко" w:date="2018-05-21T11:17:00Z">
        <w:r w:rsidR="00C47457" w:rsidDel="00EA6C1E">
          <w:rPr>
            <w:rFonts w:ascii="Times New Roman" w:hAnsi="Times New Roman" w:cs="Times New Roman"/>
            <w:sz w:val="28"/>
            <w:szCs w:val="28"/>
          </w:rPr>
          <w:delText>В</w:delText>
        </w:r>
      </w:del>
      <w:r w:rsidR="00C47457">
        <w:rPr>
          <w:rFonts w:ascii="Times New Roman" w:hAnsi="Times New Roman" w:cs="Times New Roman"/>
          <w:sz w:val="28"/>
          <w:szCs w:val="28"/>
        </w:rPr>
        <w:t xml:space="preserve"> </w:t>
      </w:r>
      <w:r w:rsidR="00C47457" w:rsidRPr="00C47457">
        <w:rPr>
          <w:rFonts w:ascii="Times New Roman" w:hAnsi="Times New Roman" w:cs="Times New Roman"/>
          <w:sz w:val="28"/>
          <w:szCs w:val="28"/>
        </w:rPr>
        <w:t>раздел</w:t>
      </w:r>
      <w:ins w:id="424" w:author="Наталья Б. Еременко" w:date="2018-05-21T13:37:00Z">
        <w:r w:rsidR="00D7400E">
          <w:rPr>
            <w:rFonts w:ascii="Times New Roman" w:hAnsi="Times New Roman" w:cs="Times New Roman"/>
            <w:sz w:val="28"/>
            <w:szCs w:val="28"/>
          </w:rPr>
          <w:t>а</w:t>
        </w:r>
      </w:ins>
      <w:del w:id="425" w:author="Наталья Б. Еременко" w:date="2018-05-21T13:37:00Z">
        <w:r w:rsidR="00C47457" w:rsidRPr="00C47457" w:rsidDel="00D7400E">
          <w:rPr>
            <w:rFonts w:ascii="Times New Roman" w:hAnsi="Times New Roman" w:cs="Times New Roman"/>
            <w:sz w:val="28"/>
            <w:szCs w:val="28"/>
          </w:rPr>
          <w:delText>е</w:delText>
        </w:r>
      </w:del>
      <w:r w:rsidR="00C47457" w:rsidRPr="00C47457">
        <w:rPr>
          <w:rFonts w:ascii="Times New Roman" w:hAnsi="Times New Roman" w:cs="Times New Roman"/>
          <w:sz w:val="28"/>
          <w:szCs w:val="28"/>
        </w:rPr>
        <w:t xml:space="preserve"> 3 «</w:t>
      </w:r>
      <w:r w:rsidR="00C47457" w:rsidRPr="00C47457">
        <w:rPr>
          <w:rFonts w:ascii="Times New Roman" w:eastAsia="Times New Roman" w:hAnsi="Times New Roman" w:cs="Times New Roman"/>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МФЦ</w:t>
      </w:r>
      <w:r w:rsidR="00C47457">
        <w:rPr>
          <w:rFonts w:ascii="Times New Roman" w:eastAsia="Times New Roman" w:hAnsi="Times New Roman" w:cs="Times New Roman"/>
          <w:sz w:val="28"/>
          <w:szCs w:val="28"/>
        </w:rPr>
        <w:t xml:space="preserve">» </w:t>
      </w:r>
      <w:del w:id="426" w:author="Наталья Б. Еременко" w:date="2018-05-21T13:37:00Z">
        <w:r w:rsidR="00C47457" w:rsidDel="00D7400E">
          <w:rPr>
            <w:rFonts w:ascii="Times New Roman" w:eastAsia="Times New Roman" w:hAnsi="Times New Roman" w:cs="Times New Roman"/>
            <w:sz w:val="28"/>
            <w:szCs w:val="28"/>
          </w:rPr>
          <w:delText>подраздел 3.6</w:delText>
        </w:r>
      </w:del>
      <w:del w:id="427" w:author="Наталья Б. Еременко" w:date="2018-05-21T11:17:00Z">
        <w:r w:rsidR="00C47457" w:rsidDel="00EA6C1E">
          <w:rPr>
            <w:rFonts w:ascii="Times New Roman" w:eastAsia="Times New Roman" w:hAnsi="Times New Roman" w:cs="Times New Roman"/>
            <w:sz w:val="28"/>
            <w:szCs w:val="28"/>
          </w:rPr>
          <w:delText xml:space="preserve"> «</w:delText>
        </w:r>
        <w:r w:rsidR="00C47457" w:rsidRPr="00C47457" w:rsidDel="00EA6C1E">
          <w:rPr>
            <w:rFonts w:ascii="Times New Roman" w:eastAsia="Times New Roman" w:hAnsi="Times New Roman" w:cs="Times New Roman"/>
            <w:sz w:val="28"/>
            <w:szCs w:val="28"/>
          </w:rPr>
          <w:delText>Предоставление муниципальной услуги через МФЦ</w:delText>
        </w:r>
        <w:r w:rsidR="00C47457" w:rsidDel="00EA6C1E">
          <w:rPr>
            <w:rFonts w:ascii="Times New Roman" w:eastAsia="Times New Roman" w:hAnsi="Times New Roman" w:cs="Times New Roman"/>
            <w:sz w:val="28"/>
            <w:szCs w:val="28"/>
          </w:rPr>
          <w:delText>»</w:delText>
        </w:r>
      </w:del>
      <w:del w:id="428" w:author="Наталья Б. Еременко" w:date="2018-05-21T13:37:00Z">
        <w:r w:rsidR="00C47457" w:rsidDel="00D7400E">
          <w:rPr>
            <w:rFonts w:ascii="Times New Roman" w:eastAsia="Times New Roman" w:hAnsi="Times New Roman" w:cs="Times New Roman"/>
            <w:sz w:val="28"/>
            <w:szCs w:val="28"/>
          </w:rPr>
          <w:delText xml:space="preserve"> </w:delText>
        </w:r>
      </w:del>
      <w:r w:rsidR="00C47457">
        <w:rPr>
          <w:rFonts w:ascii="Times New Roman" w:eastAsia="Times New Roman" w:hAnsi="Times New Roman" w:cs="Times New Roman"/>
          <w:sz w:val="28"/>
          <w:szCs w:val="28"/>
        </w:rPr>
        <w:t>изложить в следующей редакции:</w:t>
      </w:r>
    </w:p>
    <w:p w14:paraId="536E302B" w14:textId="1600EE52" w:rsidR="0079110B" w:rsidRDefault="00C47457" w:rsidP="00C47457">
      <w:pPr>
        <w:spacing w:after="0" w:line="240" w:lineRule="auto"/>
        <w:ind w:firstLine="700"/>
        <w:jc w:val="both"/>
        <w:rPr>
          <w:ins w:id="429" w:author="Наталья Б. Еременко" w:date="2018-05-22T14:19:00Z"/>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w:t>
      </w:r>
      <w:ins w:id="430" w:author="Наталья Б. Еременко" w:date="2018-05-22T14:37:00Z">
        <w:r w:rsidR="00D74D9B" w:rsidRPr="00D74D9B">
          <w:rPr>
            <w:rFonts w:ascii="Times New Roman" w:eastAsia="Times New Roman" w:hAnsi="Times New Roman" w:cs="Times New Roman"/>
            <w:sz w:val="28"/>
            <w:szCs w:val="28"/>
          </w:rPr>
          <w:t>3.6. Предоставление муниципальной услуги через МФЦ</w:t>
        </w:r>
      </w:ins>
    </w:p>
    <w:p w14:paraId="06BD6D66" w14:textId="453ABB89" w:rsidR="00C47457" w:rsidRPr="00C47457" w:rsidRDefault="00C47457" w:rsidP="00D74D9B">
      <w:pPr>
        <w:spacing w:before="120" w:after="0" w:line="240" w:lineRule="auto"/>
        <w:ind w:firstLine="697"/>
        <w:jc w:val="both"/>
        <w:rPr>
          <w:rFonts w:ascii="Times New Roman" w:eastAsia="Times New Roman" w:hAnsi="Times New Roman" w:cs="Times New Roman"/>
          <w:sz w:val="28"/>
          <w:szCs w:val="28"/>
        </w:rPr>
        <w:pPrChange w:id="431" w:author="Наталья Б. Еременко" w:date="2018-05-22T14:37:00Z">
          <w:pPr>
            <w:spacing w:after="0" w:line="240" w:lineRule="auto"/>
            <w:ind w:firstLine="700"/>
            <w:jc w:val="both"/>
          </w:pPr>
        </w:pPrChange>
      </w:pPr>
      <w:r w:rsidRPr="00C47457">
        <w:rPr>
          <w:rFonts w:ascii="Times New Roman" w:eastAsia="Times New Roman" w:hAnsi="Times New Roman" w:cs="Times New Roman"/>
          <w:sz w:val="28"/>
          <w:szCs w:val="28"/>
        </w:rPr>
        <w:t>3.6.1. Заявитель вправе обратиться для получения муниципальной услуги в МФЦ.</w:t>
      </w:r>
    </w:p>
    <w:p w14:paraId="2C1A898B"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commentRangeStart w:id="432"/>
      <w:r w:rsidRPr="00C47457">
        <w:rPr>
          <w:rFonts w:ascii="Times New Roman" w:eastAsia="Times New Roman" w:hAnsi="Times New Roman" w:cs="Times New Roman"/>
          <w:sz w:val="28"/>
          <w:szCs w:val="28"/>
        </w:rPr>
        <w:t>Заявитель лично подает письменное заявление в МФЦ о предоставлении муниципальной услуги и представляет документы в соответствии с подразделом 2.6 настоящего Регламента, либо подает запрос о предоставлении нескольких муниципальных услуг (далее - комплексный запрос).</w:t>
      </w:r>
      <w:commentRangeEnd w:id="432"/>
      <w:r w:rsidRPr="00C47457">
        <w:rPr>
          <w:rFonts w:ascii="Times New Roman" w:hAnsi="Times New Roman" w:cs="Times New Roman"/>
          <w:sz w:val="28"/>
          <w:szCs w:val="28"/>
        </w:rPr>
        <w:commentReference w:id="432"/>
      </w:r>
    </w:p>
    <w:p w14:paraId="111B68C6"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3.6.2. Специалист МФЦ, ведущий прием заявлений, в соответствии с Административным регламентом МФЦ осуществляет:</w:t>
      </w:r>
    </w:p>
    <w:p w14:paraId="638F2E26"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процедуры, связанные с принятием документов;</w:t>
      </w:r>
    </w:p>
    <w:p w14:paraId="06EA46D1"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регистрацию поступившего заявления и документов в автоматизированной информационной системе МФЦ;</w:t>
      </w:r>
    </w:p>
    <w:p w14:paraId="64AB7FB0"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направление пакета документов в Администрацию по реестру приема-передачи документов.</w:t>
      </w:r>
    </w:p>
    <w:p w14:paraId="224E72E2"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Процедуры, устанавливаемые настоящим пунктом, осуществляются в течение 1 рабочего дня с момента обращения заявителя.</w:t>
      </w:r>
    </w:p>
    <w:p w14:paraId="369A09D1"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Результат процедур: принятые, зарегистрированные и направленные в Администрацию заявление и документы.</w:t>
      </w:r>
    </w:p>
    <w:p w14:paraId="4E7755DD"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 xml:space="preserve">3.6.3. Специалист Отдела, получив документы из МФЦ, осуществляет процедуры, предусмотренные подразделами 3.2 – 3.4 настоящего Регламента. Результат муниципальной услуги направляется в МФЦ в течение 2 календарных дней со дня окончания процедуры предусмотренной подразделом 3.4 настоящего Регламента, за исключением случая выбора заявителем способа выдачи результата </w:t>
      </w:r>
      <w:r>
        <w:rPr>
          <w:rFonts w:ascii="Times New Roman" w:eastAsia="Times New Roman" w:hAnsi="Times New Roman" w:cs="Times New Roman"/>
          <w:sz w:val="28"/>
          <w:szCs w:val="28"/>
        </w:rPr>
        <w:t xml:space="preserve">муниципальной услуги «почтой», </w:t>
      </w:r>
      <w:r w:rsidRPr="00C47457">
        <w:rPr>
          <w:rFonts w:ascii="Times New Roman" w:eastAsia="Times New Roman" w:hAnsi="Times New Roman" w:cs="Times New Roman"/>
          <w:sz w:val="28"/>
          <w:szCs w:val="28"/>
        </w:rPr>
        <w:t>но не позднее, чем за 1 рабочий день до истечения срока, установленного подразделом 2.4 настоящего Регламента.</w:t>
      </w:r>
    </w:p>
    <w:p w14:paraId="5325EF4D"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Процедуры, устанавливаемые подразделами 3.2 – 3.4, осуществляются в сроки, установленные настоящим Регламентом.</w:t>
      </w:r>
    </w:p>
    <w:p w14:paraId="715A4C04"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Критерием принятия решения о выборе способа выдачи результата муниципальной услуги является информация, указанная заявителем в заявлении о предоставлении муниципальной услуги о способе получения результата.</w:t>
      </w:r>
    </w:p>
    <w:p w14:paraId="302316A3"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Результат процедур: направленный в МФЦ результат муниципальной услуги.</w:t>
      </w:r>
    </w:p>
    <w:p w14:paraId="4D283552"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3.6.4. Специалист МФЦ регистрирует поступивший результат муниципальной услуги в автоматизированной информационной системе МФЦ и передает специалисту МФЦ, ответственному за выдачу результата муниципальной услуги.</w:t>
      </w:r>
    </w:p>
    <w:p w14:paraId="1A9256EB"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Процедуры, устанавливаемые настоящим пунктом, осуществляются в день поступления результата муниципальной услуги.</w:t>
      </w:r>
    </w:p>
    <w:p w14:paraId="7B1D3DD3"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Результат процедур: регистрация результата муниципальной услуги в автоматизированной информационной системе МФЦ.</w:t>
      </w:r>
    </w:p>
    <w:p w14:paraId="2BD9BA4B"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3.6.5. Специалист МФЦ выдает заявителю результат муниципальной услуги под роспись.</w:t>
      </w:r>
    </w:p>
    <w:p w14:paraId="5ACCA5C9"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Процедуры, устанавливаемые настоящим пунктом, осуществляются в день прибытия заявителя.</w:t>
      </w:r>
    </w:p>
    <w:p w14:paraId="7801085A" w14:textId="77777777" w:rsidR="00C47457" w:rsidRPr="00C47457" w:rsidRDefault="00C47457" w:rsidP="00C47457">
      <w:pPr>
        <w:spacing w:after="0" w:line="240" w:lineRule="auto"/>
        <w:ind w:firstLine="700"/>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 xml:space="preserve">В случае неявки заявителя за результатом предоставления муниципальной услуги в течение </w:t>
      </w:r>
      <w:commentRangeStart w:id="433"/>
      <w:r w:rsidRPr="00C47457">
        <w:rPr>
          <w:rFonts w:ascii="Times New Roman" w:eastAsia="Times New Roman" w:hAnsi="Times New Roman" w:cs="Times New Roman"/>
          <w:sz w:val="28"/>
          <w:szCs w:val="28"/>
        </w:rPr>
        <w:t>одного календарного месяца со дня окончания срока оказания муниципальной услуги</w:t>
      </w:r>
      <w:commentRangeEnd w:id="433"/>
      <w:r w:rsidRPr="00C47457">
        <w:rPr>
          <w:rFonts w:ascii="Times New Roman" w:hAnsi="Times New Roman" w:cs="Times New Roman"/>
          <w:sz w:val="28"/>
          <w:szCs w:val="28"/>
        </w:rPr>
        <w:commentReference w:id="433"/>
      </w:r>
      <w:r w:rsidRPr="00C47457">
        <w:rPr>
          <w:rFonts w:ascii="Times New Roman" w:eastAsia="Times New Roman" w:hAnsi="Times New Roman" w:cs="Times New Roman"/>
          <w:sz w:val="28"/>
          <w:szCs w:val="28"/>
        </w:rPr>
        <w:t>, специалист МФЦ передает его под роспись специалисту Отдела.</w:t>
      </w:r>
    </w:p>
    <w:p w14:paraId="5AAA59F5" w14:textId="77777777" w:rsidR="00C47457" w:rsidRPr="00C47457" w:rsidRDefault="00C47457" w:rsidP="00C47457">
      <w:pPr>
        <w:spacing w:after="0" w:line="240" w:lineRule="auto"/>
        <w:ind w:firstLine="697"/>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Результат процедур: выданный заявителю результат муниципальной услуги.</w:t>
      </w:r>
    </w:p>
    <w:p w14:paraId="5449F02F" w14:textId="77777777" w:rsidR="00C47457" w:rsidRPr="00C47457" w:rsidRDefault="00C47457" w:rsidP="00C47457">
      <w:pPr>
        <w:shd w:val="clear" w:color="auto" w:fill="FFFFFF"/>
        <w:spacing w:after="0" w:line="240" w:lineRule="auto"/>
        <w:ind w:firstLine="697"/>
        <w:jc w:val="both"/>
        <w:rPr>
          <w:rFonts w:ascii="Times New Roman" w:eastAsia="Times New Roman" w:hAnsi="Times New Roman" w:cs="Times New Roman"/>
          <w:sz w:val="28"/>
          <w:szCs w:val="28"/>
        </w:rPr>
      </w:pPr>
      <w:commentRangeStart w:id="434"/>
      <w:r w:rsidRPr="00C47457">
        <w:rPr>
          <w:rFonts w:ascii="Times New Roman" w:eastAsia="Times New Roman" w:hAnsi="Times New Roman" w:cs="Times New Roman"/>
          <w:sz w:val="28"/>
          <w:szCs w:val="28"/>
        </w:rPr>
        <w:t>3.6.6. При обращении Заявителя в МФЦ с комплексным запросом специалист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государственные услуги, органы, предоставляющие муниципальные услуги, заявления, подписанные уполномоченным работником многофункционального центра и скрепленные печатью многофункционального центра,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многофункциональным центром копии комплексного запроса. При этом не требуются составление и подписание таких заявлений заявителем.</w:t>
      </w:r>
    </w:p>
    <w:p w14:paraId="33900F4B" w14:textId="77777777" w:rsidR="00C47457" w:rsidRPr="00C47457" w:rsidRDefault="00C47457" w:rsidP="00C47457">
      <w:pPr>
        <w:shd w:val="clear" w:color="auto" w:fill="FFFFFF"/>
        <w:spacing w:after="0" w:line="240" w:lineRule="auto"/>
        <w:ind w:firstLine="697"/>
        <w:jc w:val="both"/>
        <w:rPr>
          <w:rFonts w:ascii="Times New Roman" w:eastAsia="Times New Roman" w:hAnsi="Times New Roman" w:cs="Times New Roman"/>
          <w:sz w:val="28"/>
          <w:szCs w:val="28"/>
        </w:rPr>
      </w:pPr>
      <w:r w:rsidRPr="00C47457">
        <w:rPr>
          <w:rFonts w:ascii="Times New Roman" w:eastAsia="Times New Roman" w:hAnsi="Times New Roman" w:cs="Times New Roman"/>
          <w:sz w:val="28"/>
          <w:szCs w:val="28"/>
        </w:rPr>
        <w:t>3.6.7. Комплексный запрос должен содержать указание на муниципальные услуги, за предоставлением которых обратился заявитель, а также согласие заявителя на осуществление многофункциональным центром от его имени действий, необходимых для их предоставления.</w:t>
      </w:r>
    </w:p>
    <w:p w14:paraId="38A79061"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435" w:author="Наталья Б. Еременко" w:date="2018-04-30T14:31:00Z">
            <w:rPr>
              <w:rFonts w:ascii="Times New Roman" w:eastAsia="Times New Roman" w:hAnsi="Times New Roman" w:cs="Times New Roman"/>
              <w:color w:val="22272F"/>
              <w:sz w:val="28"/>
              <w:szCs w:val="28"/>
            </w:rPr>
          </w:rPrChange>
        </w:rPr>
        <w:pPrChange w:id="436"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437" w:author="Наталья Б. Еременко" w:date="2018-04-30T14:31:00Z">
            <w:rPr>
              <w:rFonts w:ascii="Times New Roman" w:eastAsia="Times New Roman" w:hAnsi="Times New Roman" w:cs="Times New Roman"/>
              <w:color w:val="22272F"/>
              <w:sz w:val="28"/>
              <w:szCs w:val="28"/>
            </w:rPr>
          </w:rPrChange>
        </w:rPr>
        <w:t>3.6.8. При приеме комплексного запроса у заявителя работники многофункционального центра обязаны проинформировать его обо всех муниципальных услугах,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14:paraId="0F5AB4CE"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438" w:author="Наталья Б. Еременко" w:date="2018-04-30T14:31:00Z">
            <w:rPr>
              <w:rFonts w:ascii="Times New Roman" w:eastAsia="Times New Roman" w:hAnsi="Times New Roman" w:cs="Times New Roman"/>
              <w:color w:val="22272F"/>
              <w:sz w:val="28"/>
              <w:szCs w:val="28"/>
            </w:rPr>
          </w:rPrChange>
        </w:rPr>
        <w:pPrChange w:id="439"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440" w:author="Наталья Б. Еременко" w:date="2018-04-30T14:31:00Z">
            <w:rPr>
              <w:rFonts w:ascii="Times New Roman" w:eastAsia="Times New Roman" w:hAnsi="Times New Roman" w:cs="Times New Roman"/>
              <w:color w:val="22272F"/>
              <w:sz w:val="28"/>
              <w:szCs w:val="28"/>
            </w:rPr>
          </w:rPrChange>
        </w:rPr>
        <w:t>3.6.9.Одновременно с комплексным запросом заявитель подает в многофункциональный центр сведения, документы и (или) информацию, предусмотренные нормативными правовыми актами, регулирующими отношения, возникающие в связи с предоставлением указанных в комплексном запросе муниципальных услуг, за исключением документов, на которые распространяется требование пункта 2 части 1 статьи 7 Федерального закона от 27 июля 2010 года</w:t>
      </w:r>
      <w:ins w:id="441" w:author="Наталья Б. Еременко" w:date="2018-04-30T14:33:00Z">
        <w:r w:rsidR="00857428">
          <w:rPr>
            <w:rFonts w:ascii="Times New Roman" w:eastAsia="Times New Roman" w:hAnsi="Times New Roman" w:cs="Times New Roman"/>
            <w:sz w:val="28"/>
            <w:szCs w:val="28"/>
          </w:rPr>
          <w:br/>
        </w:r>
      </w:ins>
      <w:del w:id="442" w:author="Наталья Б. Еременко" w:date="2018-04-30T14:33:00Z">
        <w:r w:rsidRPr="00C47457" w:rsidDel="00857428">
          <w:rPr>
            <w:rFonts w:ascii="Times New Roman" w:eastAsia="Times New Roman" w:hAnsi="Times New Roman" w:cs="Times New Roman"/>
            <w:sz w:val="28"/>
            <w:szCs w:val="28"/>
            <w:rPrChange w:id="443" w:author="Наталья Б. Еременко" w:date="2018-04-30T14:31:00Z">
              <w:rPr>
                <w:rFonts w:ascii="Times New Roman" w:eastAsia="Times New Roman" w:hAnsi="Times New Roman" w:cs="Times New Roman"/>
                <w:color w:val="22272F"/>
                <w:sz w:val="28"/>
                <w:szCs w:val="28"/>
              </w:rPr>
            </w:rPrChange>
          </w:rPr>
          <w:delText xml:space="preserve"> </w:delText>
        </w:r>
      </w:del>
      <w:r w:rsidRPr="00C47457">
        <w:rPr>
          <w:rFonts w:ascii="Times New Roman" w:eastAsia="Times New Roman" w:hAnsi="Times New Roman" w:cs="Times New Roman"/>
          <w:sz w:val="28"/>
          <w:szCs w:val="28"/>
          <w:rPrChange w:id="444" w:author="Наталья Б. Еременко" w:date="2018-04-30T14:31:00Z">
            <w:rPr>
              <w:rFonts w:ascii="Times New Roman" w:eastAsia="Times New Roman" w:hAnsi="Times New Roman" w:cs="Times New Roman"/>
              <w:color w:val="22272F"/>
              <w:sz w:val="28"/>
              <w:szCs w:val="28"/>
            </w:rPr>
          </w:rPrChange>
        </w:rPr>
        <w:t>№ 210-ФЗ «Об организации предоставления государственных и муниципальных услуг», а также сведений, документов и (или) информации, которые у заявителя отсутствуют и должны быть получены по результатам предоставления заявителю иных указанных в комплексном запросе муниципальных услуг. Сведения, документы и (или) информацию, необходимые для предоставления муниципальных услуг, указанных в комплексном запросе, и получаемые в организациях, указанных в части 2 статьи 1 Федерального закона от 27 июля 2010 года № 210-ФЗ «Об организации предоставления государственных и муниципальных услуг», в результате оказания услуг, которые являются необходимыми и обязательными для предоставления муниципальных услуг, заявитель подает в многофункциональный центр одновременно с комплексным запросом самостоятельно.</w:t>
      </w:r>
    </w:p>
    <w:p w14:paraId="25D6F4F7"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445" w:author="Наталья Б. Еременко" w:date="2018-04-30T14:31:00Z">
            <w:rPr>
              <w:rFonts w:ascii="Times New Roman" w:eastAsia="Times New Roman" w:hAnsi="Times New Roman" w:cs="Times New Roman"/>
              <w:color w:val="22272F"/>
              <w:sz w:val="28"/>
              <w:szCs w:val="28"/>
            </w:rPr>
          </w:rPrChange>
        </w:rPr>
        <w:pPrChange w:id="446"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447" w:author="Наталья Б. Еременко" w:date="2018-04-30T14:31:00Z">
            <w:rPr>
              <w:rFonts w:ascii="Times New Roman" w:eastAsia="Times New Roman" w:hAnsi="Times New Roman" w:cs="Times New Roman"/>
              <w:color w:val="22272F"/>
              <w:sz w:val="28"/>
              <w:szCs w:val="28"/>
            </w:rPr>
          </w:rPrChange>
        </w:rPr>
        <w:t xml:space="preserve">3.6.10. Примерная форма комплексного запроса, а также порядок хранения многофункциональным центром комплексного запроса определяется уполномоченным Правительством Российской Федерации федеральным </w:t>
      </w:r>
      <w:del w:id="448" w:author="Наталья Б. Еременко" w:date="2018-04-30T14:30:00Z">
        <w:r w:rsidRPr="00C47457" w:rsidDel="00C47457">
          <w:rPr>
            <w:rFonts w:ascii="Times New Roman" w:eastAsia="Times New Roman" w:hAnsi="Times New Roman" w:cs="Times New Roman"/>
            <w:sz w:val="28"/>
            <w:szCs w:val="28"/>
            <w:rPrChange w:id="449" w:author="Наталья Б. Еременко" w:date="2018-04-30T14:31:00Z">
              <w:rPr>
                <w:rFonts w:ascii="Times New Roman" w:eastAsia="Times New Roman" w:hAnsi="Times New Roman" w:cs="Times New Roman"/>
                <w:color w:val="22272F"/>
                <w:sz w:val="28"/>
                <w:szCs w:val="28"/>
              </w:rPr>
            </w:rPrChange>
          </w:rPr>
          <w:delText xml:space="preserve"> </w:delText>
        </w:r>
      </w:del>
      <w:r w:rsidRPr="00C47457">
        <w:rPr>
          <w:rFonts w:ascii="Times New Roman" w:eastAsia="Times New Roman" w:hAnsi="Times New Roman" w:cs="Times New Roman"/>
          <w:sz w:val="28"/>
          <w:szCs w:val="28"/>
          <w:rPrChange w:id="450" w:author="Наталья Б. Еременко" w:date="2018-04-30T14:31:00Z">
            <w:rPr>
              <w:rFonts w:ascii="Times New Roman" w:eastAsia="Times New Roman" w:hAnsi="Times New Roman" w:cs="Times New Roman"/>
              <w:color w:val="22272F"/>
              <w:sz w:val="28"/>
              <w:szCs w:val="28"/>
            </w:rPr>
          </w:rPrChange>
        </w:rPr>
        <w:t>органом исполнительной власти.</w:t>
      </w:r>
    </w:p>
    <w:p w14:paraId="42806F10"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451" w:author="Наталья Б. Еременко" w:date="2018-04-30T14:31:00Z">
            <w:rPr>
              <w:rFonts w:ascii="Times New Roman" w:eastAsia="Times New Roman" w:hAnsi="Times New Roman" w:cs="Times New Roman"/>
              <w:color w:val="22272F"/>
              <w:sz w:val="28"/>
              <w:szCs w:val="28"/>
            </w:rPr>
          </w:rPrChange>
        </w:rPr>
        <w:pPrChange w:id="452"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453" w:author="Наталья Б. Еременко" w:date="2018-04-30T14:31:00Z">
            <w:rPr>
              <w:rFonts w:ascii="Times New Roman" w:eastAsia="Times New Roman" w:hAnsi="Times New Roman" w:cs="Times New Roman"/>
              <w:color w:val="22272F"/>
              <w:sz w:val="28"/>
              <w:szCs w:val="28"/>
            </w:rPr>
          </w:rPrChange>
        </w:rPr>
        <w:t>3.6.11. Направление многофункциональным центром заявлений, а также указанных в пункте 3.6.9 настоящего Регламента документов в органы, предоставляющие муниципальные услуги, осуществляется не позднее одного рабочего дня, следующего за днем получения комплексного запроса.</w:t>
      </w:r>
    </w:p>
    <w:p w14:paraId="54318FA7"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454" w:author="Наталья Б. Еременко" w:date="2018-04-30T14:31:00Z">
            <w:rPr>
              <w:rFonts w:ascii="Times New Roman" w:eastAsia="Times New Roman" w:hAnsi="Times New Roman" w:cs="Times New Roman"/>
              <w:color w:val="22272F"/>
              <w:sz w:val="28"/>
              <w:szCs w:val="28"/>
            </w:rPr>
          </w:rPrChange>
        </w:rPr>
        <w:pPrChange w:id="455"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456" w:author="Наталья Б. Еременко" w:date="2018-04-30T14:31:00Z">
            <w:rPr>
              <w:rFonts w:ascii="Times New Roman" w:eastAsia="Times New Roman" w:hAnsi="Times New Roman" w:cs="Times New Roman"/>
              <w:color w:val="22272F"/>
              <w:sz w:val="28"/>
              <w:szCs w:val="28"/>
            </w:rPr>
          </w:rPrChange>
        </w:rPr>
        <w:t>3.6.12. В случае, если для получения муниципальных услуг, указанных в комплексном запросе, требуются сведения, документы и (или) информация, которые могут быть получены многофункциональным центром только по результатам предоставления иных указанных в комплексном запросе муниципальных услуг, направление заявлений и документов в соответствующие органы, предоставляющие государственные услуги, органы, предоставляющие муниципальные услуги, осуществляется многофункциональным центром не позднее одного рабочего дня, следующего за днем получения многофункциональным центром таких сведений, документов и (или) информации. В указанном случае течение предусмотренных законодательством сроков предоставления муниципальных услуг, указанных в комплексном запросе, начинается не ранее дня получения заявлений и необходимых сведений, документов и (или) информации соответствующим органом, предоставляющим государственные услуги, органом, предоставляющим муниципальные услуги.</w:t>
      </w:r>
    </w:p>
    <w:p w14:paraId="0C60E784"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457" w:author="Наталья Б. Еременко" w:date="2018-04-30T14:31:00Z">
            <w:rPr>
              <w:rFonts w:ascii="Times New Roman" w:eastAsia="Times New Roman" w:hAnsi="Times New Roman" w:cs="Times New Roman"/>
              <w:color w:val="22272F"/>
              <w:sz w:val="28"/>
              <w:szCs w:val="28"/>
            </w:rPr>
          </w:rPrChange>
        </w:rPr>
        <w:pPrChange w:id="458"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459" w:author="Наталья Б. Еременко" w:date="2018-04-30T14:31:00Z">
            <w:rPr>
              <w:rFonts w:ascii="Times New Roman" w:eastAsia="Times New Roman" w:hAnsi="Times New Roman" w:cs="Times New Roman"/>
              <w:color w:val="22272F"/>
              <w:sz w:val="28"/>
              <w:szCs w:val="28"/>
            </w:rPr>
          </w:rPrChange>
        </w:rPr>
        <w:t>3.6.13. Получение многофункциональным центром отказа в предоставлении муниципальных услуг, включенных в комплексный запрос, не является основанием для прекращения получения иных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муниципальных услуг, включенных в комплексный запрос.</w:t>
      </w:r>
    </w:p>
    <w:p w14:paraId="7C9E715D"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460" w:author="Наталья Б. Еременко" w:date="2018-04-30T14:31:00Z">
            <w:rPr>
              <w:rFonts w:ascii="Times New Roman" w:eastAsia="Times New Roman" w:hAnsi="Times New Roman" w:cs="Times New Roman"/>
              <w:color w:val="22272F"/>
              <w:sz w:val="28"/>
              <w:szCs w:val="28"/>
            </w:rPr>
          </w:rPrChange>
        </w:rPr>
        <w:pPrChange w:id="461"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462" w:author="Наталья Б. Еременко" w:date="2018-04-30T14:31:00Z">
            <w:rPr>
              <w:rFonts w:ascii="Times New Roman" w:eastAsia="Times New Roman" w:hAnsi="Times New Roman" w:cs="Times New Roman"/>
              <w:color w:val="22272F"/>
              <w:sz w:val="28"/>
              <w:szCs w:val="28"/>
            </w:rPr>
          </w:rPrChange>
        </w:rPr>
        <w:t>3.6.14. Многофункциональный центр обязан выдать заявителю все документы, полученные по результатам предоставления всех муниципальных услуг, указанных в комплексном запросе, за исключением документов, полученных многофункциональным центром в рамках комплексного запроса в целях предоставления заявителю иных указанных в комплексном запросе муниципальных услуг. Многофункциональный центр обязан проинформировать заявителя о готовности полного комплекта документов, являющихся результатом предоставления всех муниципальных услуг, указанных в комплексном запросе, а также обеспечить возможность выдачи указанного комплекта документов заявителю не позднее рабочего дня, следующего за днем поступления в многофункциональный центр последнего из таких документов.</w:t>
      </w:r>
    </w:p>
    <w:p w14:paraId="657008C0"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463" w:author="Наталья Б. Еременко" w:date="2018-04-30T14:31:00Z">
            <w:rPr>
              <w:rFonts w:ascii="Times New Roman" w:eastAsia="Times New Roman" w:hAnsi="Times New Roman" w:cs="Times New Roman"/>
              <w:color w:val="22272F"/>
              <w:sz w:val="28"/>
              <w:szCs w:val="28"/>
            </w:rPr>
          </w:rPrChange>
        </w:rPr>
        <w:pPrChange w:id="464"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465" w:author="Наталья Б. Еременко" w:date="2018-04-30T14:31:00Z">
            <w:rPr>
              <w:rFonts w:ascii="Times New Roman" w:eastAsia="Times New Roman" w:hAnsi="Times New Roman" w:cs="Times New Roman"/>
              <w:color w:val="22272F"/>
              <w:sz w:val="28"/>
              <w:szCs w:val="28"/>
            </w:rPr>
          </w:rPrChange>
        </w:rPr>
        <w:t>3.6.15. Заявитель имеет право обратиться в многофункциональный центр в целях получения информации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Указанная информация предоставляется многофункциональным центром:</w:t>
      </w:r>
    </w:p>
    <w:p w14:paraId="160C9348"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466" w:author="Наталья Б. Еременко" w:date="2018-04-30T14:31:00Z">
            <w:rPr>
              <w:rFonts w:ascii="Times New Roman" w:eastAsia="Times New Roman" w:hAnsi="Times New Roman" w:cs="Times New Roman"/>
              <w:color w:val="22272F"/>
              <w:sz w:val="28"/>
              <w:szCs w:val="28"/>
            </w:rPr>
          </w:rPrChange>
        </w:rPr>
        <w:pPrChange w:id="467"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468" w:author="Наталья Б. Еременко" w:date="2018-04-30T14:31:00Z">
            <w:rPr>
              <w:rFonts w:ascii="Times New Roman" w:eastAsia="Times New Roman" w:hAnsi="Times New Roman" w:cs="Times New Roman"/>
              <w:color w:val="22272F"/>
              <w:sz w:val="28"/>
              <w:szCs w:val="28"/>
            </w:rPr>
          </w:rPrChange>
        </w:rPr>
        <w:t>1) в ходе личного приема заявителя;</w:t>
      </w:r>
    </w:p>
    <w:p w14:paraId="7B7AE959"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469" w:author="Наталья Б. Еременко" w:date="2018-04-30T14:31:00Z">
            <w:rPr>
              <w:rFonts w:ascii="Times New Roman" w:eastAsia="Times New Roman" w:hAnsi="Times New Roman" w:cs="Times New Roman"/>
              <w:color w:val="22272F"/>
              <w:sz w:val="28"/>
              <w:szCs w:val="28"/>
            </w:rPr>
          </w:rPrChange>
        </w:rPr>
        <w:pPrChange w:id="470"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471" w:author="Наталья Б. Еременко" w:date="2018-04-30T14:31:00Z">
            <w:rPr>
              <w:rFonts w:ascii="Times New Roman" w:eastAsia="Times New Roman" w:hAnsi="Times New Roman" w:cs="Times New Roman"/>
              <w:color w:val="22272F"/>
              <w:sz w:val="28"/>
              <w:szCs w:val="28"/>
            </w:rPr>
          </w:rPrChange>
        </w:rPr>
        <w:t>2) по телефону;</w:t>
      </w:r>
    </w:p>
    <w:p w14:paraId="35570460"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472" w:author="Наталья Б. Еременко" w:date="2018-04-30T14:31:00Z">
            <w:rPr>
              <w:rFonts w:ascii="Times New Roman" w:eastAsia="Times New Roman" w:hAnsi="Times New Roman" w:cs="Times New Roman"/>
              <w:color w:val="22272F"/>
              <w:sz w:val="28"/>
              <w:szCs w:val="28"/>
            </w:rPr>
          </w:rPrChange>
        </w:rPr>
        <w:pPrChange w:id="473"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474" w:author="Наталья Б. Еременко" w:date="2018-04-30T14:31:00Z">
            <w:rPr>
              <w:rFonts w:ascii="Times New Roman" w:eastAsia="Times New Roman" w:hAnsi="Times New Roman" w:cs="Times New Roman"/>
              <w:color w:val="22272F"/>
              <w:sz w:val="28"/>
              <w:szCs w:val="28"/>
            </w:rPr>
          </w:rPrChange>
        </w:rPr>
        <w:t>3) по электронной почте.</w:t>
      </w:r>
    </w:p>
    <w:p w14:paraId="664FB941"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475" w:author="Наталья Б. Еременко" w:date="2018-04-30T14:31:00Z">
            <w:rPr>
              <w:rFonts w:ascii="Times New Roman" w:eastAsia="Times New Roman" w:hAnsi="Times New Roman" w:cs="Times New Roman"/>
              <w:color w:val="22272F"/>
              <w:sz w:val="28"/>
              <w:szCs w:val="28"/>
            </w:rPr>
          </w:rPrChange>
        </w:rPr>
        <w:pPrChange w:id="476"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477" w:author="Наталья Б. Еременко" w:date="2018-04-30T14:31:00Z">
            <w:rPr>
              <w:rFonts w:ascii="Times New Roman" w:eastAsia="Times New Roman" w:hAnsi="Times New Roman" w:cs="Times New Roman"/>
              <w:color w:val="22272F"/>
              <w:sz w:val="28"/>
              <w:szCs w:val="28"/>
            </w:rPr>
          </w:rPrChange>
        </w:rPr>
        <w:t>3.6.16. В случае обращения заявителя в многофункциональный центр с запросом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посредством электронной почты, многофункциональный центр обязан направить ответ заявителю не позднее рабочего дня, следующего за днем получения многофункциональным центром указанного запроса.</w:t>
      </w:r>
    </w:p>
    <w:p w14:paraId="1B82DF69"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478" w:author="Наталья Б. Еременко" w:date="2018-04-30T14:31:00Z">
            <w:rPr>
              <w:rFonts w:ascii="Times New Roman" w:eastAsia="Times New Roman" w:hAnsi="Times New Roman" w:cs="Times New Roman"/>
              <w:color w:val="22272F"/>
              <w:sz w:val="28"/>
              <w:szCs w:val="28"/>
            </w:rPr>
          </w:rPrChange>
        </w:rPr>
        <w:pPrChange w:id="479"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480" w:author="Наталья Б. Еременко" w:date="2018-04-30T14:31:00Z">
            <w:rPr>
              <w:rFonts w:ascii="Times New Roman" w:eastAsia="Times New Roman" w:hAnsi="Times New Roman" w:cs="Times New Roman"/>
              <w:color w:val="22272F"/>
              <w:sz w:val="28"/>
              <w:szCs w:val="28"/>
            </w:rPr>
          </w:rPrChange>
        </w:rPr>
        <w:t>3.6.17. В случае поступления в многофункциональный центр документов, являющихся результатом предоставления интересующей заявителя конкретной муниципальной услуги, многофункциональный центр обязан обеспечить возможность выдачи таких документов заявителю не позднее рабочего дня, следующего за днем поступления таких документов в многофункциональный центр.</w:t>
      </w:r>
    </w:p>
    <w:p w14:paraId="06C18F19" w14:textId="77777777" w:rsidR="00C47457" w:rsidRPr="00C47457" w:rsidRDefault="00C47457">
      <w:pPr>
        <w:shd w:val="clear" w:color="auto" w:fill="FFFFFF"/>
        <w:spacing w:after="0" w:line="240" w:lineRule="auto"/>
        <w:ind w:firstLine="697"/>
        <w:jc w:val="both"/>
        <w:rPr>
          <w:rFonts w:ascii="Times New Roman" w:eastAsia="Times New Roman" w:hAnsi="Times New Roman" w:cs="Times New Roman"/>
          <w:sz w:val="28"/>
          <w:szCs w:val="28"/>
          <w:rPrChange w:id="481" w:author="Наталья Б. Еременко" w:date="2018-04-30T14:31:00Z">
            <w:rPr>
              <w:rFonts w:ascii="Times New Roman" w:eastAsia="Times New Roman" w:hAnsi="Times New Roman" w:cs="Times New Roman"/>
              <w:color w:val="22272F"/>
              <w:sz w:val="28"/>
              <w:szCs w:val="28"/>
            </w:rPr>
          </w:rPrChange>
        </w:rPr>
        <w:pPrChange w:id="482" w:author="Наталья Б. Еременко" w:date="2018-04-30T14:30:00Z">
          <w:pPr>
            <w:shd w:val="clear" w:color="auto" w:fill="FFFFFF"/>
            <w:spacing w:line="240" w:lineRule="auto"/>
            <w:ind w:firstLine="697"/>
            <w:jc w:val="both"/>
          </w:pPr>
        </w:pPrChange>
      </w:pPr>
      <w:r w:rsidRPr="00C47457">
        <w:rPr>
          <w:rFonts w:ascii="Times New Roman" w:eastAsia="Times New Roman" w:hAnsi="Times New Roman" w:cs="Times New Roman"/>
          <w:sz w:val="28"/>
          <w:szCs w:val="28"/>
          <w:rPrChange w:id="483" w:author="Наталья Б. Еременко" w:date="2018-04-30T14:31:00Z">
            <w:rPr>
              <w:rFonts w:ascii="Times New Roman" w:eastAsia="Times New Roman" w:hAnsi="Times New Roman" w:cs="Times New Roman"/>
              <w:color w:val="22272F"/>
              <w:sz w:val="28"/>
              <w:szCs w:val="28"/>
            </w:rPr>
          </w:rPrChange>
        </w:rPr>
        <w:t>3.6.18. При предоставлении государственной услуги по экстерриториальному принципу многофункциональный центр:</w:t>
      </w:r>
    </w:p>
    <w:p w14:paraId="4A9B5E4A" w14:textId="77777777" w:rsidR="00C47457" w:rsidRPr="00C47457" w:rsidRDefault="00C47457">
      <w:pPr>
        <w:spacing w:after="0" w:line="240" w:lineRule="auto"/>
        <w:ind w:firstLine="697"/>
        <w:jc w:val="both"/>
        <w:rPr>
          <w:rFonts w:ascii="Times New Roman" w:eastAsia="Times New Roman" w:hAnsi="Times New Roman" w:cs="Times New Roman"/>
          <w:sz w:val="28"/>
          <w:szCs w:val="28"/>
          <w:rPrChange w:id="484" w:author="Наталья Б. Еременко" w:date="2018-04-30T14:31:00Z">
            <w:rPr>
              <w:rFonts w:ascii="Times New Roman" w:eastAsia="Times New Roman" w:hAnsi="Times New Roman" w:cs="Times New Roman"/>
              <w:color w:val="22272F"/>
              <w:sz w:val="28"/>
              <w:szCs w:val="28"/>
            </w:rPr>
          </w:rPrChange>
        </w:rPr>
        <w:pPrChange w:id="485" w:author="Наталья Б. Еременко" w:date="2018-04-30T14:30:00Z">
          <w:pPr>
            <w:spacing w:line="240" w:lineRule="auto"/>
            <w:ind w:firstLine="697"/>
            <w:jc w:val="both"/>
          </w:pPr>
        </w:pPrChange>
      </w:pPr>
      <w:r w:rsidRPr="00C47457">
        <w:rPr>
          <w:rFonts w:ascii="Times New Roman" w:eastAsia="Times New Roman" w:hAnsi="Times New Roman" w:cs="Times New Roman"/>
          <w:sz w:val="28"/>
          <w:szCs w:val="28"/>
          <w:rPrChange w:id="486" w:author="Наталья Б. Еременко" w:date="2018-04-30T14:31:00Z">
            <w:rPr>
              <w:rFonts w:ascii="Times New Roman" w:eastAsia="Times New Roman" w:hAnsi="Times New Roman" w:cs="Times New Roman"/>
              <w:color w:val="22272F"/>
              <w:sz w:val="28"/>
              <w:szCs w:val="28"/>
            </w:rPr>
          </w:rPrChange>
        </w:rPr>
        <w:t>1) принимает от заявителя (представителя заявителя) заявление и документы, представленные заявителем (представителем заявителя);</w:t>
      </w:r>
    </w:p>
    <w:p w14:paraId="457D1D2A" w14:textId="77777777" w:rsidR="00C47457" w:rsidRPr="00C47457" w:rsidRDefault="00C47457">
      <w:pPr>
        <w:spacing w:after="0" w:line="240" w:lineRule="auto"/>
        <w:ind w:firstLine="697"/>
        <w:jc w:val="both"/>
        <w:rPr>
          <w:rFonts w:ascii="Times New Roman" w:eastAsia="Times New Roman" w:hAnsi="Times New Roman" w:cs="Times New Roman"/>
          <w:sz w:val="28"/>
          <w:szCs w:val="28"/>
          <w:rPrChange w:id="487" w:author="Наталья Б. Еременко" w:date="2018-04-30T14:31:00Z">
            <w:rPr>
              <w:rFonts w:ascii="Times New Roman" w:eastAsia="Times New Roman" w:hAnsi="Times New Roman" w:cs="Times New Roman"/>
              <w:color w:val="22272F"/>
              <w:sz w:val="28"/>
              <w:szCs w:val="28"/>
            </w:rPr>
          </w:rPrChange>
        </w:rPr>
        <w:pPrChange w:id="488" w:author="Наталья Б. Еременко" w:date="2018-04-30T14:30:00Z">
          <w:pPr>
            <w:spacing w:line="240" w:lineRule="auto"/>
            <w:ind w:firstLine="697"/>
            <w:jc w:val="both"/>
          </w:pPr>
        </w:pPrChange>
      </w:pPr>
      <w:r w:rsidRPr="00C47457">
        <w:rPr>
          <w:rFonts w:ascii="Times New Roman" w:eastAsia="Times New Roman" w:hAnsi="Times New Roman" w:cs="Times New Roman"/>
          <w:sz w:val="28"/>
          <w:szCs w:val="28"/>
          <w:rPrChange w:id="489" w:author="Наталья Б. Еременко" w:date="2018-04-30T14:31:00Z">
            <w:rPr>
              <w:rFonts w:ascii="Times New Roman" w:eastAsia="Times New Roman" w:hAnsi="Times New Roman" w:cs="Times New Roman"/>
              <w:color w:val="22272F"/>
              <w:sz w:val="28"/>
              <w:szCs w:val="28"/>
            </w:rPr>
          </w:rPrChange>
        </w:rPr>
        <w:t xml:space="preserve">2) осуществляет копирование (сканирование) документов, предусмотренных </w:t>
      </w:r>
      <w:r w:rsidRPr="00C47457">
        <w:rPr>
          <w:rFonts w:ascii="Times New Roman" w:hAnsi="Times New Roman" w:cs="Times New Roman"/>
          <w:sz w:val="28"/>
          <w:szCs w:val="28"/>
          <w:rPrChange w:id="490" w:author="Наталья Б. Еременко" w:date="2018-04-30T14:31:00Z">
            <w:rPr>
              <w:rFonts w:ascii="Times New Roman" w:eastAsia="Times New Roman" w:hAnsi="Times New Roman" w:cs="Times New Roman"/>
              <w:color w:val="734C9B"/>
              <w:sz w:val="28"/>
              <w:szCs w:val="28"/>
              <w:u w:val="single"/>
            </w:rPr>
          </w:rPrChange>
        </w:rPr>
        <w:fldChar w:fldCharType="begin"/>
      </w:r>
      <w:r w:rsidRPr="00C47457">
        <w:rPr>
          <w:rFonts w:ascii="Times New Roman" w:hAnsi="Times New Roman" w:cs="Times New Roman"/>
          <w:sz w:val="28"/>
          <w:szCs w:val="28"/>
        </w:rPr>
        <w:instrText xml:space="preserve"> HYPERLINK "http://home.garant.ru/" \l "/document/12177515/entry/706" \h </w:instrText>
      </w:r>
      <w:r w:rsidRPr="00C47457">
        <w:rPr>
          <w:rFonts w:ascii="Times New Roman" w:hAnsi="Times New Roman" w:cs="Times New Roman"/>
          <w:sz w:val="28"/>
          <w:szCs w:val="28"/>
          <w:rPrChange w:id="491" w:author="Наталья Б. Еременко" w:date="2018-04-30T14:31:00Z">
            <w:rPr>
              <w:rFonts w:ascii="Times New Roman" w:eastAsia="Times New Roman" w:hAnsi="Times New Roman" w:cs="Times New Roman"/>
              <w:color w:val="734C9B"/>
              <w:sz w:val="28"/>
              <w:szCs w:val="28"/>
              <w:u w:val="single"/>
            </w:rPr>
          </w:rPrChange>
        </w:rPr>
        <w:fldChar w:fldCharType="separate"/>
      </w:r>
      <w:r w:rsidRPr="00C47457">
        <w:rPr>
          <w:rFonts w:ascii="Times New Roman" w:eastAsia="Times New Roman" w:hAnsi="Times New Roman" w:cs="Times New Roman"/>
          <w:sz w:val="28"/>
          <w:szCs w:val="28"/>
          <w:rPrChange w:id="492" w:author="Наталья Б. Еременко" w:date="2018-04-30T14:31:00Z">
            <w:rPr>
              <w:rFonts w:ascii="Times New Roman" w:eastAsia="Times New Roman" w:hAnsi="Times New Roman" w:cs="Times New Roman"/>
              <w:color w:val="734C9B"/>
              <w:sz w:val="28"/>
              <w:szCs w:val="28"/>
              <w:u w:val="single"/>
            </w:rPr>
          </w:rPrChange>
        </w:rPr>
        <w:t>частью 6 статьи 7</w:t>
      </w:r>
      <w:r w:rsidRPr="00C47457">
        <w:rPr>
          <w:rFonts w:ascii="Times New Roman" w:eastAsia="Times New Roman" w:hAnsi="Times New Roman" w:cs="Times New Roman"/>
          <w:sz w:val="28"/>
          <w:szCs w:val="28"/>
          <w:rPrChange w:id="493" w:author="Наталья Б. Еременко" w:date="2018-04-30T14:31:00Z">
            <w:rPr>
              <w:rFonts w:ascii="Times New Roman" w:eastAsia="Times New Roman" w:hAnsi="Times New Roman" w:cs="Times New Roman"/>
              <w:color w:val="734C9B"/>
              <w:sz w:val="28"/>
              <w:szCs w:val="28"/>
              <w:u w:val="single"/>
            </w:rPr>
          </w:rPrChange>
        </w:rPr>
        <w:fldChar w:fldCharType="end"/>
      </w:r>
      <w:commentRangeStart w:id="494"/>
      <w:r w:rsidRPr="00C47457">
        <w:rPr>
          <w:rFonts w:ascii="Times New Roman" w:eastAsia="Times New Roman" w:hAnsi="Times New Roman" w:cs="Times New Roman"/>
          <w:sz w:val="28"/>
          <w:szCs w:val="28"/>
          <w:rPrChange w:id="495" w:author="Наталья Б. Еременко" w:date="2018-04-30T14:31:00Z">
            <w:rPr>
              <w:rFonts w:ascii="Times New Roman" w:eastAsia="Times New Roman" w:hAnsi="Times New Roman" w:cs="Times New Roman"/>
              <w:color w:val="22272F"/>
              <w:sz w:val="28"/>
              <w:szCs w:val="28"/>
            </w:rPr>
          </w:rPrChange>
        </w:rPr>
        <w:t xml:space="preserve"> Федерального закона</w:t>
      </w:r>
      <w:commentRangeEnd w:id="494"/>
      <w:r w:rsidRPr="00C47457">
        <w:rPr>
          <w:rFonts w:ascii="Times New Roman" w:hAnsi="Times New Roman" w:cs="Times New Roman"/>
          <w:sz w:val="28"/>
          <w:szCs w:val="28"/>
        </w:rPr>
        <w:commentReference w:id="494"/>
      </w:r>
      <w:r w:rsidRPr="00C47457">
        <w:rPr>
          <w:rFonts w:ascii="Times New Roman" w:eastAsia="Times New Roman" w:hAnsi="Times New Roman" w:cs="Times New Roman"/>
          <w:sz w:val="28"/>
          <w:szCs w:val="28"/>
          <w:rPrChange w:id="496" w:author="Наталья Б. Еременко" w:date="2018-04-30T14:31:00Z">
            <w:rPr>
              <w:rFonts w:ascii="Times New Roman" w:eastAsia="Times New Roman" w:hAnsi="Times New Roman" w:cs="Times New Roman"/>
              <w:color w:val="22272F"/>
              <w:sz w:val="28"/>
              <w:szCs w:val="28"/>
            </w:rPr>
          </w:rPrChange>
        </w:rPr>
        <w:t xml:space="preserve"> от 27 июля 2010 года </w:t>
      </w:r>
      <w:ins w:id="497" w:author="Наталья Б. Еременко" w:date="2018-04-30T14:31:00Z">
        <w:r>
          <w:rPr>
            <w:rFonts w:ascii="Times New Roman" w:eastAsia="Times New Roman" w:hAnsi="Times New Roman" w:cs="Times New Roman"/>
            <w:sz w:val="28"/>
            <w:szCs w:val="28"/>
          </w:rPr>
          <w:t>№</w:t>
        </w:r>
      </w:ins>
      <w:del w:id="498" w:author="Наталья Б. Еременко" w:date="2018-04-30T14:31:00Z">
        <w:r w:rsidRPr="00C47457" w:rsidDel="00C47457">
          <w:rPr>
            <w:rFonts w:ascii="Times New Roman" w:eastAsia="Times New Roman" w:hAnsi="Times New Roman" w:cs="Times New Roman"/>
            <w:sz w:val="28"/>
            <w:szCs w:val="28"/>
            <w:rPrChange w:id="499" w:author="Наталья Б. Еременко" w:date="2018-04-30T14:31:00Z">
              <w:rPr>
                <w:rFonts w:ascii="Times New Roman" w:eastAsia="Times New Roman" w:hAnsi="Times New Roman" w:cs="Times New Roman"/>
                <w:color w:val="22272F"/>
                <w:sz w:val="28"/>
                <w:szCs w:val="28"/>
              </w:rPr>
            </w:rPrChange>
          </w:rPr>
          <w:delText>N</w:delText>
        </w:r>
      </w:del>
      <w:r w:rsidRPr="00C47457">
        <w:rPr>
          <w:rFonts w:ascii="Times New Roman" w:eastAsia="Times New Roman" w:hAnsi="Times New Roman" w:cs="Times New Roman"/>
          <w:sz w:val="28"/>
          <w:szCs w:val="28"/>
          <w:rPrChange w:id="500" w:author="Наталья Б. Еременко" w:date="2018-04-30T14:31:00Z">
            <w:rPr>
              <w:rFonts w:ascii="Times New Roman" w:eastAsia="Times New Roman" w:hAnsi="Times New Roman" w:cs="Times New Roman"/>
              <w:color w:val="22272F"/>
              <w:sz w:val="28"/>
              <w:szCs w:val="28"/>
            </w:rPr>
          </w:rPrChange>
        </w:rPr>
        <w:t xml:space="preserve"> 210-ФЗ</w:t>
      </w:r>
      <w:ins w:id="501" w:author="Наталья Б. Еременко" w:date="2018-04-30T14:32:00Z">
        <w:r w:rsidR="00857428">
          <w:rPr>
            <w:rFonts w:ascii="Times New Roman" w:eastAsia="Times New Roman" w:hAnsi="Times New Roman" w:cs="Times New Roman"/>
            <w:sz w:val="28"/>
            <w:szCs w:val="28"/>
          </w:rPr>
          <w:br/>
        </w:r>
      </w:ins>
      <w:del w:id="502" w:author="Наталья Б. Еременко" w:date="2018-04-30T14:32:00Z">
        <w:r w:rsidRPr="00C47457" w:rsidDel="00857428">
          <w:rPr>
            <w:rFonts w:ascii="Times New Roman" w:eastAsia="Times New Roman" w:hAnsi="Times New Roman" w:cs="Times New Roman"/>
            <w:sz w:val="28"/>
            <w:szCs w:val="28"/>
            <w:rPrChange w:id="503" w:author="Наталья Б. Еременко" w:date="2018-04-30T14:31:00Z">
              <w:rPr>
                <w:rFonts w:ascii="Times New Roman" w:eastAsia="Times New Roman" w:hAnsi="Times New Roman" w:cs="Times New Roman"/>
                <w:color w:val="22272F"/>
                <w:sz w:val="28"/>
                <w:szCs w:val="28"/>
              </w:rPr>
            </w:rPrChange>
          </w:rPr>
          <w:delText xml:space="preserve"> </w:delText>
        </w:r>
      </w:del>
      <w:ins w:id="504" w:author="Наталья Б. Еременко" w:date="2018-04-30T14:31:00Z">
        <w:r>
          <w:rPr>
            <w:rFonts w:ascii="Times New Roman" w:eastAsia="Times New Roman" w:hAnsi="Times New Roman" w:cs="Times New Roman"/>
            <w:sz w:val="28"/>
            <w:szCs w:val="28"/>
          </w:rPr>
          <w:t>«</w:t>
        </w:r>
      </w:ins>
      <w:del w:id="505" w:author="Наталья Б. Еременко" w:date="2018-04-30T14:31:00Z">
        <w:r w:rsidRPr="00C47457" w:rsidDel="00C47457">
          <w:rPr>
            <w:rFonts w:ascii="Times New Roman" w:eastAsia="Times New Roman" w:hAnsi="Times New Roman" w:cs="Times New Roman"/>
            <w:sz w:val="28"/>
            <w:szCs w:val="28"/>
            <w:rPrChange w:id="506" w:author="Наталья Б. Еременко" w:date="2018-04-30T14:31:00Z">
              <w:rPr>
                <w:rFonts w:ascii="Times New Roman" w:eastAsia="Times New Roman" w:hAnsi="Times New Roman" w:cs="Times New Roman"/>
                <w:color w:val="22272F"/>
                <w:sz w:val="28"/>
                <w:szCs w:val="28"/>
              </w:rPr>
            </w:rPrChange>
          </w:rPr>
          <w:delText>"</w:delText>
        </w:r>
      </w:del>
      <w:r w:rsidRPr="00C47457">
        <w:rPr>
          <w:rFonts w:ascii="Times New Roman" w:eastAsia="Times New Roman" w:hAnsi="Times New Roman" w:cs="Times New Roman"/>
          <w:sz w:val="28"/>
          <w:szCs w:val="28"/>
          <w:rPrChange w:id="507" w:author="Наталья Б. Еременко" w:date="2018-04-30T14:31:00Z">
            <w:rPr>
              <w:rFonts w:ascii="Times New Roman" w:eastAsia="Times New Roman" w:hAnsi="Times New Roman" w:cs="Times New Roman"/>
              <w:color w:val="22272F"/>
              <w:sz w:val="28"/>
              <w:szCs w:val="28"/>
            </w:rPr>
          </w:rPrChange>
        </w:rPr>
        <w:t>Об организации предоставления государственных и муниципальных услуг</w:t>
      </w:r>
      <w:ins w:id="508" w:author="Наталья Б. Еременко" w:date="2018-04-30T14:32:00Z">
        <w:r>
          <w:rPr>
            <w:rFonts w:ascii="Times New Roman" w:eastAsia="Times New Roman" w:hAnsi="Times New Roman" w:cs="Times New Roman"/>
            <w:sz w:val="28"/>
            <w:szCs w:val="28"/>
          </w:rPr>
          <w:t>»</w:t>
        </w:r>
      </w:ins>
      <w:del w:id="509" w:author="Наталья Б. Еременко" w:date="2018-04-30T14:32:00Z">
        <w:r w:rsidRPr="00C47457" w:rsidDel="00C47457">
          <w:rPr>
            <w:rFonts w:ascii="Times New Roman" w:eastAsia="Times New Roman" w:hAnsi="Times New Roman" w:cs="Times New Roman"/>
            <w:sz w:val="28"/>
            <w:szCs w:val="28"/>
            <w:rPrChange w:id="510" w:author="Наталья Б. Еременко" w:date="2018-04-30T14:31:00Z">
              <w:rPr>
                <w:rFonts w:ascii="Times New Roman" w:eastAsia="Times New Roman" w:hAnsi="Times New Roman" w:cs="Times New Roman"/>
                <w:color w:val="22272F"/>
                <w:sz w:val="28"/>
                <w:szCs w:val="28"/>
              </w:rPr>
            </w:rPrChange>
          </w:rPr>
          <w:delText>"</w:delText>
        </w:r>
      </w:del>
      <w:r w:rsidRPr="00C47457">
        <w:rPr>
          <w:rFonts w:ascii="Times New Roman" w:eastAsia="Times New Roman" w:hAnsi="Times New Roman" w:cs="Times New Roman"/>
          <w:sz w:val="28"/>
          <w:szCs w:val="28"/>
          <w:rPrChange w:id="511" w:author="Наталья Б. Еременко" w:date="2018-04-30T14:31:00Z">
            <w:rPr>
              <w:rFonts w:ascii="Times New Roman" w:eastAsia="Times New Roman" w:hAnsi="Times New Roman" w:cs="Times New Roman"/>
              <w:color w:val="22272F"/>
              <w:sz w:val="28"/>
              <w:szCs w:val="28"/>
            </w:rPr>
          </w:rPrChange>
        </w:rPr>
        <w:t xml:space="preserve"> (далее - документы личного происхождения)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происхождения, а в соответствии с административным регламентом предоставления государственной услуги для ее предоставления необходимо представление копии документа личного происхождения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происхождения);</w:t>
      </w:r>
    </w:p>
    <w:p w14:paraId="6BD4BDC1" w14:textId="77777777" w:rsidR="00C47457" w:rsidRPr="00C47457" w:rsidRDefault="00C47457">
      <w:pPr>
        <w:spacing w:after="0" w:line="240" w:lineRule="auto"/>
        <w:ind w:firstLine="697"/>
        <w:jc w:val="both"/>
        <w:rPr>
          <w:rFonts w:ascii="Times New Roman" w:eastAsia="Times New Roman" w:hAnsi="Times New Roman" w:cs="Times New Roman"/>
          <w:sz w:val="28"/>
          <w:szCs w:val="28"/>
          <w:rPrChange w:id="512" w:author="Наталья Б. Еременко" w:date="2018-04-30T14:31:00Z">
            <w:rPr>
              <w:rFonts w:ascii="Times New Roman" w:eastAsia="Times New Roman" w:hAnsi="Times New Roman" w:cs="Times New Roman"/>
              <w:color w:val="22272F"/>
              <w:sz w:val="28"/>
              <w:szCs w:val="28"/>
            </w:rPr>
          </w:rPrChange>
        </w:rPr>
        <w:pPrChange w:id="513" w:author="Наталья Б. Еременко" w:date="2018-04-30T14:30:00Z">
          <w:pPr>
            <w:spacing w:line="240" w:lineRule="auto"/>
            <w:ind w:firstLine="697"/>
            <w:jc w:val="both"/>
          </w:pPr>
        </w:pPrChange>
      </w:pPr>
      <w:r w:rsidRPr="00C47457">
        <w:rPr>
          <w:rFonts w:ascii="Times New Roman" w:eastAsia="Times New Roman" w:hAnsi="Times New Roman" w:cs="Times New Roman"/>
          <w:sz w:val="28"/>
          <w:szCs w:val="28"/>
          <w:rPrChange w:id="514" w:author="Наталья Б. Еременко" w:date="2018-04-30T14:31:00Z">
            <w:rPr>
              <w:rFonts w:ascii="Times New Roman" w:eastAsia="Times New Roman" w:hAnsi="Times New Roman" w:cs="Times New Roman"/>
              <w:color w:val="22272F"/>
              <w:sz w:val="28"/>
              <w:szCs w:val="28"/>
            </w:rPr>
          </w:rPrChange>
        </w:rPr>
        <w:t xml:space="preserve">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происхождения, принятых от заявителя (представителя заявителя), обеспечивая их заверение </w:t>
      </w:r>
      <w:r w:rsidRPr="00C47457">
        <w:rPr>
          <w:rFonts w:ascii="Times New Roman" w:hAnsi="Times New Roman" w:cs="Times New Roman"/>
          <w:sz w:val="28"/>
          <w:szCs w:val="28"/>
          <w:rPrChange w:id="515" w:author="Наталья Б. Еременко" w:date="2018-04-30T14:31:00Z">
            <w:rPr>
              <w:rFonts w:ascii="Times New Roman" w:eastAsia="Times New Roman" w:hAnsi="Times New Roman" w:cs="Times New Roman"/>
              <w:color w:val="734C9B"/>
              <w:sz w:val="28"/>
              <w:szCs w:val="28"/>
              <w:u w:val="single"/>
            </w:rPr>
          </w:rPrChange>
        </w:rPr>
        <w:fldChar w:fldCharType="begin"/>
      </w:r>
      <w:r w:rsidRPr="00C47457">
        <w:rPr>
          <w:rFonts w:ascii="Times New Roman" w:hAnsi="Times New Roman" w:cs="Times New Roman"/>
          <w:sz w:val="28"/>
          <w:szCs w:val="28"/>
        </w:rPr>
        <w:instrText xml:space="preserve"> HYPERLINK "http://home.garant.ru/" \l "/document/12184522/entry/21" \h </w:instrText>
      </w:r>
      <w:r w:rsidRPr="00C47457">
        <w:rPr>
          <w:rFonts w:ascii="Times New Roman" w:hAnsi="Times New Roman" w:cs="Times New Roman"/>
          <w:sz w:val="28"/>
          <w:szCs w:val="28"/>
          <w:rPrChange w:id="516" w:author="Наталья Б. Еременко" w:date="2018-04-30T14:31:00Z">
            <w:rPr>
              <w:rFonts w:ascii="Times New Roman" w:eastAsia="Times New Roman" w:hAnsi="Times New Roman" w:cs="Times New Roman"/>
              <w:color w:val="734C9B"/>
              <w:sz w:val="28"/>
              <w:szCs w:val="28"/>
              <w:u w:val="single"/>
            </w:rPr>
          </w:rPrChange>
        </w:rPr>
        <w:fldChar w:fldCharType="separate"/>
      </w:r>
      <w:r w:rsidRPr="00C47457">
        <w:rPr>
          <w:rFonts w:ascii="Times New Roman" w:eastAsia="Times New Roman" w:hAnsi="Times New Roman" w:cs="Times New Roman"/>
          <w:sz w:val="28"/>
          <w:szCs w:val="28"/>
          <w:rPrChange w:id="517" w:author="Наталья Б. Еременко" w:date="2018-04-30T14:31:00Z">
            <w:rPr>
              <w:rFonts w:ascii="Times New Roman" w:eastAsia="Times New Roman" w:hAnsi="Times New Roman" w:cs="Times New Roman"/>
              <w:color w:val="734C9B"/>
              <w:sz w:val="28"/>
              <w:szCs w:val="28"/>
              <w:u w:val="single"/>
            </w:rPr>
          </w:rPrChange>
        </w:rPr>
        <w:t>электронной подписью</w:t>
      </w:r>
      <w:r w:rsidRPr="00C47457">
        <w:rPr>
          <w:rFonts w:ascii="Times New Roman" w:eastAsia="Times New Roman" w:hAnsi="Times New Roman" w:cs="Times New Roman"/>
          <w:sz w:val="28"/>
          <w:szCs w:val="28"/>
          <w:rPrChange w:id="518" w:author="Наталья Б. Еременко" w:date="2018-04-30T14:31:00Z">
            <w:rPr>
              <w:rFonts w:ascii="Times New Roman" w:eastAsia="Times New Roman" w:hAnsi="Times New Roman" w:cs="Times New Roman"/>
              <w:color w:val="734C9B"/>
              <w:sz w:val="28"/>
              <w:szCs w:val="28"/>
              <w:u w:val="single"/>
            </w:rPr>
          </w:rPrChange>
        </w:rPr>
        <w:fldChar w:fldCharType="end"/>
      </w:r>
      <w:r w:rsidRPr="00C47457">
        <w:rPr>
          <w:rFonts w:ascii="Times New Roman" w:eastAsia="Times New Roman" w:hAnsi="Times New Roman" w:cs="Times New Roman"/>
          <w:sz w:val="28"/>
          <w:szCs w:val="28"/>
          <w:rPrChange w:id="519" w:author="Наталья Б. Еременко" w:date="2018-04-30T14:31:00Z">
            <w:rPr>
              <w:rFonts w:ascii="Times New Roman" w:eastAsia="Times New Roman" w:hAnsi="Times New Roman" w:cs="Times New Roman"/>
              <w:color w:val="22272F"/>
              <w:sz w:val="28"/>
              <w:szCs w:val="28"/>
            </w:rPr>
          </w:rPrChange>
        </w:rPr>
        <w:t xml:space="preserve"> в установленном порядке;</w:t>
      </w:r>
    </w:p>
    <w:p w14:paraId="5B808BB9" w14:textId="77777777" w:rsidR="00C47457" w:rsidRPr="00C47457" w:rsidRDefault="00C47457">
      <w:pPr>
        <w:spacing w:after="0" w:line="240" w:lineRule="auto"/>
        <w:ind w:firstLine="697"/>
        <w:jc w:val="both"/>
        <w:rPr>
          <w:rFonts w:ascii="Times New Roman" w:eastAsia="Times New Roman" w:hAnsi="Times New Roman" w:cs="Times New Roman"/>
          <w:sz w:val="28"/>
          <w:szCs w:val="28"/>
          <w:rPrChange w:id="520" w:author="Наталья Б. Еременко" w:date="2018-04-30T14:31:00Z">
            <w:rPr>
              <w:rFonts w:ascii="Times New Roman" w:eastAsia="Times New Roman" w:hAnsi="Times New Roman" w:cs="Times New Roman"/>
              <w:color w:val="22272F"/>
              <w:sz w:val="28"/>
              <w:szCs w:val="28"/>
            </w:rPr>
          </w:rPrChange>
        </w:rPr>
        <w:pPrChange w:id="521" w:author="Наталья Б. Еременко" w:date="2018-04-30T14:30:00Z">
          <w:pPr>
            <w:spacing w:line="240" w:lineRule="auto"/>
            <w:ind w:firstLine="697"/>
            <w:jc w:val="both"/>
          </w:pPr>
        </w:pPrChange>
      </w:pPr>
      <w:r w:rsidRPr="00C47457">
        <w:rPr>
          <w:rFonts w:ascii="Times New Roman" w:eastAsia="Times New Roman" w:hAnsi="Times New Roman" w:cs="Times New Roman"/>
          <w:sz w:val="28"/>
          <w:szCs w:val="28"/>
          <w:rPrChange w:id="522" w:author="Наталья Б. Еременко" w:date="2018-04-30T14:31:00Z">
            <w:rPr>
              <w:rFonts w:ascii="Times New Roman" w:eastAsia="Times New Roman" w:hAnsi="Times New Roman" w:cs="Times New Roman"/>
              <w:color w:val="22272F"/>
              <w:sz w:val="28"/>
              <w:szCs w:val="28"/>
            </w:rPr>
          </w:rPrChange>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органы местного самоуправления Краснодарского края, предоставляющие соответствующую государственную услугу.</w:t>
      </w:r>
    </w:p>
    <w:p w14:paraId="6D7D26B9" w14:textId="41909AD0" w:rsidR="00C47457" w:rsidRPr="00C47457" w:rsidDel="00C47457" w:rsidRDefault="00C47457">
      <w:pPr>
        <w:spacing w:after="0" w:line="240" w:lineRule="auto"/>
        <w:ind w:firstLine="697"/>
        <w:jc w:val="both"/>
        <w:rPr>
          <w:del w:id="523" w:author="Наталья Б. Еременко" w:date="2018-04-30T14:31:00Z"/>
          <w:rFonts w:ascii="Times New Roman" w:eastAsia="Times New Roman" w:hAnsi="Times New Roman" w:cs="Times New Roman"/>
          <w:sz w:val="28"/>
          <w:szCs w:val="28"/>
        </w:rPr>
        <w:pPrChange w:id="524" w:author="Наталья Б. Еременко" w:date="2018-04-30T14:30:00Z">
          <w:pPr>
            <w:spacing w:line="240" w:lineRule="auto"/>
            <w:ind w:firstLine="697"/>
            <w:jc w:val="both"/>
          </w:pPr>
        </w:pPrChange>
      </w:pPr>
      <w:r w:rsidRPr="00C47457">
        <w:rPr>
          <w:rFonts w:ascii="Times New Roman" w:eastAsia="Times New Roman" w:hAnsi="Times New Roman" w:cs="Times New Roman"/>
          <w:sz w:val="28"/>
          <w:szCs w:val="28"/>
          <w:rPrChange w:id="525" w:author="Наталья Б. Еременко" w:date="2018-04-30T14:31:00Z">
            <w:rPr>
              <w:rFonts w:ascii="Times New Roman" w:eastAsia="Times New Roman" w:hAnsi="Times New Roman" w:cs="Times New Roman"/>
              <w:color w:val="22272F"/>
              <w:sz w:val="28"/>
              <w:szCs w:val="28"/>
            </w:rPr>
          </w:rPrChange>
        </w:rPr>
        <w:t xml:space="preserve">3.6.19. Реализация многофункциональным центром и его работниками действий, предусмотренных настоящим подразделом Регламента, осуществляется на основании соглашения о взаимодействии между государственным автономным учреждением Краснодарского края </w:t>
      </w:r>
      <w:ins w:id="526" w:author="Наталья Б. Еременко" w:date="2018-04-30T14:32:00Z">
        <w:r w:rsidR="00857428">
          <w:rPr>
            <w:rFonts w:ascii="Times New Roman" w:eastAsia="Times New Roman" w:hAnsi="Times New Roman" w:cs="Times New Roman"/>
            <w:sz w:val="28"/>
            <w:szCs w:val="28"/>
          </w:rPr>
          <w:t>«</w:t>
        </w:r>
      </w:ins>
      <w:del w:id="527" w:author="Наталья Б. Еременко" w:date="2018-04-30T14:32:00Z">
        <w:r w:rsidRPr="00C47457" w:rsidDel="00857428">
          <w:rPr>
            <w:rFonts w:ascii="Times New Roman" w:eastAsia="Times New Roman" w:hAnsi="Times New Roman" w:cs="Times New Roman"/>
            <w:sz w:val="28"/>
            <w:szCs w:val="28"/>
            <w:rPrChange w:id="528" w:author="Наталья Б. Еременко" w:date="2018-04-30T14:31:00Z">
              <w:rPr>
                <w:rFonts w:ascii="Times New Roman" w:eastAsia="Times New Roman" w:hAnsi="Times New Roman" w:cs="Times New Roman"/>
                <w:color w:val="22272F"/>
                <w:sz w:val="28"/>
                <w:szCs w:val="28"/>
              </w:rPr>
            </w:rPrChange>
          </w:rPr>
          <w:delText>“</w:delText>
        </w:r>
      </w:del>
      <w:r w:rsidRPr="00C47457">
        <w:rPr>
          <w:rFonts w:ascii="Times New Roman" w:eastAsia="Times New Roman" w:hAnsi="Times New Roman" w:cs="Times New Roman"/>
          <w:sz w:val="28"/>
          <w:szCs w:val="28"/>
          <w:rPrChange w:id="529" w:author="Наталья Б. Еременко" w:date="2018-04-30T14:31:00Z">
            <w:rPr>
              <w:rFonts w:ascii="Times New Roman" w:eastAsia="Times New Roman" w:hAnsi="Times New Roman" w:cs="Times New Roman"/>
              <w:color w:val="22272F"/>
              <w:sz w:val="28"/>
              <w:szCs w:val="28"/>
            </w:rPr>
          </w:rPrChange>
        </w:rPr>
        <w:t>Многофункциональный центр предоставления государственных и муниципальных услуг Краснодарского края</w:t>
      </w:r>
      <w:ins w:id="530" w:author="Наталья Б. Еременко" w:date="2018-04-30T14:32:00Z">
        <w:r w:rsidR="00857428">
          <w:rPr>
            <w:rFonts w:ascii="Times New Roman" w:eastAsia="Times New Roman" w:hAnsi="Times New Roman" w:cs="Times New Roman"/>
            <w:sz w:val="28"/>
            <w:szCs w:val="28"/>
          </w:rPr>
          <w:t>»</w:t>
        </w:r>
      </w:ins>
      <w:del w:id="531" w:author="Наталья Б. Еременко" w:date="2018-04-30T14:32:00Z">
        <w:r w:rsidRPr="00C47457" w:rsidDel="00857428">
          <w:rPr>
            <w:rFonts w:ascii="Times New Roman" w:eastAsia="Times New Roman" w:hAnsi="Times New Roman" w:cs="Times New Roman"/>
            <w:sz w:val="28"/>
            <w:szCs w:val="28"/>
            <w:rPrChange w:id="532" w:author="Наталья Б. Еременко" w:date="2018-04-30T14:31:00Z">
              <w:rPr>
                <w:rFonts w:ascii="Times New Roman" w:eastAsia="Times New Roman" w:hAnsi="Times New Roman" w:cs="Times New Roman"/>
                <w:color w:val="22272F"/>
                <w:sz w:val="28"/>
                <w:szCs w:val="28"/>
              </w:rPr>
            </w:rPrChange>
          </w:rPr>
          <w:delText>"</w:delText>
        </w:r>
      </w:del>
      <w:r w:rsidRPr="00C47457">
        <w:rPr>
          <w:rFonts w:ascii="Times New Roman" w:eastAsia="Times New Roman" w:hAnsi="Times New Roman" w:cs="Times New Roman"/>
          <w:sz w:val="28"/>
          <w:szCs w:val="28"/>
          <w:rPrChange w:id="533" w:author="Наталья Б. Еременко" w:date="2018-04-30T14:31:00Z">
            <w:rPr>
              <w:rFonts w:ascii="Times New Roman" w:eastAsia="Times New Roman" w:hAnsi="Times New Roman" w:cs="Times New Roman"/>
              <w:color w:val="22272F"/>
              <w:sz w:val="28"/>
              <w:szCs w:val="28"/>
            </w:rPr>
          </w:rPrChange>
        </w:rPr>
        <w:t xml:space="preserve"> и администрацией муниципального образования Брюховецкий район.</w:t>
      </w:r>
      <w:del w:id="534" w:author="Наталья Б. Еременко" w:date="2018-04-30T15:08:00Z">
        <w:r w:rsidRPr="00C47457" w:rsidDel="00822EB7">
          <w:rPr>
            <w:rFonts w:ascii="Times New Roman" w:eastAsia="Times New Roman" w:hAnsi="Times New Roman" w:cs="Times New Roman"/>
            <w:sz w:val="28"/>
            <w:szCs w:val="28"/>
            <w:rPrChange w:id="535" w:author="Наталья Б. Еременко" w:date="2018-04-30T14:31:00Z">
              <w:rPr>
                <w:rFonts w:ascii="Times New Roman" w:eastAsia="Times New Roman" w:hAnsi="Times New Roman" w:cs="Times New Roman"/>
                <w:color w:val="22272F"/>
                <w:sz w:val="28"/>
                <w:szCs w:val="28"/>
              </w:rPr>
            </w:rPrChange>
          </w:rPr>
          <w:delText xml:space="preserve"> </w:delText>
        </w:r>
        <w:commentRangeEnd w:id="434"/>
        <w:r w:rsidRPr="00C47457" w:rsidDel="00822EB7">
          <w:rPr>
            <w:rFonts w:ascii="Times New Roman" w:hAnsi="Times New Roman" w:cs="Times New Roman"/>
            <w:sz w:val="28"/>
            <w:szCs w:val="28"/>
          </w:rPr>
          <w:commentReference w:id="434"/>
        </w:r>
      </w:del>
    </w:p>
    <w:p w14:paraId="75438456" w14:textId="77777777" w:rsidR="00C47457" w:rsidRPr="00C47457" w:rsidDel="00C47457" w:rsidRDefault="00C47457" w:rsidP="00C47457">
      <w:pPr>
        <w:spacing w:after="0" w:line="240" w:lineRule="auto"/>
        <w:ind w:firstLine="708"/>
        <w:jc w:val="both"/>
        <w:rPr>
          <w:del w:id="536" w:author="Наталья Б. Еременко" w:date="2018-04-30T14:31:00Z"/>
          <w:rFonts w:ascii="Times New Roman" w:hAnsi="Times New Roman" w:cs="Times New Roman"/>
          <w:sz w:val="28"/>
          <w:szCs w:val="28"/>
        </w:rPr>
      </w:pPr>
    </w:p>
    <w:p w14:paraId="3A38BE45" w14:textId="35361AFA" w:rsidR="00C47457" w:rsidRDefault="00822EB7">
      <w:pPr>
        <w:spacing w:after="0" w:line="240" w:lineRule="auto"/>
        <w:ind w:firstLine="697"/>
        <w:jc w:val="both"/>
        <w:rPr>
          <w:rFonts w:ascii="Times New Roman" w:hAnsi="Times New Roman" w:cs="Times New Roman"/>
          <w:sz w:val="28"/>
          <w:szCs w:val="28"/>
        </w:rPr>
        <w:pPrChange w:id="537" w:author="Наталья Б. Еременко" w:date="2018-04-30T14:31:00Z">
          <w:pPr>
            <w:spacing w:after="0" w:line="240" w:lineRule="auto"/>
            <w:ind w:firstLine="708"/>
            <w:jc w:val="both"/>
          </w:pPr>
        </w:pPrChange>
      </w:pPr>
      <w:ins w:id="538" w:author="Наталья Б. Еременко" w:date="2018-04-30T15:08:00Z">
        <w:r>
          <w:rPr>
            <w:rFonts w:ascii="Times New Roman" w:eastAsia="Times New Roman" w:hAnsi="Times New Roman" w:cs="Times New Roman"/>
            <w:sz w:val="28"/>
            <w:szCs w:val="28"/>
          </w:rPr>
          <w:t>»</w:t>
        </w:r>
        <w:r w:rsidR="00D74D9B">
          <w:rPr>
            <w:rFonts w:ascii="Times New Roman" w:eastAsia="Times New Roman" w:hAnsi="Times New Roman" w:cs="Times New Roman"/>
            <w:sz w:val="28"/>
            <w:szCs w:val="28"/>
          </w:rPr>
          <w:t>;</w:t>
        </w:r>
      </w:ins>
    </w:p>
    <w:p w14:paraId="2DE82D9E" w14:textId="3766A841" w:rsidR="00490303" w:rsidRDefault="00C47457" w:rsidP="00490303">
      <w:pPr>
        <w:spacing w:after="0" w:line="240" w:lineRule="auto"/>
        <w:ind w:firstLine="708"/>
        <w:jc w:val="both"/>
        <w:rPr>
          <w:rFonts w:ascii="Times New Roman" w:hAnsi="Times New Roman" w:cs="Times New Roman"/>
          <w:sz w:val="28"/>
          <w:szCs w:val="28"/>
        </w:rPr>
      </w:pPr>
      <w:ins w:id="539" w:author="Наталья Б. Еременко" w:date="2018-04-30T14:31:00Z">
        <w:r>
          <w:rPr>
            <w:rFonts w:ascii="Times New Roman" w:hAnsi="Times New Roman" w:cs="Times New Roman"/>
            <w:sz w:val="28"/>
            <w:szCs w:val="28"/>
          </w:rPr>
          <w:t>4</w:t>
        </w:r>
      </w:ins>
      <w:del w:id="540" w:author="Наталья Б. Еременко" w:date="2018-04-30T14:31:00Z">
        <w:r w:rsidR="00490303" w:rsidDel="00C47457">
          <w:rPr>
            <w:rFonts w:ascii="Times New Roman" w:hAnsi="Times New Roman" w:cs="Times New Roman"/>
            <w:sz w:val="28"/>
            <w:szCs w:val="28"/>
          </w:rPr>
          <w:delText>3</w:delText>
        </w:r>
      </w:del>
      <w:ins w:id="541" w:author="Наталья Б. Еременко" w:date="2018-05-21T11:18:00Z">
        <w:r w:rsidR="00EA6C1E">
          <w:rPr>
            <w:rFonts w:ascii="Times New Roman" w:hAnsi="Times New Roman" w:cs="Times New Roman"/>
            <w:sz w:val="28"/>
            <w:szCs w:val="28"/>
          </w:rPr>
          <w:t>)</w:t>
        </w:r>
      </w:ins>
      <w:del w:id="542" w:author="Наталья Б. Еременко" w:date="2018-05-21T11:17:00Z">
        <w:r w:rsidR="00490303" w:rsidDel="00EA6C1E">
          <w:rPr>
            <w:rFonts w:ascii="Times New Roman" w:hAnsi="Times New Roman" w:cs="Times New Roman"/>
            <w:sz w:val="28"/>
            <w:szCs w:val="28"/>
          </w:rPr>
          <w:delText>.</w:delText>
        </w:r>
      </w:del>
      <w:r w:rsidR="00490303">
        <w:rPr>
          <w:rFonts w:ascii="Times New Roman" w:hAnsi="Times New Roman" w:cs="Times New Roman"/>
          <w:sz w:val="28"/>
          <w:szCs w:val="28"/>
        </w:rPr>
        <w:t xml:space="preserve"> </w:t>
      </w:r>
      <w:del w:id="543" w:author="Наталья Б. Еременко" w:date="2018-05-21T08:56:00Z">
        <w:r w:rsidR="00183E95" w:rsidDel="00AB76BD">
          <w:rPr>
            <w:rFonts w:ascii="Times New Roman" w:hAnsi="Times New Roman" w:cs="Times New Roman"/>
            <w:sz w:val="28"/>
            <w:szCs w:val="28"/>
          </w:rPr>
          <w:delText xml:space="preserve">Название </w:delText>
        </w:r>
      </w:del>
      <w:ins w:id="544" w:author="Наталья Б. Еременко" w:date="2018-05-21T08:56:00Z">
        <w:r w:rsidR="00EA6C1E">
          <w:rPr>
            <w:rFonts w:ascii="Times New Roman" w:hAnsi="Times New Roman" w:cs="Times New Roman"/>
            <w:sz w:val="28"/>
            <w:szCs w:val="28"/>
          </w:rPr>
          <w:t>р</w:t>
        </w:r>
        <w:r w:rsidR="00AB76BD">
          <w:rPr>
            <w:rFonts w:ascii="Times New Roman" w:hAnsi="Times New Roman" w:cs="Times New Roman"/>
            <w:sz w:val="28"/>
            <w:szCs w:val="28"/>
          </w:rPr>
          <w:t>а</w:t>
        </w:r>
      </w:ins>
      <w:del w:id="545" w:author="Наталья Б. Еременко" w:date="2018-05-21T08:56:00Z">
        <w:r w:rsidR="00183E95" w:rsidDel="00AB76BD">
          <w:rPr>
            <w:rFonts w:ascii="Times New Roman" w:hAnsi="Times New Roman" w:cs="Times New Roman"/>
            <w:sz w:val="28"/>
            <w:szCs w:val="28"/>
          </w:rPr>
          <w:delText>и текст ра</w:delText>
        </w:r>
      </w:del>
      <w:r w:rsidR="00183E95">
        <w:rPr>
          <w:rFonts w:ascii="Times New Roman" w:hAnsi="Times New Roman" w:cs="Times New Roman"/>
          <w:sz w:val="28"/>
          <w:szCs w:val="28"/>
        </w:rPr>
        <w:t>здел</w:t>
      </w:r>
      <w:del w:id="546" w:author="Наталья Б. Еременко" w:date="2018-05-21T08:57:00Z">
        <w:r w:rsidR="00183E95" w:rsidDel="00AB76BD">
          <w:rPr>
            <w:rFonts w:ascii="Times New Roman" w:hAnsi="Times New Roman" w:cs="Times New Roman"/>
            <w:sz w:val="28"/>
            <w:szCs w:val="28"/>
          </w:rPr>
          <w:delText>а</w:delText>
        </w:r>
      </w:del>
      <w:r w:rsidR="00183E95">
        <w:rPr>
          <w:rFonts w:ascii="Times New Roman" w:hAnsi="Times New Roman" w:cs="Times New Roman"/>
          <w:sz w:val="28"/>
          <w:szCs w:val="28"/>
        </w:rPr>
        <w:t xml:space="preserve"> 5 изложить в следующей редакции:</w:t>
      </w:r>
    </w:p>
    <w:p w14:paraId="3F2AC3FD" w14:textId="77777777" w:rsidR="00183E95" w:rsidRPr="00183E95" w:rsidRDefault="00183E95" w:rsidP="00183E95">
      <w:pPr>
        <w:suppressAutoHyphens/>
        <w:spacing w:before="120" w:after="120" w:line="240" w:lineRule="auto"/>
        <w:ind w:left="567" w:right="709"/>
        <w:jc w:val="center"/>
        <w:rPr>
          <w:rFonts w:ascii="Times New Roman" w:eastAsia="Times New Roman" w:hAnsi="Times New Roman" w:cs="Times New Roman"/>
          <w:b/>
          <w:sz w:val="28"/>
          <w:szCs w:val="28"/>
        </w:rPr>
      </w:pPr>
      <w:r>
        <w:rPr>
          <w:rFonts w:ascii="Times New Roman" w:hAnsi="Times New Roman" w:cs="Times New Roman"/>
          <w:sz w:val="28"/>
          <w:szCs w:val="28"/>
        </w:rPr>
        <w:t>«</w:t>
      </w:r>
      <w:r w:rsidRPr="00183E95">
        <w:rPr>
          <w:rFonts w:ascii="Times New Roman" w:hAnsi="Times New Roman" w:cs="Times New Roman"/>
          <w:b/>
          <w:sz w:val="28"/>
          <w:szCs w:val="28"/>
        </w:rPr>
        <w:t xml:space="preserve">5. </w:t>
      </w:r>
      <w:r w:rsidRPr="00183E95">
        <w:rPr>
          <w:rFonts w:ascii="Times New Roman" w:eastAsia="Times New Roman" w:hAnsi="Times New Roman" w:cs="Times New Roman"/>
          <w:b/>
          <w:sz w:val="28"/>
          <w:szCs w:val="28"/>
        </w:rPr>
        <w:t>Досудебный</w:t>
      </w:r>
      <w:r>
        <w:rPr>
          <w:rFonts w:ascii="Times New Roman" w:eastAsia="Times New Roman" w:hAnsi="Times New Roman" w:cs="Times New Roman"/>
          <w:b/>
          <w:sz w:val="28"/>
          <w:szCs w:val="28"/>
        </w:rPr>
        <w:t xml:space="preserve">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w:t>
      </w:r>
    </w:p>
    <w:p w14:paraId="3254551D" w14:textId="7BA10ACA" w:rsidR="00822EB7" w:rsidRPr="00822EB7" w:rsidRDefault="00822EB7">
      <w:pPr>
        <w:spacing w:after="120" w:line="240" w:lineRule="auto"/>
        <w:ind w:firstLine="697"/>
        <w:jc w:val="both"/>
        <w:rPr>
          <w:ins w:id="547" w:author="Наталья Б. Еременко" w:date="2018-04-30T15:12:00Z"/>
          <w:rFonts w:ascii="Times New Roman" w:eastAsia="Times New Roman" w:hAnsi="Times New Roman" w:cs="Times New Roman"/>
          <w:sz w:val="28"/>
          <w:szCs w:val="28"/>
        </w:rPr>
        <w:pPrChange w:id="548" w:author="Наталья Б. Еременко" w:date="2018-04-30T15:13:00Z">
          <w:pPr>
            <w:ind w:firstLine="700"/>
            <w:jc w:val="center"/>
          </w:pPr>
        </w:pPrChange>
      </w:pPr>
      <w:ins w:id="549" w:author="Наталья Б. Еременко" w:date="2018-04-30T15:12:00Z">
        <w:r w:rsidRPr="00822EB7">
          <w:rPr>
            <w:rFonts w:ascii="Times New Roman" w:eastAsia="Times New Roman" w:hAnsi="Times New Roman" w:cs="Times New Roman"/>
            <w:sz w:val="28"/>
            <w:szCs w:val="28"/>
          </w:rPr>
          <w:t>5.1. Информация для заявителя о его праве подать жалобу на решения и (или) действия (бездействие) администрации муниципального образования Брюховецкий район,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 при предоставлении муниципальной услуги</w:t>
        </w:r>
      </w:ins>
    </w:p>
    <w:p w14:paraId="21C47BFF" w14:textId="3E4D161A" w:rsidR="006B2546" w:rsidRDefault="00AE489F">
      <w:pPr>
        <w:spacing w:after="0" w:line="240" w:lineRule="auto"/>
        <w:ind w:firstLine="700"/>
        <w:jc w:val="both"/>
        <w:rPr>
          <w:ins w:id="550" w:author="Наталья Б. Еременко" w:date="2018-04-30T15:33:00Z"/>
          <w:rFonts w:ascii="Times New Roman" w:eastAsia="Times New Roman" w:hAnsi="Times New Roman" w:cs="Times New Roman"/>
          <w:sz w:val="28"/>
          <w:szCs w:val="28"/>
        </w:rPr>
        <w:pPrChange w:id="551" w:author="Наталья Б. Еременко" w:date="2018-05-21T08:57:00Z">
          <w:pPr>
            <w:ind w:firstLine="700"/>
            <w:jc w:val="center"/>
          </w:pPr>
        </w:pPrChange>
      </w:pPr>
      <w:ins w:id="552" w:author="Наталья Б. Еременко" w:date="2018-04-30T15:12:00Z">
        <w:r>
          <w:rPr>
            <w:rFonts w:ascii="Times New Roman" w:eastAsia="Times New Roman" w:hAnsi="Times New Roman" w:cs="Times New Roman"/>
            <w:sz w:val="28"/>
            <w:szCs w:val="28"/>
          </w:rPr>
          <w:t>5.1.1</w:t>
        </w:r>
        <w:r w:rsidR="00822EB7" w:rsidRPr="00822EB7">
          <w:rPr>
            <w:rFonts w:ascii="Times New Roman" w:eastAsia="Times New Roman" w:hAnsi="Times New Roman" w:cs="Times New Roman"/>
            <w:sz w:val="28"/>
            <w:szCs w:val="28"/>
          </w:rPr>
          <w:t>. Заявитель имеет право на досудебное (внесудебное) обжалование решений и действий (бездействия), принятых (осуществляемых) администрацией муниципального  образования Брюховецкий район, должностным лицо</w:t>
        </w:r>
        <w:r w:rsidR="0071352E">
          <w:rPr>
            <w:rFonts w:ascii="Times New Roman" w:eastAsia="Times New Roman" w:hAnsi="Times New Roman" w:cs="Times New Roman"/>
            <w:sz w:val="28"/>
            <w:szCs w:val="28"/>
          </w:rPr>
          <w:t xml:space="preserve">м администрации муниципального </w:t>
        </w:r>
        <w:r w:rsidR="00822EB7" w:rsidRPr="00822EB7">
          <w:rPr>
            <w:rFonts w:ascii="Times New Roman" w:eastAsia="Times New Roman" w:hAnsi="Times New Roman" w:cs="Times New Roman"/>
            <w:sz w:val="28"/>
            <w:szCs w:val="28"/>
          </w:rPr>
          <w:t>образования Брюховецкий район, либо муниципальным служащим, многофункциональным центром, работником многофункционального центра, а также организациями, предусмотренными частью 1.1 статьи 16 Федерального закона от 27 июля 2010 года № 210-ФЗ «Об организации предоставления государственных и муниципальных услуг», или их работниками в ходе предоставления муниципальной услуги (далее – досудебное (внесудебное) обжалование).</w:t>
        </w:r>
      </w:ins>
    </w:p>
    <w:p w14:paraId="4BB58A98" w14:textId="3D02F3E8" w:rsidR="00822EB7" w:rsidRPr="00822EB7" w:rsidRDefault="00822EB7">
      <w:pPr>
        <w:spacing w:before="120" w:after="120" w:line="240" w:lineRule="auto"/>
        <w:ind w:firstLine="697"/>
        <w:rPr>
          <w:ins w:id="553" w:author="Наталья Б. Еременко" w:date="2018-04-30T15:12:00Z"/>
          <w:rFonts w:ascii="Times New Roman" w:eastAsia="Times New Roman" w:hAnsi="Times New Roman" w:cs="Times New Roman"/>
          <w:sz w:val="28"/>
          <w:szCs w:val="28"/>
        </w:rPr>
        <w:pPrChange w:id="554" w:author="Наталья Б. Еременко" w:date="2018-04-30T15:14:00Z">
          <w:pPr>
            <w:ind w:firstLine="700"/>
            <w:jc w:val="center"/>
          </w:pPr>
        </w:pPrChange>
      </w:pPr>
      <w:ins w:id="555" w:author="Наталья Б. Еременко" w:date="2018-04-30T15:12:00Z">
        <w:r w:rsidRPr="00822EB7">
          <w:rPr>
            <w:rFonts w:ascii="Times New Roman" w:eastAsia="Times New Roman" w:hAnsi="Times New Roman" w:cs="Times New Roman"/>
            <w:sz w:val="28"/>
            <w:szCs w:val="28"/>
          </w:rPr>
          <w:t>5.2.</w:t>
        </w:r>
      </w:ins>
      <w:ins w:id="556" w:author="Наталья Б. Еременко" w:date="2018-04-30T15:14:00Z">
        <w:r>
          <w:rPr>
            <w:rFonts w:ascii="Times New Roman" w:eastAsia="Times New Roman" w:hAnsi="Times New Roman" w:cs="Times New Roman"/>
            <w:sz w:val="28"/>
            <w:szCs w:val="28"/>
          </w:rPr>
          <w:t xml:space="preserve"> </w:t>
        </w:r>
      </w:ins>
      <w:ins w:id="557" w:author="Наталья Б. Еременко" w:date="2018-04-30T15:12:00Z">
        <w:r w:rsidRPr="00822EB7">
          <w:rPr>
            <w:rFonts w:ascii="Times New Roman" w:eastAsia="Times New Roman" w:hAnsi="Times New Roman" w:cs="Times New Roman"/>
            <w:sz w:val="28"/>
            <w:szCs w:val="28"/>
          </w:rPr>
          <w:t>Предмет жалобы</w:t>
        </w:r>
      </w:ins>
    </w:p>
    <w:p w14:paraId="0E92CB4E" w14:textId="77777777" w:rsidR="00822EB7" w:rsidRPr="00822EB7" w:rsidRDefault="00822EB7">
      <w:pPr>
        <w:spacing w:after="0" w:line="240" w:lineRule="auto"/>
        <w:ind w:firstLine="700"/>
        <w:jc w:val="both"/>
        <w:rPr>
          <w:ins w:id="558" w:author="Наталья Б. Еременко" w:date="2018-04-30T15:12:00Z"/>
          <w:rFonts w:ascii="Times New Roman" w:eastAsia="Times New Roman" w:hAnsi="Times New Roman" w:cs="Times New Roman"/>
          <w:sz w:val="28"/>
          <w:szCs w:val="28"/>
        </w:rPr>
        <w:pPrChange w:id="559" w:author="Наталья Б. Еременко" w:date="2018-04-30T15:13:00Z">
          <w:pPr>
            <w:ind w:firstLine="700"/>
            <w:jc w:val="both"/>
          </w:pPr>
        </w:pPrChange>
      </w:pPr>
      <w:ins w:id="560" w:author="Наталья Б. Еременко" w:date="2018-04-30T15:12:00Z">
        <w:r w:rsidRPr="00822EB7">
          <w:rPr>
            <w:rFonts w:ascii="Times New Roman" w:eastAsia="Times New Roman" w:hAnsi="Times New Roman" w:cs="Times New Roman"/>
            <w:sz w:val="28"/>
            <w:szCs w:val="28"/>
          </w:rPr>
          <w:t>5.2.1. Предметом досудебного (внесудебного) обжалования заявителем решений и действий (бездействия) администрации муниципального  образования Брюховецкий район, должностного лица администрации муниципального  образования Брюховецкий район,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или их работников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ins>
    </w:p>
    <w:p w14:paraId="308E19E5" w14:textId="78689DE4" w:rsidR="00822EB7" w:rsidRPr="00822EB7" w:rsidRDefault="00822EB7">
      <w:pPr>
        <w:spacing w:after="0" w:line="240" w:lineRule="auto"/>
        <w:ind w:firstLine="700"/>
        <w:jc w:val="both"/>
        <w:rPr>
          <w:ins w:id="561" w:author="Наталья Б. Еременко" w:date="2018-04-30T15:12:00Z"/>
          <w:rFonts w:ascii="Times New Roman" w:eastAsia="Times New Roman" w:hAnsi="Times New Roman" w:cs="Times New Roman"/>
          <w:sz w:val="28"/>
          <w:szCs w:val="28"/>
        </w:rPr>
        <w:pPrChange w:id="562" w:author="Наталья Б. Еременко" w:date="2018-04-30T15:13:00Z">
          <w:pPr>
            <w:ind w:firstLine="700"/>
            <w:jc w:val="both"/>
          </w:pPr>
        </w:pPrChange>
      </w:pPr>
      <w:ins w:id="563" w:author="Наталья Б. Еременко" w:date="2018-04-30T15:12:00Z">
        <w:r w:rsidRPr="00822EB7">
          <w:rPr>
            <w:rFonts w:ascii="Times New Roman" w:eastAsia="Times New Roman" w:hAnsi="Times New Roman" w:cs="Times New Roman"/>
            <w:sz w:val="28"/>
            <w:szCs w:val="28"/>
          </w:rPr>
          <w:t>1) нарушение срока регистрации запроса о предоставлении муниципальной услуги, запроса, указанного в статье 15.1</w:t>
        </w:r>
        <w:r w:rsidR="0071352E">
          <w:rPr>
            <w:rFonts w:ascii="Times New Roman" w:eastAsia="Times New Roman" w:hAnsi="Times New Roman" w:cs="Times New Roman"/>
            <w:sz w:val="28"/>
            <w:szCs w:val="28"/>
          </w:rPr>
          <w:t xml:space="preserve"> Федерального закона от 27 июля</w:t>
        </w:r>
        <w:r w:rsidR="0071352E">
          <w:rPr>
            <w:rFonts w:ascii="Times New Roman" w:eastAsia="Times New Roman" w:hAnsi="Times New Roman" w:cs="Times New Roman"/>
            <w:sz w:val="28"/>
            <w:szCs w:val="28"/>
          </w:rPr>
          <w:br/>
        </w:r>
        <w:r w:rsidRPr="00822EB7">
          <w:rPr>
            <w:rFonts w:ascii="Times New Roman" w:eastAsia="Times New Roman" w:hAnsi="Times New Roman" w:cs="Times New Roman"/>
            <w:sz w:val="28"/>
            <w:szCs w:val="28"/>
          </w:rPr>
          <w:t>2010 года № 210-ФЗ «Об организации предоставления государственных и муниципальных услуг»;</w:t>
        </w:r>
      </w:ins>
    </w:p>
    <w:p w14:paraId="568446A0" w14:textId="77777777" w:rsidR="00822EB7" w:rsidRPr="00822EB7" w:rsidRDefault="00822EB7">
      <w:pPr>
        <w:spacing w:after="0" w:line="240" w:lineRule="auto"/>
        <w:ind w:firstLine="700"/>
        <w:jc w:val="both"/>
        <w:rPr>
          <w:ins w:id="564" w:author="Наталья Б. Еременко" w:date="2018-04-30T15:12:00Z"/>
          <w:rFonts w:ascii="Times New Roman" w:eastAsia="Times New Roman" w:hAnsi="Times New Roman" w:cs="Times New Roman"/>
          <w:sz w:val="28"/>
          <w:szCs w:val="28"/>
        </w:rPr>
        <w:pPrChange w:id="565" w:author="Наталья Б. Еременко" w:date="2018-04-30T15:13:00Z">
          <w:pPr>
            <w:ind w:firstLine="700"/>
            <w:jc w:val="both"/>
          </w:pPr>
        </w:pPrChange>
      </w:pPr>
      <w:ins w:id="566" w:author="Наталья Б. Еременко" w:date="2018-04-30T15:12:00Z">
        <w:r w:rsidRPr="00822EB7">
          <w:rPr>
            <w:rFonts w:ascii="Times New Roman" w:eastAsia="Times New Roman"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ins>
    </w:p>
    <w:p w14:paraId="2B963933" w14:textId="77777777" w:rsidR="00822EB7" w:rsidRPr="00822EB7" w:rsidRDefault="00822EB7">
      <w:pPr>
        <w:spacing w:after="0" w:line="240" w:lineRule="auto"/>
        <w:ind w:firstLine="700"/>
        <w:jc w:val="both"/>
        <w:rPr>
          <w:ins w:id="567" w:author="Наталья Б. Еременко" w:date="2018-04-30T15:12:00Z"/>
          <w:rFonts w:ascii="Times New Roman" w:eastAsia="Times New Roman" w:hAnsi="Times New Roman" w:cs="Times New Roman"/>
          <w:sz w:val="28"/>
          <w:szCs w:val="28"/>
        </w:rPr>
        <w:pPrChange w:id="568" w:author="Наталья Б. Еременко" w:date="2018-04-30T15:13:00Z">
          <w:pPr>
            <w:ind w:firstLine="700"/>
            <w:jc w:val="both"/>
          </w:pPr>
        </w:pPrChange>
      </w:pPr>
      <w:ins w:id="569" w:author="Наталья Б. Еременко" w:date="2018-04-30T15:12:00Z">
        <w:r w:rsidRPr="00822EB7">
          <w:rPr>
            <w:rFonts w:ascii="Times New Roman" w:eastAsia="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ins>
    </w:p>
    <w:p w14:paraId="3D1D2189" w14:textId="77777777" w:rsidR="00822EB7" w:rsidRPr="00822EB7" w:rsidRDefault="00822EB7">
      <w:pPr>
        <w:spacing w:after="0" w:line="240" w:lineRule="auto"/>
        <w:ind w:firstLine="700"/>
        <w:jc w:val="both"/>
        <w:rPr>
          <w:ins w:id="570" w:author="Наталья Б. Еременко" w:date="2018-04-30T15:12:00Z"/>
          <w:rFonts w:ascii="Times New Roman" w:eastAsia="Times New Roman" w:hAnsi="Times New Roman" w:cs="Times New Roman"/>
          <w:sz w:val="28"/>
          <w:szCs w:val="28"/>
        </w:rPr>
        <w:pPrChange w:id="571" w:author="Наталья Б. Еременко" w:date="2018-04-30T15:13:00Z">
          <w:pPr>
            <w:ind w:firstLine="700"/>
            <w:jc w:val="both"/>
          </w:pPr>
        </w:pPrChange>
      </w:pPr>
      <w:ins w:id="572" w:author="Наталья Б. Еременко" w:date="2018-04-30T15:12:00Z">
        <w:r w:rsidRPr="00822EB7">
          <w:rPr>
            <w:rFonts w:ascii="Times New Roman" w:eastAsia="Times New Roman" w:hAnsi="Times New Roman" w:cs="Times New Roman"/>
            <w:sz w:val="28"/>
            <w:szCs w:val="28"/>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государственной услуги, у заявителя; </w:t>
        </w:r>
      </w:ins>
    </w:p>
    <w:p w14:paraId="219C4D9A" w14:textId="77777777" w:rsidR="00822EB7" w:rsidRPr="00822EB7" w:rsidRDefault="00822EB7">
      <w:pPr>
        <w:spacing w:after="0" w:line="240" w:lineRule="auto"/>
        <w:ind w:firstLine="700"/>
        <w:jc w:val="both"/>
        <w:rPr>
          <w:ins w:id="573" w:author="Наталья Б. Еременко" w:date="2018-04-30T15:12:00Z"/>
          <w:rFonts w:ascii="Times New Roman" w:eastAsia="Times New Roman" w:hAnsi="Times New Roman" w:cs="Times New Roman"/>
          <w:sz w:val="28"/>
          <w:szCs w:val="28"/>
        </w:rPr>
        <w:pPrChange w:id="574" w:author="Наталья Б. Еременко" w:date="2018-04-30T15:13:00Z">
          <w:pPr>
            <w:ind w:firstLine="700"/>
            <w:jc w:val="both"/>
          </w:pPr>
        </w:pPrChange>
      </w:pPr>
      <w:ins w:id="575" w:author="Наталья Б. Еременко" w:date="2018-04-30T15:12:00Z">
        <w:r w:rsidRPr="00822EB7">
          <w:rPr>
            <w:rFonts w:ascii="Times New Roman" w:eastAsia="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ins>
    </w:p>
    <w:p w14:paraId="0459D5B4" w14:textId="77777777" w:rsidR="00822EB7" w:rsidRPr="00822EB7" w:rsidRDefault="00822EB7">
      <w:pPr>
        <w:spacing w:after="0" w:line="240" w:lineRule="auto"/>
        <w:ind w:firstLine="700"/>
        <w:jc w:val="both"/>
        <w:rPr>
          <w:ins w:id="576" w:author="Наталья Б. Еременко" w:date="2018-04-30T15:12:00Z"/>
          <w:rFonts w:ascii="Times New Roman" w:eastAsia="Times New Roman" w:hAnsi="Times New Roman" w:cs="Times New Roman"/>
          <w:sz w:val="28"/>
          <w:szCs w:val="28"/>
        </w:rPr>
        <w:pPrChange w:id="577" w:author="Наталья Б. Еременко" w:date="2018-04-30T15:13:00Z">
          <w:pPr>
            <w:ind w:firstLine="700"/>
            <w:jc w:val="both"/>
          </w:pPr>
        </w:pPrChange>
      </w:pPr>
      <w:ins w:id="578" w:author="Наталья Б. Еременко" w:date="2018-04-30T15:12:00Z">
        <w:r w:rsidRPr="00822EB7">
          <w:rPr>
            <w:rFonts w:ascii="Times New Roman" w:eastAsia="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ins>
    </w:p>
    <w:p w14:paraId="05681C2E" w14:textId="15751735" w:rsidR="00822EB7" w:rsidRPr="00822EB7" w:rsidRDefault="00822EB7">
      <w:pPr>
        <w:spacing w:after="0" w:line="240" w:lineRule="auto"/>
        <w:ind w:firstLine="700"/>
        <w:jc w:val="both"/>
        <w:rPr>
          <w:ins w:id="579" w:author="Наталья Б. Еременко" w:date="2018-04-30T15:12:00Z"/>
          <w:rFonts w:ascii="Times New Roman" w:eastAsia="Times New Roman" w:hAnsi="Times New Roman" w:cs="Times New Roman"/>
          <w:sz w:val="28"/>
          <w:szCs w:val="28"/>
        </w:rPr>
        <w:pPrChange w:id="580" w:author="Наталья Б. Еременко" w:date="2018-04-30T15:13:00Z">
          <w:pPr>
            <w:ind w:firstLine="700"/>
            <w:jc w:val="both"/>
          </w:pPr>
        </w:pPrChange>
      </w:pPr>
      <w:ins w:id="581" w:author="Наталья Б. Еременко" w:date="2018-04-30T15:12:00Z">
        <w:r w:rsidRPr="00822EB7">
          <w:rPr>
            <w:rFonts w:ascii="Times New Roman" w:eastAsia="Times New Roman" w:hAnsi="Times New Roman" w:cs="Times New Roman"/>
            <w:sz w:val="28"/>
            <w:szCs w:val="28"/>
          </w:rPr>
          <w:t>7) отказ администраци</w:t>
        </w:r>
        <w:r w:rsidR="0071352E">
          <w:rPr>
            <w:rFonts w:ascii="Times New Roman" w:eastAsia="Times New Roman" w:hAnsi="Times New Roman" w:cs="Times New Roman"/>
            <w:sz w:val="28"/>
            <w:szCs w:val="28"/>
          </w:rPr>
          <w:t xml:space="preserve">и муниципального </w:t>
        </w:r>
        <w:r w:rsidRPr="00822EB7">
          <w:rPr>
            <w:rFonts w:ascii="Times New Roman" w:eastAsia="Times New Roman" w:hAnsi="Times New Roman" w:cs="Times New Roman"/>
            <w:sz w:val="28"/>
            <w:szCs w:val="28"/>
          </w:rPr>
          <w:t>образования Брюховецкий район, должностного лица администрации муниципального образования Брюховецкий район, многофункционального центра, работника многофункционального центра,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w:t>
        </w:r>
        <w:r w:rsidR="0071352E">
          <w:rPr>
            <w:rFonts w:ascii="Times New Roman" w:eastAsia="Times New Roman" w:hAnsi="Times New Roman" w:cs="Times New Roman"/>
            <w:sz w:val="28"/>
            <w:szCs w:val="28"/>
          </w:rPr>
          <w:t>3 статьи 16 Федерального закона</w:t>
        </w:r>
        <w:r w:rsidR="0071352E">
          <w:rPr>
            <w:rFonts w:ascii="Times New Roman" w:eastAsia="Times New Roman" w:hAnsi="Times New Roman" w:cs="Times New Roman"/>
            <w:sz w:val="28"/>
            <w:szCs w:val="28"/>
          </w:rPr>
          <w:br/>
        </w:r>
        <w:r w:rsidRPr="00822EB7">
          <w:rPr>
            <w:rFonts w:ascii="Times New Roman" w:eastAsia="Times New Roman" w:hAnsi="Times New Roman" w:cs="Times New Roman"/>
            <w:sz w:val="28"/>
            <w:szCs w:val="28"/>
          </w:rPr>
          <w:t>от 27 июля 2010 года № 210-ФЗ «Об организации предоставления государственных и муниципальных услуг»;</w:t>
        </w:r>
      </w:ins>
    </w:p>
    <w:p w14:paraId="060DD69F" w14:textId="77777777" w:rsidR="00822EB7" w:rsidRPr="00822EB7" w:rsidRDefault="00822EB7">
      <w:pPr>
        <w:spacing w:after="0" w:line="240" w:lineRule="auto"/>
        <w:ind w:firstLine="700"/>
        <w:jc w:val="both"/>
        <w:rPr>
          <w:ins w:id="582" w:author="Наталья Б. Еременко" w:date="2018-04-30T15:12:00Z"/>
          <w:rFonts w:ascii="Times New Roman" w:eastAsia="Times New Roman" w:hAnsi="Times New Roman" w:cs="Times New Roman"/>
          <w:sz w:val="28"/>
          <w:szCs w:val="28"/>
        </w:rPr>
        <w:pPrChange w:id="583" w:author="Наталья Б. Еременко" w:date="2018-04-30T15:13:00Z">
          <w:pPr>
            <w:ind w:firstLine="700"/>
            <w:jc w:val="both"/>
          </w:pPr>
        </w:pPrChange>
      </w:pPr>
      <w:ins w:id="584" w:author="Наталья Б. Еременко" w:date="2018-04-30T15:12:00Z">
        <w:r w:rsidRPr="00822EB7">
          <w:rPr>
            <w:rFonts w:ascii="Times New Roman" w:eastAsia="Times New Roman" w:hAnsi="Times New Roman" w:cs="Times New Roman"/>
            <w:sz w:val="28"/>
            <w:szCs w:val="28"/>
          </w:rPr>
          <w:t>8) нарушение срока или порядка выдачи документов по результатам предоставления муниципальной услуги;</w:t>
        </w:r>
      </w:ins>
    </w:p>
    <w:p w14:paraId="07F4C7AB" w14:textId="656DDF57" w:rsidR="00822EB7" w:rsidRPr="00822EB7" w:rsidRDefault="00822EB7">
      <w:pPr>
        <w:spacing w:after="0" w:line="240" w:lineRule="auto"/>
        <w:ind w:firstLine="700"/>
        <w:jc w:val="both"/>
        <w:rPr>
          <w:ins w:id="585" w:author="Наталья Б. Еременко" w:date="2018-04-30T15:12:00Z"/>
          <w:rFonts w:ascii="Times New Roman" w:eastAsia="Times New Roman" w:hAnsi="Times New Roman" w:cs="Times New Roman"/>
          <w:sz w:val="28"/>
          <w:szCs w:val="28"/>
        </w:rPr>
        <w:pPrChange w:id="586" w:author="Наталья Б. Еременко" w:date="2018-04-30T15:14:00Z">
          <w:pPr>
            <w:ind w:firstLine="700"/>
            <w:jc w:val="both"/>
          </w:pPr>
        </w:pPrChange>
      </w:pPr>
      <w:ins w:id="587" w:author="Наталья Б. Еременко" w:date="2018-04-30T15:12:00Z">
        <w:r w:rsidRPr="00822EB7">
          <w:rPr>
            <w:rFonts w:ascii="Times New Roman" w:eastAsia="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w:t>
        </w:r>
        <w:r w:rsidR="0071352E">
          <w:rPr>
            <w:rFonts w:ascii="Times New Roman" w:eastAsia="Times New Roman" w:hAnsi="Times New Roman" w:cs="Times New Roman"/>
            <w:sz w:val="28"/>
            <w:szCs w:val="28"/>
          </w:rPr>
          <w:t>а от 27 июля 2010 года № 210-ФЗ</w:t>
        </w:r>
        <w:r w:rsidR="0071352E">
          <w:rPr>
            <w:rFonts w:ascii="Times New Roman" w:eastAsia="Times New Roman" w:hAnsi="Times New Roman" w:cs="Times New Roman"/>
            <w:sz w:val="28"/>
            <w:szCs w:val="28"/>
          </w:rPr>
          <w:br/>
        </w:r>
        <w:r w:rsidRPr="00822EB7">
          <w:rPr>
            <w:rFonts w:ascii="Times New Roman" w:eastAsia="Times New Roman" w:hAnsi="Times New Roman" w:cs="Times New Roman"/>
            <w:sz w:val="28"/>
            <w:szCs w:val="28"/>
          </w:rPr>
          <w:t>«Об организации предоставления государственных и муниципальных услуг».</w:t>
        </w:r>
      </w:ins>
    </w:p>
    <w:p w14:paraId="180FBEA9" w14:textId="543F7D9B" w:rsidR="00822EB7" w:rsidRPr="00822EB7" w:rsidRDefault="00822EB7">
      <w:pPr>
        <w:suppressAutoHyphens/>
        <w:spacing w:before="120" w:after="120" w:line="240" w:lineRule="auto"/>
        <w:ind w:firstLine="697"/>
        <w:jc w:val="both"/>
        <w:rPr>
          <w:ins w:id="588" w:author="Наталья Б. Еременко" w:date="2018-04-30T15:12:00Z"/>
          <w:rFonts w:ascii="Times New Roman" w:eastAsia="Times New Roman" w:hAnsi="Times New Roman" w:cs="Times New Roman"/>
          <w:sz w:val="28"/>
          <w:szCs w:val="28"/>
        </w:rPr>
        <w:pPrChange w:id="589" w:author="Наталья Б. Еременко" w:date="2018-04-30T15:15:00Z">
          <w:pPr>
            <w:ind w:firstLine="700"/>
            <w:jc w:val="center"/>
          </w:pPr>
        </w:pPrChange>
      </w:pPr>
      <w:ins w:id="590" w:author="Наталья Б. Еременко" w:date="2018-04-30T15:12:00Z">
        <w:r w:rsidRPr="00822EB7">
          <w:rPr>
            <w:rFonts w:ascii="Times New Roman" w:eastAsia="Times New Roman" w:hAnsi="Times New Roman" w:cs="Times New Roman"/>
            <w:sz w:val="28"/>
            <w:szCs w:val="28"/>
          </w:rPr>
          <w:t>5.3.</w:t>
        </w:r>
      </w:ins>
      <w:ins w:id="591" w:author="Наталья Б. Еременко" w:date="2018-04-30T15:14:00Z">
        <w:r w:rsidR="00AE489F">
          <w:rPr>
            <w:rFonts w:ascii="Times New Roman" w:eastAsia="Times New Roman" w:hAnsi="Times New Roman" w:cs="Times New Roman"/>
            <w:sz w:val="28"/>
            <w:szCs w:val="28"/>
          </w:rPr>
          <w:t xml:space="preserve"> </w:t>
        </w:r>
      </w:ins>
      <w:ins w:id="592" w:author="Наталья Б. Еременко" w:date="2018-04-30T15:12:00Z">
        <w:r w:rsidRPr="00822EB7">
          <w:rPr>
            <w:rFonts w:ascii="Times New Roman" w:eastAsia="Times New Roman" w:hAnsi="Times New Roman" w:cs="Times New Roman"/>
            <w:sz w:val="28"/>
            <w:szCs w:val="28"/>
          </w:rPr>
          <w:t>Орган, предоставляющий муниципальную услугу, многофункциональный центр, организации, указанные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должностные лица, муниципальные служащие, работники и уполномоченные на рассмотрение жалобы должностные лица, которым может быть направлена жалоба</w:t>
        </w:r>
      </w:ins>
    </w:p>
    <w:p w14:paraId="2F12206E" w14:textId="77777777" w:rsidR="00822EB7" w:rsidRPr="00822EB7" w:rsidRDefault="00822EB7">
      <w:pPr>
        <w:spacing w:after="0" w:line="240" w:lineRule="auto"/>
        <w:ind w:firstLine="700"/>
        <w:jc w:val="both"/>
        <w:rPr>
          <w:ins w:id="593" w:author="Наталья Б. Еременко" w:date="2018-04-30T15:12:00Z"/>
          <w:rFonts w:ascii="Times New Roman" w:eastAsia="Times New Roman" w:hAnsi="Times New Roman" w:cs="Times New Roman"/>
          <w:sz w:val="28"/>
          <w:szCs w:val="28"/>
        </w:rPr>
        <w:pPrChange w:id="594" w:author="Наталья Б. Еременко" w:date="2018-04-30T15:13:00Z">
          <w:pPr>
            <w:ind w:firstLine="700"/>
            <w:jc w:val="both"/>
          </w:pPr>
        </w:pPrChange>
      </w:pPr>
      <w:ins w:id="595" w:author="Наталья Б. Еременко" w:date="2018-04-30T15:12:00Z">
        <w:r w:rsidRPr="00822EB7">
          <w:rPr>
            <w:rFonts w:ascii="Times New Roman" w:eastAsia="Times New Roman" w:hAnsi="Times New Roman" w:cs="Times New Roman"/>
            <w:sz w:val="28"/>
            <w:szCs w:val="28"/>
          </w:rPr>
          <w:t>5.3.1. Жалоба на решения и действия (бездействие) должностных лиц администрации муниципального образования Брюховецкий район, муниципальных служащих подается заявителем в администрацию муниципального образования Брюховецкий район на имя главы, муниципального образования Брюховецкий район многофункциональный центр либо в департамент информатизации и связи Краснодарского края,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от 27 июля 2010 года № 210-ФЗ «Об организации предоставления государственных и муниципальных услуг».</w:t>
        </w:r>
      </w:ins>
    </w:p>
    <w:p w14:paraId="6572D6ED" w14:textId="77777777" w:rsidR="00822EB7" w:rsidRPr="00822EB7" w:rsidRDefault="00822EB7">
      <w:pPr>
        <w:spacing w:after="0" w:line="240" w:lineRule="auto"/>
        <w:ind w:firstLine="700"/>
        <w:jc w:val="both"/>
        <w:rPr>
          <w:ins w:id="596" w:author="Наталья Б. Еременко" w:date="2018-04-30T15:12:00Z"/>
          <w:rFonts w:ascii="Times New Roman" w:eastAsia="Times New Roman" w:hAnsi="Times New Roman" w:cs="Times New Roman"/>
          <w:sz w:val="28"/>
          <w:szCs w:val="28"/>
        </w:rPr>
        <w:pPrChange w:id="597" w:author="Наталья Б. Еременко" w:date="2018-04-30T15:13:00Z">
          <w:pPr>
            <w:ind w:firstLine="700"/>
            <w:jc w:val="both"/>
          </w:pPr>
        </w:pPrChange>
      </w:pPr>
      <w:ins w:id="598" w:author="Наталья Б. Еременко" w:date="2018-04-30T15:12:00Z">
        <w:r w:rsidRPr="00822EB7">
          <w:rPr>
            <w:rFonts w:ascii="Times New Roman" w:eastAsia="Times New Roman" w:hAnsi="Times New Roman" w:cs="Times New Roman"/>
            <w:sz w:val="28"/>
            <w:szCs w:val="28"/>
          </w:rPr>
          <w:t>5.3.2. В случае если обжалуются решения и действия (бездействие) главы муниципального образования Брюховецкий район, жалоба подается в вышестоящий орган (в порядке подчиненности).</w:t>
        </w:r>
      </w:ins>
    </w:p>
    <w:p w14:paraId="01AC406E" w14:textId="77777777" w:rsidR="00822EB7" w:rsidRPr="00822EB7" w:rsidRDefault="00822EB7">
      <w:pPr>
        <w:spacing w:after="0" w:line="240" w:lineRule="auto"/>
        <w:ind w:firstLine="700"/>
        <w:jc w:val="both"/>
        <w:rPr>
          <w:ins w:id="599" w:author="Наталья Б. Еременко" w:date="2018-04-30T15:12:00Z"/>
          <w:rFonts w:ascii="Times New Roman" w:eastAsia="Times New Roman" w:hAnsi="Times New Roman" w:cs="Times New Roman"/>
          <w:sz w:val="28"/>
          <w:szCs w:val="28"/>
        </w:rPr>
        <w:pPrChange w:id="600" w:author="Наталья Б. Еременко" w:date="2018-04-30T15:13:00Z">
          <w:pPr>
            <w:ind w:firstLine="700"/>
            <w:jc w:val="both"/>
          </w:pPr>
        </w:pPrChange>
      </w:pPr>
      <w:ins w:id="601" w:author="Наталья Б. Еременко" w:date="2018-04-30T15:12:00Z">
        <w:r w:rsidRPr="00822EB7">
          <w:rPr>
            <w:rFonts w:ascii="Times New Roman" w:eastAsia="Times New Roman" w:hAnsi="Times New Roman" w:cs="Times New Roman"/>
            <w:sz w:val="28"/>
            <w:szCs w:val="28"/>
          </w:rPr>
          <w:t>При отсутствии вышестоящего органа жалоба подается непосредственно главе муниципального образования Брюховецкий район.</w:t>
        </w:r>
      </w:ins>
    </w:p>
    <w:p w14:paraId="483078E1" w14:textId="4F4951BE" w:rsidR="00822EB7" w:rsidRPr="00822EB7" w:rsidRDefault="00822EB7">
      <w:pPr>
        <w:spacing w:after="0" w:line="240" w:lineRule="auto"/>
        <w:ind w:firstLine="700"/>
        <w:jc w:val="both"/>
        <w:rPr>
          <w:ins w:id="602" w:author="Наталья Б. Еременко" w:date="2018-04-30T15:12:00Z"/>
          <w:rFonts w:ascii="Times New Roman" w:eastAsia="Times New Roman" w:hAnsi="Times New Roman" w:cs="Times New Roman"/>
          <w:sz w:val="28"/>
          <w:szCs w:val="28"/>
        </w:rPr>
        <w:pPrChange w:id="603" w:author="Наталья Б. Еременко" w:date="2018-04-30T15:13:00Z">
          <w:pPr>
            <w:ind w:firstLine="700"/>
            <w:jc w:val="both"/>
          </w:pPr>
        </w:pPrChange>
      </w:pPr>
      <w:ins w:id="604" w:author="Наталья Б. Еременко" w:date="2018-04-30T15:12:00Z">
        <w:r w:rsidRPr="00822EB7">
          <w:rPr>
            <w:rFonts w:ascii="Times New Roman" w:eastAsia="Times New Roman" w:hAnsi="Times New Roman" w:cs="Times New Roman"/>
            <w:sz w:val="28"/>
            <w:szCs w:val="28"/>
          </w:rPr>
          <w:t>5.3.3.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Краснодарского края. Жалобы на решения и действия (бездействие) работников организаций, предусмотренных частью 1.1 статьи 16 Федеральн</w:t>
        </w:r>
        <w:r w:rsidR="00AE489F">
          <w:rPr>
            <w:rFonts w:ascii="Times New Roman" w:eastAsia="Times New Roman" w:hAnsi="Times New Roman" w:cs="Times New Roman"/>
            <w:sz w:val="28"/>
            <w:szCs w:val="28"/>
          </w:rPr>
          <w:t>ого закона от 27 июля 2010 года</w:t>
        </w:r>
        <w:r w:rsidR="00AE489F">
          <w:rPr>
            <w:rFonts w:ascii="Times New Roman" w:eastAsia="Times New Roman" w:hAnsi="Times New Roman" w:cs="Times New Roman"/>
            <w:sz w:val="28"/>
            <w:szCs w:val="28"/>
          </w:rPr>
          <w:br/>
        </w:r>
        <w:r w:rsidRPr="00822EB7">
          <w:rPr>
            <w:rFonts w:ascii="Times New Roman" w:eastAsia="Times New Roman" w:hAnsi="Times New Roman" w:cs="Times New Roman"/>
            <w:sz w:val="28"/>
            <w:szCs w:val="28"/>
          </w:rPr>
          <w:t>№ 210-ФЗ «Об организации предоставления государственных и муниципальных услуг», подаются руководителям этих организаций.</w:t>
        </w:r>
      </w:ins>
    </w:p>
    <w:p w14:paraId="40F89ADF" w14:textId="78519423" w:rsidR="00A755B6" w:rsidRDefault="00822EB7">
      <w:pPr>
        <w:spacing w:after="0" w:line="240" w:lineRule="auto"/>
        <w:ind w:firstLine="700"/>
        <w:jc w:val="both"/>
        <w:rPr>
          <w:ins w:id="605" w:author="Наталья Б. Еременко" w:date="2018-05-21T09:02:00Z"/>
          <w:rFonts w:ascii="Times New Roman" w:eastAsia="Times New Roman" w:hAnsi="Times New Roman" w:cs="Times New Roman"/>
          <w:sz w:val="28"/>
          <w:szCs w:val="28"/>
        </w:rPr>
        <w:pPrChange w:id="606" w:author="Наталья Б. Еременко" w:date="2018-05-21T11:18:00Z">
          <w:pPr>
            <w:ind w:firstLine="700"/>
            <w:jc w:val="center"/>
          </w:pPr>
        </w:pPrChange>
      </w:pPr>
      <w:ins w:id="607" w:author="Наталья Б. Еременко" w:date="2018-04-30T15:12:00Z">
        <w:r w:rsidRPr="00822EB7">
          <w:rPr>
            <w:rFonts w:ascii="Times New Roman" w:eastAsia="Times New Roman" w:hAnsi="Times New Roman" w:cs="Times New Roman"/>
            <w:sz w:val="28"/>
            <w:szCs w:val="28"/>
          </w:rPr>
          <w:t>5.3.4. Особенности подачи и рассмотрения жалоб на решения и действия (бездействие) администрации муниципального образования Брюховецкий район и его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устанавливаются муниципальным правовым актом (указываются реквизиты соответствующего муниципального правового акта).</w:t>
        </w:r>
      </w:ins>
    </w:p>
    <w:p w14:paraId="34505610" w14:textId="14437965" w:rsidR="00822EB7" w:rsidRPr="00822EB7" w:rsidRDefault="00822EB7">
      <w:pPr>
        <w:spacing w:before="120" w:after="120" w:line="240" w:lineRule="auto"/>
        <w:ind w:firstLine="697"/>
        <w:rPr>
          <w:ins w:id="608" w:author="Наталья Б. Еременко" w:date="2018-04-30T15:12:00Z"/>
          <w:rFonts w:ascii="Times New Roman" w:eastAsia="Times New Roman" w:hAnsi="Times New Roman" w:cs="Times New Roman"/>
          <w:sz w:val="28"/>
          <w:szCs w:val="28"/>
        </w:rPr>
        <w:pPrChange w:id="609" w:author="Наталья Б. Еременко" w:date="2018-04-30T15:27:00Z">
          <w:pPr>
            <w:ind w:firstLine="700"/>
            <w:jc w:val="center"/>
          </w:pPr>
        </w:pPrChange>
      </w:pPr>
      <w:ins w:id="610" w:author="Наталья Б. Еременко" w:date="2018-04-30T15:12:00Z">
        <w:r w:rsidRPr="00822EB7">
          <w:rPr>
            <w:rFonts w:ascii="Times New Roman" w:eastAsia="Times New Roman" w:hAnsi="Times New Roman" w:cs="Times New Roman"/>
            <w:sz w:val="28"/>
            <w:szCs w:val="28"/>
          </w:rPr>
          <w:t>5.4.</w:t>
        </w:r>
      </w:ins>
      <w:ins w:id="611" w:author="Наталья Б. Еременко" w:date="2018-04-30T15:27:00Z">
        <w:r w:rsidR="006B2546">
          <w:rPr>
            <w:rFonts w:ascii="Times New Roman" w:eastAsia="Times New Roman" w:hAnsi="Times New Roman" w:cs="Times New Roman"/>
            <w:sz w:val="28"/>
            <w:szCs w:val="28"/>
          </w:rPr>
          <w:t xml:space="preserve"> </w:t>
        </w:r>
      </w:ins>
      <w:ins w:id="612" w:author="Наталья Б. Еременко" w:date="2018-04-30T15:12:00Z">
        <w:r w:rsidRPr="00822EB7">
          <w:rPr>
            <w:rFonts w:ascii="Times New Roman" w:eastAsia="Times New Roman" w:hAnsi="Times New Roman" w:cs="Times New Roman"/>
            <w:sz w:val="28"/>
            <w:szCs w:val="28"/>
          </w:rPr>
          <w:t>Порядок подачи и рассмотрения жалобы</w:t>
        </w:r>
      </w:ins>
    </w:p>
    <w:p w14:paraId="09027C28" w14:textId="77777777" w:rsidR="00822EB7" w:rsidRPr="00822EB7" w:rsidRDefault="00822EB7">
      <w:pPr>
        <w:spacing w:after="0" w:line="240" w:lineRule="auto"/>
        <w:ind w:firstLine="700"/>
        <w:jc w:val="both"/>
        <w:rPr>
          <w:ins w:id="613" w:author="Наталья Б. Еременко" w:date="2018-04-30T15:12:00Z"/>
          <w:rFonts w:ascii="Times New Roman" w:eastAsia="Times New Roman" w:hAnsi="Times New Roman" w:cs="Times New Roman"/>
          <w:sz w:val="28"/>
          <w:szCs w:val="28"/>
        </w:rPr>
        <w:pPrChange w:id="614" w:author="Наталья Б. Еременко" w:date="2018-04-30T15:13:00Z">
          <w:pPr>
            <w:ind w:firstLine="700"/>
            <w:jc w:val="both"/>
          </w:pPr>
        </w:pPrChange>
      </w:pPr>
      <w:ins w:id="615" w:author="Наталья Б. Еременко" w:date="2018-04-30T15:12:00Z">
        <w:r w:rsidRPr="00822EB7">
          <w:rPr>
            <w:rFonts w:ascii="Times New Roman" w:eastAsia="Times New Roman" w:hAnsi="Times New Roman" w:cs="Times New Roman"/>
            <w:sz w:val="28"/>
            <w:szCs w:val="28"/>
          </w:rPr>
          <w:t>5.4.1.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уполномоченный орган по рассмотрению жалобы.</w:t>
        </w:r>
      </w:ins>
    </w:p>
    <w:p w14:paraId="3F61C3ED" w14:textId="77777777" w:rsidR="00822EB7" w:rsidRPr="00822EB7" w:rsidRDefault="00822EB7">
      <w:pPr>
        <w:spacing w:after="0" w:line="240" w:lineRule="auto"/>
        <w:ind w:firstLine="700"/>
        <w:jc w:val="both"/>
        <w:rPr>
          <w:ins w:id="616" w:author="Наталья Б. Еременко" w:date="2018-04-30T15:12:00Z"/>
          <w:rFonts w:ascii="Times New Roman" w:eastAsia="Times New Roman" w:hAnsi="Times New Roman" w:cs="Times New Roman"/>
          <w:sz w:val="28"/>
          <w:szCs w:val="28"/>
        </w:rPr>
        <w:pPrChange w:id="617" w:author="Наталья Б. Еременко" w:date="2018-04-30T15:13:00Z">
          <w:pPr>
            <w:ind w:firstLine="700"/>
            <w:jc w:val="both"/>
          </w:pPr>
        </w:pPrChange>
      </w:pPr>
      <w:ins w:id="618" w:author="Наталья Б. Еременко" w:date="2018-04-30T15:12:00Z">
        <w:r w:rsidRPr="00822EB7">
          <w:rPr>
            <w:rFonts w:ascii="Times New Roman" w:eastAsia="Times New Roman" w:hAnsi="Times New Roman" w:cs="Times New Roman"/>
            <w:sz w:val="28"/>
            <w:szCs w:val="28"/>
          </w:rPr>
          <w:t>5.4.2. Жалоба на решения и действия (бездействие) администрации муниципального образования Брюховецкий район, должностного лица  администрации муниципального образования Брюховецкий район, муниципального служащего, главы муниципального образования Брюховецкий район,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(указывается наименование органа), федеральной государственной информационной системы «Единый портал государственных и муниципальных услуг (функций)» либо Портала государственных и муниципальных услуг (функций) Краснодарского края, а также может быть принята при личном приеме заявителя.</w:t>
        </w:r>
      </w:ins>
    </w:p>
    <w:p w14:paraId="24A63A2F" w14:textId="77777777" w:rsidR="00822EB7" w:rsidRPr="00822EB7" w:rsidRDefault="00822EB7">
      <w:pPr>
        <w:spacing w:after="0" w:line="240" w:lineRule="auto"/>
        <w:ind w:firstLine="700"/>
        <w:jc w:val="both"/>
        <w:rPr>
          <w:ins w:id="619" w:author="Наталья Б. Еременко" w:date="2018-04-30T15:12:00Z"/>
          <w:rFonts w:ascii="Times New Roman" w:eastAsia="Times New Roman" w:hAnsi="Times New Roman" w:cs="Times New Roman"/>
          <w:sz w:val="28"/>
          <w:szCs w:val="28"/>
        </w:rPr>
        <w:pPrChange w:id="620" w:author="Наталья Б. Еременко" w:date="2018-04-30T15:13:00Z">
          <w:pPr>
            <w:ind w:firstLine="700"/>
            <w:jc w:val="both"/>
          </w:pPr>
        </w:pPrChange>
      </w:pPr>
      <w:ins w:id="621" w:author="Наталья Б. Еременко" w:date="2018-04-30T15:12:00Z">
        <w:r w:rsidRPr="00822EB7">
          <w:rPr>
            <w:rFonts w:ascii="Times New Roman" w:eastAsia="Times New Roman" w:hAnsi="Times New Roman" w:cs="Times New Roman"/>
            <w:sz w:val="28"/>
            <w:szCs w:val="28"/>
          </w:rPr>
          <w:t>Заявителю обеспечивается возможность направления жалобы на решения и действия (бездействие) администрации муниципального образования Брюховецкий район, должностного лица должностного лица администрации муниципального образования Брюховецкий район, муниципального служащего в соответствии со статьей 11.2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ins>
    </w:p>
    <w:p w14:paraId="1812E3CF" w14:textId="77777777" w:rsidR="00822EB7" w:rsidRPr="00822EB7" w:rsidRDefault="00822EB7">
      <w:pPr>
        <w:spacing w:after="0" w:line="240" w:lineRule="auto"/>
        <w:ind w:firstLine="700"/>
        <w:jc w:val="both"/>
        <w:rPr>
          <w:ins w:id="622" w:author="Наталья Б. Еременко" w:date="2018-04-30T15:12:00Z"/>
          <w:rFonts w:ascii="Times New Roman" w:eastAsia="Times New Roman" w:hAnsi="Times New Roman" w:cs="Times New Roman"/>
          <w:sz w:val="28"/>
          <w:szCs w:val="28"/>
        </w:rPr>
        <w:pPrChange w:id="623" w:author="Наталья Б. Еременко" w:date="2018-04-30T15:13:00Z">
          <w:pPr>
            <w:ind w:firstLine="700"/>
            <w:jc w:val="both"/>
          </w:pPr>
        </w:pPrChange>
      </w:pPr>
      <w:ins w:id="624" w:author="Наталья Б. Еременко" w:date="2018-04-30T15:12:00Z">
        <w:r w:rsidRPr="00822EB7">
          <w:rPr>
            <w:rFonts w:ascii="Times New Roman" w:eastAsia="Times New Roman" w:hAnsi="Times New Roman" w:cs="Times New Roman"/>
            <w:sz w:val="28"/>
            <w:szCs w:val="28"/>
          </w:rPr>
          <w:t>5.4.3.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 услуг (функций) Краснодарского края, а также может быть принята при личном приеме заявителя.</w:t>
        </w:r>
      </w:ins>
    </w:p>
    <w:p w14:paraId="27BA41A9" w14:textId="554EA9A9" w:rsidR="00822EB7" w:rsidRPr="00822EB7" w:rsidRDefault="00822EB7">
      <w:pPr>
        <w:spacing w:after="0" w:line="240" w:lineRule="auto"/>
        <w:ind w:firstLine="700"/>
        <w:jc w:val="both"/>
        <w:rPr>
          <w:ins w:id="625" w:author="Наталья Б. Еременко" w:date="2018-04-30T15:12:00Z"/>
          <w:rFonts w:ascii="Times New Roman" w:eastAsia="Times New Roman" w:hAnsi="Times New Roman" w:cs="Times New Roman"/>
          <w:sz w:val="28"/>
          <w:szCs w:val="28"/>
        </w:rPr>
        <w:pPrChange w:id="626" w:author="Наталья Б. Еременко" w:date="2018-04-30T15:13:00Z">
          <w:pPr>
            <w:ind w:firstLine="700"/>
            <w:jc w:val="both"/>
          </w:pPr>
        </w:pPrChange>
      </w:pPr>
      <w:ins w:id="627" w:author="Наталья Б. Еременко" w:date="2018-04-30T15:12:00Z">
        <w:r w:rsidRPr="00822EB7">
          <w:rPr>
            <w:rFonts w:ascii="Times New Roman" w:eastAsia="Times New Roman" w:hAnsi="Times New Roman" w:cs="Times New Roman"/>
            <w:sz w:val="28"/>
            <w:szCs w:val="28"/>
          </w:rPr>
          <w:t>5.4.4. Жалоба на решения и действия (бездействие) организаций, предусмотренных частью 1.1 статьи 16 Федерального з</w:t>
        </w:r>
        <w:r w:rsidR="00AE489F">
          <w:rPr>
            <w:rFonts w:ascii="Times New Roman" w:eastAsia="Times New Roman" w:hAnsi="Times New Roman" w:cs="Times New Roman"/>
            <w:sz w:val="28"/>
            <w:szCs w:val="28"/>
          </w:rPr>
          <w:t>акона от 27 июля 2010 года</w:t>
        </w:r>
        <w:r w:rsidR="00AE489F">
          <w:rPr>
            <w:rFonts w:ascii="Times New Roman" w:eastAsia="Times New Roman" w:hAnsi="Times New Roman" w:cs="Times New Roman"/>
            <w:sz w:val="28"/>
            <w:szCs w:val="28"/>
          </w:rPr>
          <w:br/>
        </w:r>
        <w:r w:rsidRPr="00822EB7">
          <w:rPr>
            <w:rFonts w:ascii="Times New Roman" w:eastAsia="Times New Roman" w:hAnsi="Times New Roman" w:cs="Times New Roman"/>
            <w:sz w:val="28"/>
            <w:szCs w:val="28"/>
          </w:rPr>
          <w:t>№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 услуг (функций) Краснодарского края, а также может быть принята при личном приеме заявителя.</w:t>
        </w:r>
      </w:ins>
    </w:p>
    <w:p w14:paraId="2F75B27C" w14:textId="77777777" w:rsidR="00822EB7" w:rsidRPr="00822EB7" w:rsidRDefault="00822EB7">
      <w:pPr>
        <w:spacing w:after="0" w:line="240" w:lineRule="auto"/>
        <w:ind w:firstLine="700"/>
        <w:jc w:val="both"/>
        <w:rPr>
          <w:ins w:id="628" w:author="Наталья Б. Еременко" w:date="2018-04-30T15:12:00Z"/>
          <w:rFonts w:ascii="Times New Roman" w:eastAsia="Times New Roman" w:hAnsi="Times New Roman" w:cs="Times New Roman"/>
          <w:sz w:val="28"/>
          <w:szCs w:val="28"/>
        </w:rPr>
        <w:pPrChange w:id="629" w:author="Наталья Б. Еременко" w:date="2018-04-30T15:13:00Z">
          <w:pPr>
            <w:ind w:firstLine="700"/>
            <w:jc w:val="both"/>
          </w:pPr>
        </w:pPrChange>
      </w:pPr>
      <w:ins w:id="630" w:author="Наталья Б. Еременко" w:date="2018-04-30T15:12:00Z">
        <w:r w:rsidRPr="00822EB7">
          <w:rPr>
            <w:rFonts w:ascii="Times New Roman" w:eastAsia="Times New Roman" w:hAnsi="Times New Roman" w:cs="Times New Roman"/>
            <w:sz w:val="28"/>
            <w:szCs w:val="28"/>
          </w:rPr>
          <w:t>5.4.5. Жалоба, поступившая в администрацию муниципального образования Брюховецкий район подлежит регистрации не позднее следующего рабочего дня со дня ее поступления.</w:t>
        </w:r>
      </w:ins>
    </w:p>
    <w:p w14:paraId="514CFA77" w14:textId="77777777" w:rsidR="00822EB7" w:rsidRPr="00822EB7" w:rsidRDefault="00822EB7">
      <w:pPr>
        <w:spacing w:after="0" w:line="240" w:lineRule="auto"/>
        <w:ind w:firstLine="700"/>
        <w:jc w:val="both"/>
        <w:rPr>
          <w:ins w:id="631" w:author="Наталья Б. Еременко" w:date="2018-04-30T15:12:00Z"/>
          <w:rFonts w:ascii="Times New Roman" w:eastAsia="Times New Roman" w:hAnsi="Times New Roman" w:cs="Times New Roman"/>
          <w:sz w:val="28"/>
          <w:szCs w:val="28"/>
        </w:rPr>
        <w:pPrChange w:id="632" w:author="Наталья Б. Еременко" w:date="2018-04-30T15:13:00Z">
          <w:pPr>
            <w:ind w:firstLine="700"/>
            <w:jc w:val="both"/>
          </w:pPr>
        </w:pPrChange>
      </w:pPr>
      <w:ins w:id="633" w:author="Наталья Б. Еременко" w:date="2018-04-30T15:12:00Z">
        <w:r w:rsidRPr="00822EB7">
          <w:rPr>
            <w:rFonts w:ascii="Times New Roman" w:eastAsia="Times New Roman" w:hAnsi="Times New Roman" w:cs="Times New Roman"/>
            <w:sz w:val="28"/>
            <w:szCs w:val="28"/>
          </w:rPr>
          <w:t>В случае подачи заявителем жалобы через многофункциональный центр, многофункциональный центр обеспечивает передачу жалобы в администрацию муниципального образования Брюховецкий район в порядке и сроки, которые установлены соглашением о взаимодействии между многофункциональным центром и администрацией муниципального образования Брюховецкий район, но не позднее следующего рабочего дня со дня поступления жалобы.</w:t>
        </w:r>
      </w:ins>
    </w:p>
    <w:p w14:paraId="113182A5" w14:textId="77777777" w:rsidR="00822EB7" w:rsidRPr="00822EB7" w:rsidRDefault="00822EB7">
      <w:pPr>
        <w:spacing w:after="0" w:line="240" w:lineRule="auto"/>
        <w:ind w:firstLine="700"/>
        <w:jc w:val="both"/>
        <w:rPr>
          <w:ins w:id="634" w:author="Наталья Б. Еременко" w:date="2018-04-30T15:12:00Z"/>
          <w:rFonts w:ascii="Times New Roman" w:eastAsia="Times New Roman" w:hAnsi="Times New Roman" w:cs="Times New Roman"/>
          <w:sz w:val="28"/>
          <w:szCs w:val="28"/>
        </w:rPr>
        <w:pPrChange w:id="635" w:author="Наталья Б. Еременко" w:date="2018-04-30T15:13:00Z">
          <w:pPr>
            <w:ind w:firstLine="700"/>
            <w:jc w:val="both"/>
          </w:pPr>
        </w:pPrChange>
      </w:pPr>
      <w:ins w:id="636" w:author="Наталья Б. Еременко" w:date="2018-04-30T15:12:00Z">
        <w:r w:rsidRPr="00822EB7">
          <w:rPr>
            <w:rFonts w:ascii="Times New Roman" w:eastAsia="Times New Roman" w:hAnsi="Times New Roman" w:cs="Times New Roman"/>
            <w:sz w:val="28"/>
            <w:szCs w:val="28"/>
          </w:rPr>
          <w:t>5.4.6. Жалоба должна содержать:</w:t>
        </w:r>
      </w:ins>
    </w:p>
    <w:p w14:paraId="336DBE7F" w14:textId="77777777" w:rsidR="00822EB7" w:rsidRPr="00822EB7" w:rsidRDefault="00822EB7">
      <w:pPr>
        <w:spacing w:after="0" w:line="240" w:lineRule="auto"/>
        <w:ind w:firstLine="700"/>
        <w:jc w:val="both"/>
        <w:rPr>
          <w:ins w:id="637" w:author="Наталья Б. Еременко" w:date="2018-04-30T15:12:00Z"/>
          <w:rFonts w:ascii="Times New Roman" w:eastAsia="Times New Roman" w:hAnsi="Times New Roman" w:cs="Times New Roman"/>
          <w:sz w:val="28"/>
          <w:szCs w:val="28"/>
        </w:rPr>
        <w:pPrChange w:id="638" w:author="Наталья Б. Еременко" w:date="2018-04-30T15:13:00Z">
          <w:pPr>
            <w:ind w:firstLine="700"/>
            <w:jc w:val="both"/>
          </w:pPr>
        </w:pPrChange>
      </w:pPr>
      <w:ins w:id="639" w:author="Наталья Б. Еременко" w:date="2018-04-30T15:12:00Z">
        <w:r w:rsidRPr="00822EB7">
          <w:rPr>
            <w:rFonts w:ascii="Times New Roman" w:eastAsia="Times New Roman" w:hAnsi="Times New Roman" w:cs="Times New Roman"/>
            <w:sz w:val="28"/>
            <w:szCs w:val="28"/>
          </w:rPr>
          <w:t>1) наименование органа, предоставляющего муниципальную услугу, должностного лица,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ins>
    </w:p>
    <w:p w14:paraId="1431DDB7" w14:textId="77777777" w:rsidR="00822EB7" w:rsidRPr="00822EB7" w:rsidRDefault="00822EB7">
      <w:pPr>
        <w:spacing w:after="0" w:line="240" w:lineRule="auto"/>
        <w:ind w:firstLine="700"/>
        <w:jc w:val="both"/>
        <w:rPr>
          <w:ins w:id="640" w:author="Наталья Б. Еременко" w:date="2018-04-30T15:12:00Z"/>
          <w:rFonts w:ascii="Times New Roman" w:eastAsia="Times New Roman" w:hAnsi="Times New Roman" w:cs="Times New Roman"/>
          <w:sz w:val="28"/>
          <w:szCs w:val="28"/>
        </w:rPr>
        <w:pPrChange w:id="641" w:author="Наталья Б. Еременко" w:date="2018-04-30T15:13:00Z">
          <w:pPr>
            <w:ind w:firstLine="700"/>
            <w:jc w:val="both"/>
          </w:pPr>
        </w:pPrChange>
      </w:pPr>
      <w:ins w:id="642" w:author="Наталья Б. Еременко" w:date="2018-04-30T15:12:00Z">
        <w:r w:rsidRPr="00822EB7">
          <w:rPr>
            <w:rFonts w:ascii="Times New Roman" w:eastAsia="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w:t>
        </w:r>
      </w:ins>
    </w:p>
    <w:p w14:paraId="58136535" w14:textId="77777777" w:rsidR="00822EB7" w:rsidRPr="00822EB7" w:rsidRDefault="00822EB7">
      <w:pPr>
        <w:spacing w:after="0" w:line="240" w:lineRule="auto"/>
        <w:ind w:firstLine="700"/>
        <w:jc w:val="both"/>
        <w:rPr>
          <w:ins w:id="643" w:author="Наталья Б. Еременко" w:date="2018-04-30T15:12:00Z"/>
          <w:rFonts w:ascii="Times New Roman" w:eastAsia="Times New Roman" w:hAnsi="Times New Roman" w:cs="Times New Roman"/>
          <w:sz w:val="28"/>
          <w:szCs w:val="28"/>
        </w:rPr>
        <w:pPrChange w:id="644" w:author="Наталья Б. Еременко" w:date="2018-04-30T15:13:00Z">
          <w:pPr>
            <w:ind w:firstLine="700"/>
            <w:jc w:val="both"/>
          </w:pPr>
        </w:pPrChange>
      </w:pPr>
      <w:ins w:id="645" w:author="Наталья Б. Еременко" w:date="2018-04-30T15:12:00Z">
        <w:r w:rsidRPr="00822EB7">
          <w:rPr>
            <w:rFonts w:ascii="Times New Roman" w:eastAsia="Times New Roman" w:hAnsi="Times New Roman" w:cs="Times New Roman"/>
            <w:sz w:val="28"/>
            <w:szCs w:val="28"/>
          </w:rPr>
          <w:t>о местонахождении заявителя – юридического лица, а также номер (номера) контактного телефона, адрес (адреса) электронной почты (при наличии)</w:t>
        </w:r>
      </w:ins>
    </w:p>
    <w:p w14:paraId="7B1E9724" w14:textId="77777777" w:rsidR="00822EB7" w:rsidRPr="00822EB7" w:rsidRDefault="00822EB7">
      <w:pPr>
        <w:spacing w:after="0" w:line="240" w:lineRule="auto"/>
        <w:ind w:firstLine="700"/>
        <w:jc w:val="both"/>
        <w:rPr>
          <w:ins w:id="646" w:author="Наталья Б. Еременко" w:date="2018-04-30T15:12:00Z"/>
          <w:rFonts w:ascii="Times New Roman" w:eastAsia="Times New Roman" w:hAnsi="Times New Roman" w:cs="Times New Roman"/>
          <w:sz w:val="28"/>
          <w:szCs w:val="28"/>
        </w:rPr>
        <w:pPrChange w:id="647" w:author="Наталья Б. Еременко" w:date="2018-04-30T15:13:00Z">
          <w:pPr>
            <w:ind w:firstLine="700"/>
            <w:jc w:val="both"/>
          </w:pPr>
        </w:pPrChange>
      </w:pPr>
      <w:ins w:id="648" w:author="Наталья Б. Еременко" w:date="2018-04-30T15:12:00Z">
        <w:r w:rsidRPr="00822EB7">
          <w:rPr>
            <w:rFonts w:ascii="Times New Roman" w:eastAsia="Times New Roman" w:hAnsi="Times New Roman" w:cs="Times New Roman"/>
            <w:sz w:val="28"/>
            <w:szCs w:val="28"/>
          </w:rPr>
          <w:t>и почтовый адрес, по которым должен быть направлен ответ заявителю;</w:t>
        </w:r>
      </w:ins>
    </w:p>
    <w:p w14:paraId="5F9927B4" w14:textId="77777777" w:rsidR="00822EB7" w:rsidRPr="00822EB7" w:rsidRDefault="00822EB7">
      <w:pPr>
        <w:spacing w:after="0" w:line="240" w:lineRule="auto"/>
        <w:ind w:firstLine="700"/>
        <w:jc w:val="both"/>
        <w:rPr>
          <w:ins w:id="649" w:author="Наталья Б. Еременко" w:date="2018-04-30T15:12:00Z"/>
          <w:rFonts w:ascii="Times New Roman" w:eastAsia="Times New Roman" w:hAnsi="Times New Roman" w:cs="Times New Roman"/>
          <w:sz w:val="28"/>
          <w:szCs w:val="28"/>
        </w:rPr>
        <w:pPrChange w:id="650" w:author="Наталья Б. Еременко" w:date="2018-04-30T15:13:00Z">
          <w:pPr>
            <w:ind w:firstLine="700"/>
            <w:jc w:val="both"/>
          </w:pPr>
        </w:pPrChange>
      </w:pPr>
      <w:ins w:id="651" w:author="Наталья Б. Еременко" w:date="2018-04-30T15:12:00Z">
        <w:r w:rsidRPr="00822EB7">
          <w:rPr>
            <w:rFonts w:ascii="Times New Roman" w:eastAsia="Times New Roman" w:hAnsi="Times New Roman" w:cs="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их работников;</w:t>
        </w:r>
      </w:ins>
    </w:p>
    <w:p w14:paraId="1D206124" w14:textId="6F9F783E" w:rsidR="00822EB7" w:rsidRPr="00822EB7" w:rsidRDefault="00822EB7">
      <w:pPr>
        <w:spacing w:after="0" w:line="240" w:lineRule="auto"/>
        <w:ind w:firstLine="700"/>
        <w:jc w:val="both"/>
        <w:rPr>
          <w:ins w:id="652" w:author="Наталья Б. Еременко" w:date="2018-04-30T15:12:00Z"/>
          <w:rFonts w:ascii="Times New Roman" w:eastAsia="Times New Roman" w:hAnsi="Times New Roman" w:cs="Times New Roman"/>
          <w:sz w:val="28"/>
          <w:szCs w:val="28"/>
        </w:rPr>
        <w:pPrChange w:id="653" w:author="Наталья Б. Еременко" w:date="2018-04-30T15:15:00Z">
          <w:pPr>
            <w:ind w:firstLine="700"/>
            <w:jc w:val="both"/>
          </w:pPr>
        </w:pPrChange>
      </w:pPr>
      <w:ins w:id="654" w:author="Наталья Б. Еременко" w:date="2018-04-30T15:12:00Z">
        <w:r w:rsidRPr="00822EB7">
          <w:rPr>
            <w:rFonts w:ascii="Times New Roman" w:eastAsia="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 июля 2010 года № 210-ФЗ «Об организации предоставления государственных и муници</w:t>
        </w:r>
        <w:r w:rsidR="0071352E">
          <w:rPr>
            <w:rFonts w:ascii="Times New Roman" w:eastAsia="Times New Roman" w:hAnsi="Times New Roman" w:cs="Times New Roman"/>
            <w:sz w:val="28"/>
            <w:szCs w:val="28"/>
          </w:rPr>
          <w:t xml:space="preserve">пальных услуг», их работников. </w:t>
        </w:r>
        <w:r w:rsidRPr="00822EB7">
          <w:rPr>
            <w:rFonts w:ascii="Times New Roman" w:eastAsia="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ins>
    </w:p>
    <w:p w14:paraId="478720A7" w14:textId="49D43320" w:rsidR="00822EB7" w:rsidRPr="00822EB7" w:rsidRDefault="00822EB7">
      <w:pPr>
        <w:spacing w:before="120" w:after="120" w:line="240" w:lineRule="auto"/>
        <w:ind w:firstLine="697"/>
        <w:rPr>
          <w:ins w:id="655" w:author="Наталья Б. Еременко" w:date="2018-04-30T15:12:00Z"/>
          <w:rFonts w:ascii="Times New Roman" w:eastAsia="Times New Roman" w:hAnsi="Times New Roman" w:cs="Times New Roman"/>
          <w:sz w:val="28"/>
          <w:szCs w:val="28"/>
        </w:rPr>
        <w:pPrChange w:id="656" w:author="Наталья Б. Еременко" w:date="2018-04-30T15:16:00Z">
          <w:pPr>
            <w:ind w:firstLine="700"/>
            <w:jc w:val="both"/>
          </w:pPr>
        </w:pPrChange>
      </w:pPr>
      <w:ins w:id="657" w:author="Наталья Б. Еременко" w:date="2018-04-30T15:12:00Z">
        <w:r w:rsidRPr="00822EB7">
          <w:rPr>
            <w:rFonts w:ascii="Times New Roman" w:eastAsia="Times New Roman" w:hAnsi="Times New Roman" w:cs="Times New Roman"/>
            <w:sz w:val="28"/>
            <w:szCs w:val="28"/>
          </w:rPr>
          <w:t>5.5.</w:t>
        </w:r>
      </w:ins>
      <w:ins w:id="658" w:author="Наталья Б. Еременко" w:date="2018-04-30T15:16:00Z">
        <w:r w:rsidR="00AE489F">
          <w:rPr>
            <w:rFonts w:ascii="Times New Roman" w:eastAsia="Times New Roman" w:hAnsi="Times New Roman" w:cs="Times New Roman"/>
            <w:sz w:val="28"/>
            <w:szCs w:val="28"/>
          </w:rPr>
          <w:t xml:space="preserve"> </w:t>
        </w:r>
      </w:ins>
      <w:ins w:id="659" w:author="Наталья Б. Еременко" w:date="2018-04-30T15:12:00Z">
        <w:r w:rsidRPr="00822EB7">
          <w:rPr>
            <w:rFonts w:ascii="Times New Roman" w:eastAsia="Times New Roman" w:hAnsi="Times New Roman" w:cs="Times New Roman"/>
            <w:sz w:val="28"/>
            <w:szCs w:val="28"/>
          </w:rPr>
          <w:t>Сроки рассмотрения жалобы</w:t>
        </w:r>
      </w:ins>
    </w:p>
    <w:p w14:paraId="613CDF85" w14:textId="4345A3B2" w:rsidR="00822EB7" w:rsidRPr="00822EB7" w:rsidRDefault="00822EB7">
      <w:pPr>
        <w:spacing w:after="0" w:line="240" w:lineRule="auto"/>
        <w:ind w:firstLine="700"/>
        <w:jc w:val="both"/>
        <w:rPr>
          <w:ins w:id="660" w:author="Наталья Б. Еременко" w:date="2018-04-30T15:12:00Z"/>
          <w:rFonts w:ascii="Times New Roman" w:eastAsia="Times New Roman" w:hAnsi="Times New Roman" w:cs="Times New Roman"/>
          <w:sz w:val="28"/>
          <w:szCs w:val="28"/>
        </w:rPr>
        <w:pPrChange w:id="661" w:author="Наталья Б. Еременко" w:date="2018-04-30T15:16:00Z">
          <w:pPr>
            <w:ind w:firstLine="700"/>
            <w:jc w:val="both"/>
          </w:pPr>
        </w:pPrChange>
      </w:pPr>
      <w:ins w:id="662" w:author="Наталья Б. Еременко" w:date="2018-04-30T15:12:00Z">
        <w:r w:rsidRPr="00822EB7">
          <w:rPr>
            <w:rFonts w:ascii="Times New Roman" w:eastAsia="Times New Roman" w:hAnsi="Times New Roman" w:cs="Times New Roman"/>
            <w:sz w:val="28"/>
            <w:szCs w:val="28"/>
          </w:rPr>
          <w:t>5.5.1. Жалоба, поступившая в администрацию муниципального образования Брюховецкий район, многофункциональный центр, учредителю многофункционального центра, в организации, предусмотренные частью 1.1 статьи 16 Федерального закона от 27 июля 2010 года № 210-ФЗ «Об организации предоставления государственных и муниципальных услуг», либо в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(указывается наименование органа), многофункционального центра,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ins>
    </w:p>
    <w:p w14:paraId="1754C2D5" w14:textId="20AA35E9" w:rsidR="00822EB7" w:rsidRPr="00822EB7" w:rsidRDefault="00822EB7">
      <w:pPr>
        <w:suppressAutoHyphens/>
        <w:spacing w:before="120" w:after="120" w:line="240" w:lineRule="auto"/>
        <w:ind w:firstLine="697"/>
        <w:jc w:val="both"/>
        <w:rPr>
          <w:ins w:id="663" w:author="Наталья Б. Еременко" w:date="2018-04-30T15:12:00Z"/>
          <w:rFonts w:ascii="Times New Roman" w:eastAsia="Times New Roman" w:hAnsi="Times New Roman" w:cs="Times New Roman"/>
          <w:sz w:val="28"/>
          <w:szCs w:val="28"/>
        </w:rPr>
        <w:pPrChange w:id="664" w:author="Наталья Б. Еременко" w:date="2018-04-30T15:16:00Z">
          <w:pPr>
            <w:ind w:firstLine="700"/>
            <w:jc w:val="both"/>
          </w:pPr>
        </w:pPrChange>
      </w:pPr>
      <w:ins w:id="665" w:author="Наталья Б. Еременко" w:date="2018-04-30T15:12:00Z">
        <w:r w:rsidRPr="00822EB7">
          <w:rPr>
            <w:rFonts w:ascii="Times New Roman" w:eastAsia="Times New Roman" w:hAnsi="Times New Roman" w:cs="Times New Roman"/>
            <w:sz w:val="28"/>
            <w:szCs w:val="28"/>
          </w:rPr>
          <w:t>5.6. Перечень оснований для приостановления рассмотрения</w:t>
        </w:r>
      </w:ins>
      <w:ins w:id="666" w:author="Наталья Б. Еременко" w:date="2018-04-30T15:16:00Z">
        <w:r w:rsidR="00AE489F">
          <w:rPr>
            <w:rFonts w:ascii="Times New Roman" w:eastAsia="Times New Roman" w:hAnsi="Times New Roman" w:cs="Times New Roman"/>
            <w:sz w:val="28"/>
            <w:szCs w:val="28"/>
          </w:rPr>
          <w:t xml:space="preserve"> </w:t>
        </w:r>
      </w:ins>
      <w:ins w:id="667" w:author="Наталья Б. Еременко" w:date="2018-04-30T15:12:00Z">
        <w:r w:rsidRPr="00822EB7">
          <w:rPr>
            <w:rFonts w:ascii="Times New Roman" w:eastAsia="Times New Roman" w:hAnsi="Times New Roman" w:cs="Times New Roman"/>
            <w:sz w:val="28"/>
            <w:szCs w:val="28"/>
          </w:rPr>
          <w:t>жалобы в случае, если возможность приостановления</w:t>
        </w:r>
      </w:ins>
      <w:ins w:id="668" w:author="Наталья Б. Еременко" w:date="2018-04-30T15:16:00Z">
        <w:r w:rsidR="00AE489F">
          <w:rPr>
            <w:rFonts w:ascii="Times New Roman" w:eastAsia="Times New Roman" w:hAnsi="Times New Roman" w:cs="Times New Roman"/>
            <w:sz w:val="28"/>
            <w:szCs w:val="28"/>
          </w:rPr>
          <w:t xml:space="preserve"> </w:t>
        </w:r>
      </w:ins>
      <w:ins w:id="669" w:author="Наталья Б. Еременко" w:date="2018-04-30T15:12:00Z">
        <w:r w:rsidRPr="00822EB7">
          <w:rPr>
            <w:rFonts w:ascii="Times New Roman" w:eastAsia="Times New Roman" w:hAnsi="Times New Roman" w:cs="Times New Roman"/>
            <w:sz w:val="28"/>
            <w:szCs w:val="28"/>
          </w:rPr>
          <w:t>предусмотрена законодательством Российской Федерации</w:t>
        </w:r>
      </w:ins>
    </w:p>
    <w:p w14:paraId="3F36B64A" w14:textId="243B97E7" w:rsidR="00822EB7" w:rsidRPr="00822EB7" w:rsidRDefault="00822EB7">
      <w:pPr>
        <w:spacing w:after="0" w:line="240" w:lineRule="auto"/>
        <w:ind w:firstLine="700"/>
        <w:jc w:val="both"/>
        <w:rPr>
          <w:ins w:id="670" w:author="Наталья Б. Еременко" w:date="2018-04-30T15:12:00Z"/>
          <w:rFonts w:ascii="Times New Roman" w:eastAsia="Times New Roman" w:hAnsi="Times New Roman" w:cs="Times New Roman"/>
          <w:sz w:val="28"/>
          <w:szCs w:val="28"/>
        </w:rPr>
        <w:pPrChange w:id="671" w:author="Наталья Б. Еременко" w:date="2018-04-30T15:16:00Z">
          <w:pPr>
            <w:ind w:firstLine="700"/>
            <w:jc w:val="both"/>
          </w:pPr>
        </w:pPrChange>
      </w:pPr>
      <w:ins w:id="672" w:author="Наталья Б. Еременко" w:date="2018-04-30T15:12:00Z">
        <w:r w:rsidRPr="00822EB7">
          <w:rPr>
            <w:rFonts w:ascii="Times New Roman" w:eastAsia="Times New Roman" w:hAnsi="Times New Roman" w:cs="Times New Roman"/>
            <w:sz w:val="28"/>
            <w:szCs w:val="28"/>
          </w:rPr>
          <w:t>Основания для приостановления рассмотрения жалобы отсутствуют.</w:t>
        </w:r>
      </w:ins>
    </w:p>
    <w:p w14:paraId="4FFA5A59" w14:textId="69149D39" w:rsidR="00822EB7" w:rsidRPr="00822EB7" w:rsidRDefault="00822EB7">
      <w:pPr>
        <w:spacing w:before="120" w:after="120" w:line="240" w:lineRule="auto"/>
        <w:ind w:firstLine="697"/>
        <w:rPr>
          <w:ins w:id="673" w:author="Наталья Б. Еременко" w:date="2018-04-30T15:12:00Z"/>
          <w:rFonts w:ascii="Times New Roman" w:eastAsia="Times New Roman" w:hAnsi="Times New Roman" w:cs="Times New Roman"/>
          <w:sz w:val="28"/>
          <w:szCs w:val="28"/>
        </w:rPr>
        <w:pPrChange w:id="674" w:author="Наталья Б. Еременко" w:date="2018-04-30T15:17:00Z">
          <w:pPr>
            <w:ind w:firstLine="700"/>
            <w:jc w:val="both"/>
          </w:pPr>
        </w:pPrChange>
      </w:pPr>
      <w:ins w:id="675" w:author="Наталья Б. Еременко" w:date="2018-04-30T15:12:00Z">
        <w:r w:rsidRPr="00822EB7">
          <w:rPr>
            <w:rFonts w:ascii="Times New Roman" w:eastAsia="Times New Roman" w:hAnsi="Times New Roman" w:cs="Times New Roman"/>
            <w:sz w:val="28"/>
            <w:szCs w:val="28"/>
          </w:rPr>
          <w:t>5.7. Результат рассмотрения жалобы</w:t>
        </w:r>
      </w:ins>
    </w:p>
    <w:p w14:paraId="5268DA3A" w14:textId="77777777" w:rsidR="00822EB7" w:rsidRPr="00822EB7" w:rsidRDefault="00822EB7">
      <w:pPr>
        <w:spacing w:after="0" w:line="240" w:lineRule="auto"/>
        <w:ind w:firstLine="700"/>
        <w:jc w:val="both"/>
        <w:rPr>
          <w:ins w:id="676" w:author="Наталья Б. Еременко" w:date="2018-04-30T15:12:00Z"/>
          <w:rFonts w:ascii="Times New Roman" w:eastAsia="Times New Roman" w:hAnsi="Times New Roman" w:cs="Times New Roman"/>
          <w:sz w:val="28"/>
          <w:szCs w:val="28"/>
        </w:rPr>
        <w:pPrChange w:id="677" w:author="Наталья Б. Еременко" w:date="2018-04-30T15:13:00Z">
          <w:pPr>
            <w:ind w:firstLine="700"/>
            <w:jc w:val="both"/>
          </w:pPr>
        </w:pPrChange>
      </w:pPr>
      <w:ins w:id="678" w:author="Наталья Б. Еременко" w:date="2018-04-30T15:12:00Z">
        <w:r w:rsidRPr="00822EB7">
          <w:rPr>
            <w:rFonts w:ascii="Times New Roman" w:eastAsia="Times New Roman" w:hAnsi="Times New Roman" w:cs="Times New Roman"/>
            <w:sz w:val="28"/>
            <w:szCs w:val="28"/>
          </w:rPr>
          <w:t>5.7.1. По результатам рассмотрения жалобы принимается одно из следующих решений:</w:t>
        </w:r>
      </w:ins>
    </w:p>
    <w:p w14:paraId="1B88D15E" w14:textId="77777777" w:rsidR="00822EB7" w:rsidRPr="00822EB7" w:rsidRDefault="00822EB7">
      <w:pPr>
        <w:spacing w:after="0" w:line="240" w:lineRule="auto"/>
        <w:ind w:firstLine="700"/>
        <w:jc w:val="both"/>
        <w:rPr>
          <w:ins w:id="679" w:author="Наталья Б. Еременко" w:date="2018-04-30T15:12:00Z"/>
          <w:rFonts w:ascii="Times New Roman" w:eastAsia="Times New Roman" w:hAnsi="Times New Roman" w:cs="Times New Roman"/>
          <w:sz w:val="28"/>
          <w:szCs w:val="28"/>
        </w:rPr>
        <w:pPrChange w:id="680" w:author="Наталья Б. Еременко" w:date="2018-04-30T15:13:00Z">
          <w:pPr>
            <w:ind w:firstLine="700"/>
            <w:jc w:val="both"/>
          </w:pPr>
        </w:pPrChange>
      </w:pPr>
      <w:ins w:id="681" w:author="Наталья Б. Еременко" w:date="2018-04-30T15:12:00Z">
        <w:r w:rsidRPr="00822EB7">
          <w:rPr>
            <w:rFonts w:ascii="Times New Roman" w:eastAsia="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ins>
    </w:p>
    <w:p w14:paraId="6AD4C502" w14:textId="77777777" w:rsidR="00822EB7" w:rsidRPr="00822EB7" w:rsidRDefault="00822EB7">
      <w:pPr>
        <w:spacing w:after="0" w:line="240" w:lineRule="auto"/>
        <w:ind w:firstLine="700"/>
        <w:jc w:val="both"/>
        <w:rPr>
          <w:ins w:id="682" w:author="Наталья Б. Еременко" w:date="2018-04-30T15:12:00Z"/>
          <w:rFonts w:ascii="Times New Roman" w:eastAsia="Times New Roman" w:hAnsi="Times New Roman" w:cs="Times New Roman"/>
          <w:sz w:val="28"/>
          <w:szCs w:val="28"/>
        </w:rPr>
        <w:pPrChange w:id="683" w:author="Наталья Б. Еременко" w:date="2018-04-30T15:13:00Z">
          <w:pPr>
            <w:ind w:firstLine="700"/>
            <w:jc w:val="both"/>
          </w:pPr>
        </w:pPrChange>
      </w:pPr>
      <w:ins w:id="684" w:author="Наталья Б. Еременко" w:date="2018-04-30T15:12:00Z">
        <w:r w:rsidRPr="00822EB7">
          <w:rPr>
            <w:rFonts w:ascii="Times New Roman" w:eastAsia="Times New Roman" w:hAnsi="Times New Roman" w:cs="Times New Roman"/>
            <w:sz w:val="28"/>
            <w:szCs w:val="28"/>
          </w:rPr>
          <w:t>2) в удовлетворении жалобы отказывается.</w:t>
        </w:r>
      </w:ins>
    </w:p>
    <w:p w14:paraId="7F96D0F6" w14:textId="77777777" w:rsidR="00822EB7" w:rsidRPr="00822EB7" w:rsidRDefault="00822EB7">
      <w:pPr>
        <w:spacing w:after="0" w:line="240" w:lineRule="auto"/>
        <w:ind w:firstLine="700"/>
        <w:jc w:val="both"/>
        <w:rPr>
          <w:ins w:id="685" w:author="Наталья Б. Еременко" w:date="2018-04-30T15:12:00Z"/>
          <w:rFonts w:ascii="Times New Roman" w:eastAsia="Times New Roman" w:hAnsi="Times New Roman" w:cs="Times New Roman"/>
          <w:sz w:val="28"/>
          <w:szCs w:val="28"/>
        </w:rPr>
        <w:pPrChange w:id="686" w:author="Наталья Б. Еременко" w:date="2018-04-30T15:13:00Z">
          <w:pPr>
            <w:ind w:firstLine="700"/>
            <w:jc w:val="both"/>
          </w:pPr>
        </w:pPrChange>
      </w:pPr>
      <w:ins w:id="687" w:author="Наталья Б. Еременко" w:date="2018-04-30T15:12:00Z">
        <w:r w:rsidRPr="00822EB7">
          <w:rPr>
            <w:rFonts w:ascii="Times New Roman" w:eastAsia="Times New Roman" w:hAnsi="Times New Roman" w:cs="Times New Roman"/>
            <w:sz w:val="28"/>
            <w:szCs w:val="28"/>
          </w:rPr>
          <w:t>5.7.2. Администрация муниципального образования Брюховецкий район отказывает в удовлетворении жалобы в соответствии с основаниями, предусмотренными пунктом 4.11 раздела 4 Порядка досудебного (внесудебного) обжалования решений, действий (бездействия) администрации муниципального образования Брюховецкий район, органов администрации муниципального образования Брюховецкий район, должностных лиц, муниципальных служащих, в том числе при предоставлении муниципальных услуг, в следующих случаях:</w:t>
        </w:r>
      </w:ins>
    </w:p>
    <w:p w14:paraId="57DB7BA8" w14:textId="77777777" w:rsidR="00822EB7" w:rsidRPr="00822EB7" w:rsidRDefault="00822EB7">
      <w:pPr>
        <w:spacing w:after="0" w:line="240" w:lineRule="auto"/>
        <w:ind w:firstLine="700"/>
        <w:jc w:val="both"/>
        <w:rPr>
          <w:ins w:id="688" w:author="Наталья Б. Еременко" w:date="2018-04-30T15:12:00Z"/>
          <w:rFonts w:ascii="Times New Roman" w:eastAsia="Times New Roman" w:hAnsi="Times New Roman" w:cs="Times New Roman"/>
          <w:sz w:val="28"/>
          <w:szCs w:val="28"/>
        </w:rPr>
        <w:pPrChange w:id="689" w:author="Наталья Б. Еременко" w:date="2018-04-30T15:13:00Z">
          <w:pPr>
            <w:ind w:firstLine="700"/>
            <w:jc w:val="both"/>
          </w:pPr>
        </w:pPrChange>
      </w:pPr>
      <w:ins w:id="690" w:author="Наталья Б. Еременко" w:date="2018-04-30T15:12:00Z">
        <w:r w:rsidRPr="00822EB7">
          <w:rPr>
            <w:rFonts w:ascii="Times New Roman" w:eastAsia="Times New Roman" w:hAnsi="Times New Roman" w:cs="Times New Roman"/>
            <w:sz w:val="28"/>
            <w:szCs w:val="28"/>
          </w:rPr>
          <w:t>1) наличие вступившего в законную силу решения суда, арбитражного суда по жалобе о том же предмете и по тем же основаниям;</w:t>
        </w:r>
      </w:ins>
    </w:p>
    <w:p w14:paraId="1A23B37A" w14:textId="77777777" w:rsidR="00822EB7" w:rsidRPr="00822EB7" w:rsidRDefault="00822EB7">
      <w:pPr>
        <w:spacing w:after="0" w:line="240" w:lineRule="auto"/>
        <w:ind w:firstLine="700"/>
        <w:jc w:val="both"/>
        <w:rPr>
          <w:ins w:id="691" w:author="Наталья Б. Еременко" w:date="2018-04-30T15:12:00Z"/>
          <w:rFonts w:ascii="Times New Roman" w:eastAsia="Times New Roman" w:hAnsi="Times New Roman" w:cs="Times New Roman"/>
          <w:sz w:val="28"/>
          <w:szCs w:val="28"/>
        </w:rPr>
        <w:pPrChange w:id="692" w:author="Наталья Б. Еременко" w:date="2018-04-30T15:13:00Z">
          <w:pPr>
            <w:ind w:firstLine="700"/>
            <w:jc w:val="both"/>
          </w:pPr>
        </w:pPrChange>
      </w:pPr>
      <w:ins w:id="693" w:author="Наталья Б. Еременко" w:date="2018-04-30T15:12:00Z">
        <w:r w:rsidRPr="00822EB7">
          <w:rPr>
            <w:rFonts w:ascii="Times New Roman" w:eastAsia="Times New Roman" w:hAnsi="Times New Roman" w:cs="Times New Roman"/>
            <w:sz w:val="28"/>
            <w:szCs w:val="28"/>
          </w:rPr>
          <w:t>2) подача жалобы лицом, полномочия которого не подтверждены в порядке, установленном законодательством Российской Федерации;</w:t>
        </w:r>
      </w:ins>
    </w:p>
    <w:p w14:paraId="66A901D2" w14:textId="77777777" w:rsidR="00822EB7" w:rsidRPr="00822EB7" w:rsidRDefault="00822EB7">
      <w:pPr>
        <w:spacing w:after="0" w:line="240" w:lineRule="auto"/>
        <w:ind w:firstLine="700"/>
        <w:jc w:val="both"/>
        <w:rPr>
          <w:ins w:id="694" w:author="Наталья Б. Еременко" w:date="2018-04-30T15:12:00Z"/>
          <w:rFonts w:ascii="Times New Roman" w:eastAsia="Times New Roman" w:hAnsi="Times New Roman" w:cs="Times New Roman"/>
          <w:sz w:val="28"/>
          <w:szCs w:val="28"/>
        </w:rPr>
        <w:pPrChange w:id="695" w:author="Наталья Б. Еременко" w:date="2018-04-30T15:13:00Z">
          <w:pPr>
            <w:ind w:firstLine="700"/>
            <w:jc w:val="both"/>
          </w:pPr>
        </w:pPrChange>
      </w:pPr>
      <w:ins w:id="696" w:author="Наталья Б. Еременко" w:date="2018-04-30T15:12:00Z">
        <w:r w:rsidRPr="00822EB7">
          <w:rPr>
            <w:rFonts w:ascii="Times New Roman" w:eastAsia="Times New Roman" w:hAnsi="Times New Roman" w:cs="Times New Roman"/>
            <w:sz w:val="28"/>
            <w:szCs w:val="28"/>
          </w:rPr>
          <w:t>3) наличие решения по жалобе, принятого ранее в соответствии с требованиями настоящего Порядка в отношении того же заявителя и по тому же предмету жалобы.</w:t>
        </w:r>
      </w:ins>
    </w:p>
    <w:p w14:paraId="7CB7BF76" w14:textId="77777777" w:rsidR="00822EB7" w:rsidRPr="00822EB7" w:rsidRDefault="00822EB7">
      <w:pPr>
        <w:spacing w:after="0" w:line="240" w:lineRule="auto"/>
        <w:ind w:firstLine="700"/>
        <w:jc w:val="both"/>
        <w:rPr>
          <w:ins w:id="697" w:author="Наталья Б. Еременко" w:date="2018-04-30T15:12:00Z"/>
          <w:rFonts w:ascii="Times New Roman" w:eastAsia="Times New Roman" w:hAnsi="Times New Roman" w:cs="Times New Roman"/>
          <w:sz w:val="28"/>
          <w:szCs w:val="28"/>
        </w:rPr>
        <w:pPrChange w:id="698" w:author="Наталья Б. Еременко" w:date="2018-04-30T15:13:00Z">
          <w:pPr>
            <w:ind w:firstLine="700"/>
            <w:jc w:val="both"/>
          </w:pPr>
        </w:pPrChange>
      </w:pPr>
      <w:ins w:id="699" w:author="Наталья Б. Еременко" w:date="2018-04-30T15:12:00Z">
        <w:r w:rsidRPr="00822EB7">
          <w:rPr>
            <w:rFonts w:ascii="Times New Roman" w:eastAsia="Times New Roman" w:hAnsi="Times New Roman" w:cs="Times New Roman"/>
            <w:sz w:val="28"/>
            <w:szCs w:val="28"/>
          </w:rPr>
          <w:t>5.7.3. Администрация муниципального образования Брюховецкий район, многофункциональный центр оставляют жалобу без ответа в соответствии с основаниями, предусмотренными пунктом 4.12 раздела 4 Порядка досудебного (внесудебного) обжалования решений, действий (бездействия) администрации муниципального образования Брюховецкий район, органов администрации муниципального образования Брюховецкий район, должностных лиц, муниципальных служащих, в том числе при предоставлении муниципальных услуг в следующих случаях:</w:t>
        </w:r>
      </w:ins>
    </w:p>
    <w:p w14:paraId="3038FA78" w14:textId="77777777" w:rsidR="00822EB7" w:rsidRPr="00822EB7" w:rsidRDefault="00822EB7">
      <w:pPr>
        <w:spacing w:after="0" w:line="240" w:lineRule="auto"/>
        <w:ind w:firstLine="700"/>
        <w:jc w:val="both"/>
        <w:rPr>
          <w:ins w:id="700" w:author="Наталья Б. Еременко" w:date="2018-04-30T15:12:00Z"/>
          <w:rFonts w:ascii="Times New Roman" w:eastAsia="Times New Roman" w:hAnsi="Times New Roman" w:cs="Times New Roman"/>
          <w:sz w:val="28"/>
          <w:szCs w:val="28"/>
        </w:rPr>
        <w:pPrChange w:id="701" w:author="Наталья Б. Еременко" w:date="2018-04-30T15:13:00Z">
          <w:pPr>
            <w:ind w:firstLine="700"/>
            <w:jc w:val="both"/>
          </w:pPr>
        </w:pPrChange>
      </w:pPr>
      <w:ins w:id="702" w:author="Наталья Б. Еременко" w:date="2018-04-30T15:12:00Z">
        <w:r w:rsidRPr="00822EB7">
          <w:rPr>
            <w:rFonts w:ascii="Times New Roman" w:eastAsia="Times New Roman" w:hAnsi="Times New Roman" w:cs="Times New Roman"/>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ins>
    </w:p>
    <w:p w14:paraId="14ED96F4" w14:textId="77777777" w:rsidR="00822EB7" w:rsidRPr="00822EB7" w:rsidRDefault="00822EB7">
      <w:pPr>
        <w:spacing w:after="0" w:line="240" w:lineRule="auto"/>
        <w:ind w:firstLine="700"/>
        <w:jc w:val="both"/>
        <w:rPr>
          <w:ins w:id="703" w:author="Наталья Б. Еременко" w:date="2018-04-30T15:12:00Z"/>
          <w:rFonts w:ascii="Times New Roman" w:eastAsia="Times New Roman" w:hAnsi="Times New Roman" w:cs="Times New Roman"/>
          <w:sz w:val="28"/>
          <w:szCs w:val="28"/>
        </w:rPr>
        <w:pPrChange w:id="704" w:author="Наталья Б. Еременко" w:date="2018-04-30T15:13:00Z">
          <w:pPr>
            <w:ind w:firstLine="700"/>
            <w:jc w:val="both"/>
          </w:pPr>
        </w:pPrChange>
      </w:pPr>
      <w:ins w:id="705" w:author="Наталья Б. Еременко" w:date="2018-04-30T15:12:00Z">
        <w:r w:rsidRPr="00822EB7">
          <w:rPr>
            <w:rFonts w:ascii="Times New Roman" w:eastAsia="Times New Roman" w:hAnsi="Times New Roman" w:cs="Times New Roman"/>
            <w:sz w:val="28"/>
            <w:szCs w:val="28"/>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ins>
    </w:p>
    <w:p w14:paraId="0B57F615" w14:textId="67C56AC4" w:rsidR="00822EB7" w:rsidRPr="00822EB7" w:rsidRDefault="00822EB7">
      <w:pPr>
        <w:spacing w:after="0" w:line="240" w:lineRule="auto"/>
        <w:ind w:firstLine="700"/>
        <w:jc w:val="both"/>
        <w:rPr>
          <w:ins w:id="706" w:author="Наталья Б. Еременко" w:date="2018-04-30T15:12:00Z"/>
          <w:rFonts w:ascii="Times New Roman" w:eastAsia="Times New Roman" w:hAnsi="Times New Roman" w:cs="Times New Roman"/>
          <w:sz w:val="28"/>
          <w:szCs w:val="28"/>
        </w:rPr>
        <w:pPrChange w:id="707" w:author="Наталья Б. Еременко" w:date="2018-04-30T15:17:00Z">
          <w:pPr>
            <w:ind w:firstLine="700"/>
            <w:jc w:val="both"/>
          </w:pPr>
        </w:pPrChange>
      </w:pPr>
      <w:ins w:id="708" w:author="Наталья Б. Еременко" w:date="2018-04-30T15:12:00Z">
        <w:r w:rsidRPr="00822EB7">
          <w:rPr>
            <w:rFonts w:ascii="Times New Roman" w:eastAsia="Times New Roman" w:hAnsi="Times New Roman" w:cs="Times New Roman"/>
            <w:sz w:val="28"/>
            <w:szCs w:val="28"/>
          </w:rP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ins>
    </w:p>
    <w:p w14:paraId="772C653D" w14:textId="5B2FCA55" w:rsidR="00822EB7" w:rsidRPr="00822EB7" w:rsidRDefault="00822EB7">
      <w:pPr>
        <w:suppressAutoHyphens/>
        <w:spacing w:before="120" w:after="120" w:line="240" w:lineRule="auto"/>
        <w:ind w:firstLine="697"/>
        <w:jc w:val="both"/>
        <w:rPr>
          <w:ins w:id="709" w:author="Наталья Б. Еременко" w:date="2018-04-30T15:12:00Z"/>
          <w:rFonts w:ascii="Times New Roman" w:eastAsia="Times New Roman" w:hAnsi="Times New Roman" w:cs="Times New Roman"/>
          <w:sz w:val="28"/>
          <w:szCs w:val="28"/>
        </w:rPr>
        <w:pPrChange w:id="710" w:author="Наталья Б. Еременко" w:date="2018-04-30T15:28:00Z">
          <w:pPr>
            <w:ind w:firstLine="700"/>
            <w:jc w:val="both"/>
          </w:pPr>
        </w:pPrChange>
      </w:pPr>
      <w:ins w:id="711" w:author="Наталья Б. Еременко" w:date="2018-04-30T15:12:00Z">
        <w:r w:rsidRPr="00822EB7">
          <w:rPr>
            <w:rFonts w:ascii="Times New Roman" w:eastAsia="Times New Roman" w:hAnsi="Times New Roman" w:cs="Times New Roman"/>
            <w:sz w:val="28"/>
            <w:szCs w:val="28"/>
          </w:rPr>
          <w:t>5.8.</w:t>
        </w:r>
      </w:ins>
      <w:ins w:id="712" w:author="Наталья Б. Еременко" w:date="2018-04-30T15:18:00Z">
        <w:r w:rsidR="00AE489F">
          <w:rPr>
            <w:rFonts w:ascii="Times New Roman" w:eastAsia="Times New Roman" w:hAnsi="Times New Roman" w:cs="Times New Roman"/>
            <w:sz w:val="28"/>
            <w:szCs w:val="28"/>
          </w:rPr>
          <w:t xml:space="preserve"> </w:t>
        </w:r>
      </w:ins>
      <w:ins w:id="713" w:author="Наталья Б. Еременко" w:date="2018-04-30T15:12:00Z">
        <w:r w:rsidRPr="00822EB7">
          <w:rPr>
            <w:rFonts w:ascii="Times New Roman" w:eastAsia="Times New Roman" w:hAnsi="Times New Roman" w:cs="Times New Roman"/>
            <w:sz w:val="28"/>
            <w:szCs w:val="28"/>
          </w:rPr>
          <w:t>Порядок информирования заявителя о результатах</w:t>
        </w:r>
      </w:ins>
      <w:ins w:id="714" w:author="Наталья Б. Еременко" w:date="2018-04-30T15:17:00Z">
        <w:r w:rsidR="00AE489F">
          <w:rPr>
            <w:rFonts w:ascii="Times New Roman" w:eastAsia="Times New Roman" w:hAnsi="Times New Roman" w:cs="Times New Roman"/>
            <w:sz w:val="28"/>
            <w:szCs w:val="28"/>
          </w:rPr>
          <w:t xml:space="preserve"> </w:t>
        </w:r>
      </w:ins>
      <w:ins w:id="715" w:author="Наталья Б. Еременко" w:date="2018-04-30T15:12:00Z">
        <w:r w:rsidRPr="00822EB7">
          <w:rPr>
            <w:rFonts w:ascii="Times New Roman" w:eastAsia="Times New Roman" w:hAnsi="Times New Roman" w:cs="Times New Roman"/>
            <w:sz w:val="28"/>
            <w:szCs w:val="28"/>
          </w:rPr>
          <w:t>рассмотрения жалобы</w:t>
        </w:r>
      </w:ins>
    </w:p>
    <w:p w14:paraId="7D34C04E" w14:textId="330E4FD7" w:rsidR="00822EB7" w:rsidRPr="00822EB7" w:rsidRDefault="00822EB7">
      <w:pPr>
        <w:spacing w:after="0" w:line="240" w:lineRule="auto"/>
        <w:ind w:firstLine="700"/>
        <w:jc w:val="both"/>
        <w:rPr>
          <w:ins w:id="716" w:author="Наталья Б. Еременко" w:date="2018-04-30T15:12:00Z"/>
          <w:rFonts w:ascii="Times New Roman" w:eastAsia="Times New Roman" w:hAnsi="Times New Roman" w:cs="Times New Roman"/>
          <w:sz w:val="28"/>
          <w:szCs w:val="28"/>
        </w:rPr>
        <w:pPrChange w:id="717" w:author="Наталья Б. Еременко" w:date="2018-04-30T15:13:00Z">
          <w:pPr>
            <w:ind w:firstLine="700"/>
            <w:jc w:val="both"/>
          </w:pPr>
        </w:pPrChange>
      </w:pPr>
      <w:ins w:id="718" w:author="Наталья Б. Еременко" w:date="2018-04-30T15:12:00Z">
        <w:r w:rsidRPr="00822EB7">
          <w:rPr>
            <w:rFonts w:ascii="Times New Roman" w:eastAsia="Times New Roman" w:hAnsi="Times New Roman" w:cs="Times New Roman"/>
            <w:sz w:val="28"/>
            <w:szCs w:val="28"/>
          </w:rPr>
          <w:t xml:space="preserve">5.8.1. Не позднее дня, следующего за днем принятия решения, указанного в </w:t>
        </w:r>
      </w:ins>
      <w:ins w:id="719" w:author="Наталья Б. Еременко" w:date="2018-05-21T08:58:00Z">
        <w:r w:rsidR="00AB76BD">
          <w:rPr>
            <w:rFonts w:ascii="Times New Roman" w:eastAsia="Times New Roman" w:hAnsi="Times New Roman" w:cs="Times New Roman"/>
            <w:sz w:val="28"/>
            <w:szCs w:val="28"/>
          </w:rPr>
          <w:t>пункте</w:t>
        </w:r>
      </w:ins>
      <w:ins w:id="720" w:author="Наталья Б. Еременко" w:date="2018-04-30T15:12:00Z">
        <w:r w:rsidR="00AB76BD">
          <w:rPr>
            <w:rFonts w:ascii="Times New Roman" w:eastAsia="Times New Roman" w:hAnsi="Times New Roman" w:cs="Times New Roman"/>
            <w:sz w:val="28"/>
            <w:szCs w:val="28"/>
          </w:rPr>
          <w:t xml:space="preserve"> 5.</w:t>
        </w:r>
      </w:ins>
      <w:ins w:id="721" w:author="Наталья Б. Еременко" w:date="2018-05-21T08:58:00Z">
        <w:r w:rsidR="00AB76BD">
          <w:rPr>
            <w:rFonts w:ascii="Times New Roman" w:eastAsia="Times New Roman" w:hAnsi="Times New Roman" w:cs="Times New Roman"/>
            <w:sz w:val="28"/>
            <w:szCs w:val="28"/>
          </w:rPr>
          <w:t>7.1</w:t>
        </w:r>
      </w:ins>
      <w:ins w:id="722" w:author="Наталья Б. Еременко" w:date="2018-04-30T15:12:00Z">
        <w:r w:rsidRPr="00822EB7">
          <w:rPr>
            <w:rFonts w:ascii="Times New Roman" w:eastAsia="Times New Roman" w:hAnsi="Times New Roman" w:cs="Times New Roman"/>
            <w:sz w:val="28"/>
            <w:szCs w:val="28"/>
          </w:rPr>
          <w:t xml:space="preserve">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bookmarkStart w:id="723" w:name="_GoBack"/>
        <w:bookmarkEnd w:id="723"/>
      </w:ins>
    </w:p>
    <w:p w14:paraId="1BF44070" w14:textId="7F28E04D" w:rsidR="00822EB7" w:rsidRPr="00822EB7" w:rsidRDefault="00822EB7">
      <w:pPr>
        <w:spacing w:after="0" w:line="240" w:lineRule="auto"/>
        <w:ind w:firstLine="700"/>
        <w:jc w:val="both"/>
        <w:rPr>
          <w:ins w:id="724" w:author="Наталья Б. Еременко" w:date="2018-04-30T15:12:00Z"/>
          <w:rFonts w:ascii="Times New Roman" w:eastAsia="Times New Roman" w:hAnsi="Times New Roman" w:cs="Times New Roman"/>
          <w:sz w:val="28"/>
          <w:szCs w:val="28"/>
        </w:rPr>
        <w:pPrChange w:id="725" w:author="Наталья Б. Еременко" w:date="2018-04-30T15:17:00Z">
          <w:pPr>
            <w:ind w:firstLine="700"/>
            <w:jc w:val="both"/>
          </w:pPr>
        </w:pPrChange>
      </w:pPr>
      <w:ins w:id="726" w:author="Наталья Б. Еременко" w:date="2018-04-30T15:12:00Z">
        <w:r w:rsidRPr="00822EB7">
          <w:rPr>
            <w:rFonts w:ascii="Times New Roman" w:eastAsia="Times New Roman" w:hAnsi="Times New Roman" w:cs="Times New Roman"/>
            <w:sz w:val="28"/>
            <w:szCs w:val="28"/>
          </w:rPr>
          <w:t>5.8.2.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w:t>
        </w:r>
      </w:ins>
    </w:p>
    <w:p w14:paraId="5AC46E1A" w14:textId="7B94C1A6" w:rsidR="00822EB7" w:rsidRPr="00822EB7" w:rsidRDefault="00822EB7">
      <w:pPr>
        <w:spacing w:before="120" w:after="120" w:line="240" w:lineRule="auto"/>
        <w:ind w:firstLine="697"/>
        <w:jc w:val="both"/>
        <w:rPr>
          <w:ins w:id="727" w:author="Наталья Б. Еременко" w:date="2018-04-30T15:12:00Z"/>
          <w:rFonts w:ascii="Times New Roman" w:eastAsia="Times New Roman" w:hAnsi="Times New Roman" w:cs="Times New Roman"/>
          <w:sz w:val="28"/>
          <w:szCs w:val="28"/>
        </w:rPr>
        <w:pPrChange w:id="728" w:author="Наталья Б. Еременко" w:date="2018-04-30T15:18:00Z">
          <w:pPr>
            <w:ind w:firstLine="700"/>
            <w:jc w:val="both"/>
          </w:pPr>
        </w:pPrChange>
      </w:pPr>
      <w:ins w:id="729" w:author="Наталья Б. Еременко" w:date="2018-04-30T15:12:00Z">
        <w:r w:rsidRPr="00822EB7">
          <w:rPr>
            <w:rFonts w:ascii="Times New Roman" w:eastAsia="Times New Roman" w:hAnsi="Times New Roman" w:cs="Times New Roman"/>
            <w:sz w:val="28"/>
            <w:szCs w:val="28"/>
          </w:rPr>
          <w:t>5.9.</w:t>
        </w:r>
      </w:ins>
      <w:ins w:id="730" w:author="Наталья Б. Еременко" w:date="2018-04-30T15:28:00Z">
        <w:r w:rsidR="006B2546">
          <w:rPr>
            <w:rFonts w:ascii="Times New Roman" w:eastAsia="Times New Roman" w:hAnsi="Times New Roman" w:cs="Times New Roman"/>
            <w:sz w:val="28"/>
            <w:szCs w:val="28"/>
          </w:rPr>
          <w:t xml:space="preserve"> </w:t>
        </w:r>
      </w:ins>
      <w:ins w:id="731" w:author="Наталья Б. Еременко" w:date="2018-04-30T15:12:00Z">
        <w:r w:rsidRPr="00822EB7">
          <w:rPr>
            <w:rFonts w:ascii="Times New Roman" w:eastAsia="Times New Roman" w:hAnsi="Times New Roman" w:cs="Times New Roman"/>
            <w:sz w:val="28"/>
            <w:szCs w:val="28"/>
          </w:rPr>
          <w:t>Порядок обжалования решения по жалобе</w:t>
        </w:r>
      </w:ins>
    </w:p>
    <w:p w14:paraId="499B304F" w14:textId="657FFA4F" w:rsidR="00822EB7" w:rsidRPr="00822EB7" w:rsidRDefault="00822EB7">
      <w:pPr>
        <w:spacing w:after="0" w:line="240" w:lineRule="auto"/>
        <w:ind w:firstLine="700"/>
        <w:jc w:val="both"/>
        <w:rPr>
          <w:ins w:id="732" w:author="Наталья Б. Еременко" w:date="2018-04-30T15:12:00Z"/>
          <w:rFonts w:ascii="Times New Roman" w:eastAsia="Times New Roman" w:hAnsi="Times New Roman" w:cs="Times New Roman"/>
          <w:sz w:val="28"/>
          <w:szCs w:val="28"/>
        </w:rPr>
        <w:pPrChange w:id="733" w:author="Наталья Б. Еременко" w:date="2018-04-30T15:18:00Z">
          <w:pPr>
            <w:ind w:firstLine="700"/>
            <w:jc w:val="center"/>
          </w:pPr>
        </w:pPrChange>
      </w:pPr>
      <w:ins w:id="734" w:author="Наталья Б. Еременко" w:date="2018-04-30T15:12:00Z">
        <w:r w:rsidRPr="00822EB7">
          <w:rPr>
            <w:rFonts w:ascii="Times New Roman" w:eastAsia="Times New Roman" w:hAnsi="Times New Roman" w:cs="Times New Roman"/>
            <w:sz w:val="28"/>
            <w:szCs w:val="28"/>
          </w:rPr>
          <w:t>5.9.1. Заявители имеют право обжаловать решения и действия (бездействие), принятые (осуществляемые) администрацией муниципального образования Брюховецкий район должностным лицом администрации муниципального образования Брюховецкий район, муниципальным служащими, многофункциональным центром, работником многофункционального центра, а также организациями, предусмотренными частью 1.1</w:t>
        </w:r>
        <w:r w:rsidR="00C11567">
          <w:rPr>
            <w:rFonts w:ascii="Times New Roman" w:eastAsia="Times New Roman" w:hAnsi="Times New Roman" w:cs="Times New Roman"/>
            <w:sz w:val="28"/>
            <w:szCs w:val="28"/>
          </w:rPr>
          <w:t xml:space="preserve"> статьи 16 Федерального закона</w:t>
        </w:r>
        <w:r w:rsidR="00C11567">
          <w:rPr>
            <w:rFonts w:ascii="Times New Roman" w:eastAsia="Times New Roman" w:hAnsi="Times New Roman" w:cs="Times New Roman"/>
            <w:sz w:val="28"/>
            <w:szCs w:val="28"/>
          </w:rPr>
          <w:br/>
        </w:r>
        <w:r w:rsidRPr="00822EB7">
          <w:rPr>
            <w:rFonts w:ascii="Times New Roman" w:eastAsia="Times New Roman" w:hAnsi="Times New Roman" w:cs="Times New Roman"/>
            <w:sz w:val="28"/>
            <w:szCs w:val="28"/>
          </w:rPr>
          <w:t>от 27 июля 2010 года № 210-ФЗ «Об организации предоставления государственных и муниципальных услуг», или их работниками в суд, в порядке и сроки, установленные законодательством Российской Федерации.</w:t>
        </w:r>
      </w:ins>
    </w:p>
    <w:p w14:paraId="2FF3822C" w14:textId="4713A843" w:rsidR="00822EB7" w:rsidRPr="00822EB7" w:rsidRDefault="00822EB7">
      <w:pPr>
        <w:suppressAutoHyphens/>
        <w:spacing w:before="120" w:after="120" w:line="240" w:lineRule="auto"/>
        <w:ind w:firstLine="697"/>
        <w:jc w:val="both"/>
        <w:rPr>
          <w:ins w:id="735" w:author="Наталья Б. Еременко" w:date="2018-04-30T15:12:00Z"/>
          <w:rFonts w:ascii="Times New Roman" w:eastAsia="Times New Roman" w:hAnsi="Times New Roman" w:cs="Times New Roman"/>
          <w:sz w:val="28"/>
          <w:szCs w:val="28"/>
        </w:rPr>
        <w:pPrChange w:id="736" w:author="Наталья Б. Еременко" w:date="2018-04-30T15:18:00Z">
          <w:pPr>
            <w:ind w:firstLine="700"/>
            <w:jc w:val="both"/>
          </w:pPr>
        </w:pPrChange>
      </w:pPr>
      <w:ins w:id="737" w:author="Наталья Б. Еременко" w:date="2018-04-30T15:12:00Z">
        <w:r w:rsidRPr="00822EB7">
          <w:rPr>
            <w:rFonts w:ascii="Times New Roman" w:eastAsia="Times New Roman" w:hAnsi="Times New Roman" w:cs="Times New Roman"/>
            <w:sz w:val="28"/>
            <w:szCs w:val="28"/>
          </w:rPr>
          <w:t>5.10.</w:t>
        </w:r>
      </w:ins>
      <w:ins w:id="738" w:author="Наталья Б. Еременко" w:date="2018-04-30T15:18:00Z">
        <w:r w:rsidR="00AE489F">
          <w:rPr>
            <w:rFonts w:ascii="Times New Roman" w:eastAsia="Times New Roman" w:hAnsi="Times New Roman" w:cs="Times New Roman"/>
            <w:sz w:val="28"/>
            <w:szCs w:val="28"/>
          </w:rPr>
          <w:t xml:space="preserve"> </w:t>
        </w:r>
      </w:ins>
      <w:ins w:id="739" w:author="Наталья Б. Еременко" w:date="2018-04-30T15:12:00Z">
        <w:r w:rsidRPr="00822EB7">
          <w:rPr>
            <w:rFonts w:ascii="Times New Roman" w:eastAsia="Times New Roman" w:hAnsi="Times New Roman" w:cs="Times New Roman"/>
            <w:sz w:val="28"/>
            <w:szCs w:val="28"/>
          </w:rPr>
          <w:t>Право заявителя на получение информации и документов,</w:t>
        </w:r>
      </w:ins>
      <w:ins w:id="740" w:author="Наталья Б. Еременко" w:date="2018-04-30T15:18:00Z">
        <w:r w:rsidR="00AE489F">
          <w:rPr>
            <w:rFonts w:ascii="Times New Roman" w:eastAsia="Times New Roman" w:hAnsi="Times New Roman" w:cs="Times New Roman"/>
            <w:sz w:val="28"/>
            <w:szCs w:val="28"/>
          </w:rPr>
          <w:t xml:space="preserve"> </w:t>
        </w:r>
      </w:ins>
      <w:ins w:id="741" w:author="Наталья Б. Еременко" w:date="2018-04-30T15:12:00Z">
        <w:r w:rsidRPr="00822EB7">
          <w:rPr>
            <w:rFonts w:ascii="Times New Roman" w:eastAsia="Times New Roman" w:hAnsi="Times New Roman" w:cs="Times New Roman"/>
            <w:sz w:val="28"/>
            <w:szCs w:val="28"/>
          </w:rPr>
          <w:t>необходимых для обоснования и рассмотрения жалобы</w:t>
        </w:r>
      </w:ins>
    </w:p>
    <w:p w14:paraId="3AB2A2ED" w14:textId="5099853D" w:rsidR="00822EB7" w:rsidRDefault="00822EB7">
      <w:pPr>
        <w:spacing w:after="0" w:line="240" w:lineRule="auto"/>
        <w:ind w:firstLine="700"/>
        <w:jc w:val="both"/>
        <w:rPr>
          <w:ins w:id="742" w:author="Наталья Б. Еременко" w:date="2018-04-30T15:12:00Z"/>
          <w:rFonts w:ascii="Times New Roman" w:eastAsia="Times New Roman" w:hAnsi="Times New Roman" w:cs="Times New Roman"/>
          <w:sz w:val="28"/>
          <w:szCs w:val="28"/>
        </w:rPr>
        <w:pPrChange w:id="743" w:author="Наталья Б. Еременко" w:date="2018-04-30T15:38:00Z">
          <w:pPr>
            <w:ind w:firstLine="700"/>
            <w:jc w:val="both"/>
          </w:pPr>
        </w:pPrChange>
      </w:pPr>
      <w:ins w:id="744" w:author="Наталья Б. Еременко" w:date="2018-04-30T15:12:00Z">
        <w:r w:rsidRPr="00822EB7">
          <w:rPr>
            <w:rFonts w:ascii="Times New Roman" w:eastAsia="Times New Roman" w:hAnsi="Times New Roman" w:cs="Times New Roman"/>
            <w:sz w:val="28"/>
            <w:szCs w:val="28"/>
          </w:rPr>
          <w:t>5.10.1.</w:t>
        </w:r>
      </w:ins>
      <w:ins w:id="745" w:author="Наталья Б. Еременко" w:date="2018-04-30T15:18:00Z">
        <w:r w:rsidR="00AE489F">
          <w:rPr>
            <w:rFonts w:ascii="Times New Roman" w:eastAsia="Times New Roman" w:hAnsi="Times New Roman" w:cs="Times New Roman"/>
            <w:sz w:val="28"/>
            <w:szCs w:val="28"/>
          </w:rPr>
          <w:t xml:space="preserve"> </w:t>
        </w:r>
      </w:ins>
      <w:ins w:id="746" w:author="Наталья Б. Еременко" w:date="2018-04-30T15:12:00Z">
        <w:r w:rsidRPr="00822EB7">
          <w:rPr>
            <w:rFonts w:ascii="Times New Roman" w:eastAsia="Times New Roman" w:hAnsi="Times New Roman" w:cs="Times New Roman"/>
            <w:sz w:val="28"/>
            <w:szCs w:val="28"/>
          </w:rPr>
          <w:t>Заявители имеют право обратиться в администрацию муниципального образования Брюховецкий район, многофункциональный центр, а также организацию, предусмотренную частью 1.1 с</w:t>
        </w:r>
        <w:r w:rsidR="00C11567">
          <w:rPr>
            <w:rFonts w:ascii="Times New Roman" w:eastAsia="Times New Roman" w:hAnsi="Times New Roman" w:cs="Times New Roman"/>
            <w:sz w:val="28"/>
            <w:szCs w:val="28"/>
          </w:rPr>
          <w:t>татьи 16 Федерального закона от</w:t>
        </w:r>
      </w:ins>
      <w:ins w:id="747" w:author="Наталья Б. Еременко" w:date="2018-04-30T15:38:00Z">
        <w:r w:rsidR="00C11567">
          <w:rPr>
            <w:rFonts w:ascii="Times New Roman" w:eastAsia="Times New Roman" w:hAnsi="Times New Roman" w:cs="Times New Roman"/>
            <w:sz w:val="28"/>
            <w:szCs w:val="28"/>
          </w:rPr>
          <w:br/>
        </w:r>
      </w:ins>
      <w:ins w:id="748" w:author="Наталья Б. Еременко" w:date="2018-04-30T15:12:00Z">
        <w:r w:rsidRPr="00822EB7">
          <w:rPr>
            <w:rFonts w:ascii="Times New Roman" w:eastAsia="Times New Roman" w:hAnsi="Times New Roman" w:cs="Times New Roman"/>
            <w:sz w:val="28"/>
            <w:szCs w:val="28"/>
          </w:rPr>
          <w:t xml:space="preserve">27 июля 2010 года № 210-ФЗ «Об организации предоставления государственных и муниципальных услуг»,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администрации муниципального образования Брюховецкий район, официального сайта </w:t>
        </w:r>
        <w:r>
          <w:rPr>
            <w:rFonts w:ascii="Times New Roman" w:eastAsia="Times New Roman" w:hAnsi="Times New Roman" w:cs="Times New Roman"/>
            <w:sz w:val="28"/>
            <w:szCs w:val="28"/>
          </w:rPr>
          <w:t>многофункционального центра, федеральной государственной информационной системы «Единый портал государственных и муниципальных услуг (функций)», Портала государственных и муниципальных услуг (функций) Краснодарского края, а также при личном приеме заявителя.</w:t>
        </w:r>
      </w:ins>
    </w:p>
    <w:p w14:paraId="3917CECE" w14:textId="70456E86" w:rsidR="00822EB7" w:rsidRDefault="00822EB7">
      <w:pPr>
        <w:suppressAutoHyphens/>
        <w:spacing w:before="120" w:after="120" w:line="240" w:lineRule="auto"/>
        <w:ind w:firstLine="697"/>
        <w:jc w:val="both"/>
        <w:rPr>
          <w:ins w:id="749" w:author="Наталья Б. Еременко" w:date="2018-04-30T15:12:00Z"/>
          <w:rFonts w:ascii="Times New Roman" w:eastAsia="Times New Roman" w:hAnsi="Times New Roman" w:cs="Times New Roman"/>
          <w:sz w:val="28"/>
          <w:szCs w:val="28"/>
        </w:rPr>
        <w:pPrChange w:id="750" w:author="Наталья Б. Еременко" w:date="2018-04-30T15:19:00Z">
          <w:pPr>
            <w:ind w:firstLine="700"/>
            <w:jc w:val="both"/>
          </w:pPr>
        </w:pPrChange>
      </w:pPr>
      <w:ins w:id="751" w:author="Наталья Б. Еременко" w:date="2018-04-30T15:12:00Z">
        <w:r>
          <w:rPr>
            <w:rFonts w:ascii="Times New Roman" w:eastAsia="Times New Roman" w:hAnsi="Times New Roman" w:cs="Times New Roman"/>
            <w:sz w:val="28"/>
            <w:szCs w:val="28"/>
          </w:rPr>
          <w:t>5.11. Способы информирования заявителей о порядке подачи и рассмотрения жалобы</w:t>
        </w:r>
      </w:ins>
    </w:p>
    <w:p w14:paraId="66ADA696" w14:textId="0B21987E" w:rsidR="00183E95" w:rsidRPr="00822EB7" w:rsidDel="00822EB7" w:rsidRDefault="00822EB7">
      <w:pPr>
        <w:spacing w:after="0" w:line="240" w:lineRule="auto"/>
        <w:ind w:firstLine="709"/>
        <w:jc w:val="both"/>
        <w:rPr>
          <w:del w:id="752" w:author="Наталья Б. Еременко" w:date="2018-04-30T15:12:00Z"/>
          <w:rFonts w:ascii="Times New Roman" w:eastAsia="Times New Roman" w:hAnsi="Times New Roman" w:cs="Times New Roman"/>
          <w:sz w:val="28"/>
          <w:szCs w:val="28"/>
          <w:rPrChange w:id="753" w:author="Наталья Б. Еременко" w:date="2018-04-30T15:12:00Z">
            <w:rPr>
              <w:del w:id="754" w:author="Наталья Б. Еременко" w:date="2018-04-30T15:12:00Z"/>
              <w:rFonts w:ascii="Times New Roman" w:eastAsia="Times New Roman" w:hAnsi="Times New Roman"/>
              <w:sz w:val="24"/>
              <w:szCs w:val="24"/>
              <w:lang w:eastAsia="ru-RU"/>
            </w:rPr>
          </w:rPrChange>
        </w:rPr>
      </w:pPr>
      <w:ins w:id="755" w:author="Наталья Б. Еременко" w:date="2018-04-30T15:12:00Z">
        <w:r>
          <w:rPr>
            <w:rFonts w:ascii="Times New Roman" w:eastAsia="Times New Roman" w:hAnsi="Times New Roman" w:cs="Times New Roman"/>
            <w:sz w:val="28"/>
            <w:szCs w:val="28"/>
          </w:rPr>
          <w:t>5.11.1. Информацию о порядке подачи и рассмотрения жалобы заявители могут получить на информационных стендах расположенных в местах предоставления государственной услуги непосредственно в администрации муниципального образования Брюховецкий район, на официальном сайте администрации муниципального образования Брюховецкий район, в многофункциональном центре, а также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в федеральной государственной информационной системе «Единый портал государственных и муниципальных услуг (функций)», на Портале государственных и муниципальных услуг (функций) Краснодарского края.</w:t>
        </w:r>
      </w:ins>
      <w:del w:id="756" w:author="Наталья Б. Еременко" w:date="2018-04-30T15:12:00Z">
        <w:r w:rsidR="00183E95" w:rsidRPr="00E254CD" w:rsidDel="00822EB7">
          <w:rPr>
            <w:rFonts w:ascii="Times New Roman" w:eastAsia="Times New Roman" w:hAnsi="Times New Roman"/>
            <w:sz w:val="28"/>
            <w:szCs w:val="28"/>
            <w:lang w:eastAsia="ru-RU"/>
          </w:rPr>
          <w:delText>5.1. </w:delText>
        </w:r>
        <w:r w:rsidR="00183E95" w:rsidRPr="00743750" w:rsidDel="00822EB7">
          <w:rPr>
            <w:rFonts w:ascii="Times New Roman" w:eastAsia="Times New Roman" w:hAnsi="Times New Roman"/>
            <w:sz w:val="28"/>
            <w:szCs w:val="28"/>
            <w:lang w:eastAsia="ru-RU"/>
          </w:rPr>
          <w:delText xml:space="preserve">Заявители имеют право на досудебное (внесудебное) обжалование действий (бездействия) и решений </w:delText>
        </w:r>
        <w:r w:rsidR="00183E95" w:rsidDel="00822EB7">
          <w:rPr>
            <w:rFonts w:ascii="Times New Roman" w:eastAsia="Times New Roman" w:hAnsi="Times New Roman"/>
            <w:sz w:val="28"/>
            <w:szCs w:val="28"/>
            <w:lang w:eastAsia="ru-RU"/>
          </w:rPr>
          <w:delText>Администрации</w:delText>
        </w:r>
        <w:r w:rsidR="00183E95" w:rsidRPr="00743750" w:rsidDel="00822EB7">
          <w:rPr>
            <w:rFonts w:ascii="Times New Roman" w:eastAsia="Times New Roman" w:hAnsi="Times New Roman"/>
            <w:sz w:val="28"/>
            <w:szCs w:val="28"/>
            <w:lang w:eastAsia="ru-RU"/>
          </w:rPr>
          <w:delText>, предоставляюще</w:delText>
        </w:r>
        <w:r w:rsidR="00183E95" w:rsidDel="00822EB7">
          <w:rPr>
            <w:rFonts w:ascii="Times New Roman" w:eastAsia="Times New Roman" w:hAnsi="Times New Roman"/>
            <w:sz w:val="28"/>
            <w:szCs w:val="28"/>
            <w:lang w:eastAsia="ru-RU"/>
          </w:rPr>
          <w:delText>й</w:delText>
        </w:r>
        <w:r w:rsidR="00183E95" w:rsidRPr="00743750" w:rsidDel="00822EB7">
          <w:rPr>
            <w:rFonts w:ascii="Times New Roman" w:eastAsia="Times New Roman" w:hAnsi="Times New Roman"/>
            <w:sz w:val="28"/>
            <w:szCs w:val="28"/>
            <w:lang w:eastAsia="ru-RU"/>
          </w:rPr>
          <w:delText xml:space="preserve"> муниципальные услуги, а также его должностных лиц, муниципальных служащих при пред</w:delText>
        </w:r>
        <w:r w:rsidR="00183E95" w:rsidDel="00822EB7">
          <w:rPr>
            <w:rFonts w:ascii="Times New Roman" w:eastAsia="Times New Roman" w:hAnsi="Times New Roman"/>
            <w:sz w:val="28"/>
            <w:szCs w:val="28"/>
            <w:lang w:eastAsia="ru-RU"/>
          </w:rPr>
          <w:delText>оставлении муниципальной услуги</w:delText>
        </w:r>
        <w:r w:rsidR="00183E95" w:rsidRPr="00E254CD" w:rsidDel="00822EB7">
          <w:rPr>
            <w:rFonts w:ascii="Times New Roman" w:eastAsia="Times New Roman" w:hAnsi="Times New Roman"/>
            <w:sz w:val="28"/>
            <w:szCs w:val="28"/>
            <w:lang w:eastAsia="ru-RU"/>
          </w:rPr>
          <w:delText>.</w:delText>
        </w:r>
      </w:del>
    </w:p>
    <w:p w14:paraId="2EDCB4FD" w14:textId="6ABEBFD3" w:rsidR="00183E95" w:rsidRPr="00E254CD" w:rsidDel="00822EB7" w:rsidRDefault="00183E95">
      <w:pPr>
        <w:spacing w:after="0" w:line="240" w:lineRule="auto"/>
        <w:ind w:firstLine="709"/>
        <w:jc w:val="both"/>
        <w:rPr>
          <w:del w:id="757" w:author="Наталья Б. Еременко" w:date="2018-04-30T15:12:00Z"/>
          <w:rFonts w:ascii="Times New Roman" w:eastAsia="Times New Roman" w:hAnsi="Times New Roman"/>
          <w:sz w:val="24"/>
          <w:szCs w:val="24"/>
          <w:lang w:eastAsia="ru-RU"/>
        </w:rPr>
      </w:pPr>
      <w:del w:id="758" w:author="Наталья Б. Еременко" w:date="2018-04-30T15:12:00Z">
        <w:r w:rsidRPr="00E254CD" w:rsidDel="00822EB7">
          <w:rPr>
            <w:rFonts w:ascii="Times New Roman" w:eastAsia="Times New Roman" w:hAnsi="Times New Roman"/>
            <w:sz w:val="28"/>
            <w:szCs w:val="28"/>
            <w:lang w:eastAsia="ru-RU"/>
          </w:rPr>
          <w:delText>5.2. Предметом жалобы является:</w:delText>
        </w:r>
      </w:del>
    </w:p>
    <w:p w14:paraId="64182859" w14:textId="3BF1B380" w:rsidR="00183E95" w:rsidRPr="00E254CD" w:rsidDel="00822EB7" w:rsidRDefault="00183E95">
      <w:pPr>
        <w:spacing w:after="0" w:line="240" w:lineRule="auto"/>
        <w:ind w:firstLine="709"/>
        <w:jc w:val="both"/>
        <w:rPr>
          <w:del w:id="759" w:author="Наталья Б. Еременко" w:date="2018-04-30T15:12:00Z"/>
          <w:rFonts w:ascii="Times New Roman" w:eastAsia="Times New Roman" w:hAnsi="Times New Roman"/>
          <w:sz w:val="24"/>
          <w:szCs w:val="24"/>
          <w:lang w:eastAsia="ru-RU"/>
        </w:rPr>
      </w:pPr>
      <w:del w:id="760" w:author="Наталья Б. Еременко" w:date="2018-04-30T15:12:00Z">
        <w:r w:rsidRPr="00E254CD" w:rsidDel="00822EB7">
          <w:rPr>
            <w:rFonts w:ascii="Times New Roman" w:eastAsia="Times New Roman" w:hAnsi="Times New Roman"/>
            <w:sz w:val="28"/>
            <w:szCs w:val="28"/>
            <w:lang w:eastAsia="ru-RU"/>
          </w:rPr>
          <w:delText>нарушение срока регистрации запроса заявителя о предоставлении муниципальной услуги;</w:delText>
        </w:r>
      </w:del>
    </w:p>
    <w:p w14:paraId="0DD0C164" w14:textId="71C99582" w:rsidR="00183E95" w:rsidRPr="00E254CD" w:rsidDel="00822EB7" w:rsidRDefault="00183E95">
      <w:pPr>
        <w:spacing w:after="0" w:line="240" w:lineRule="auto"/>
        <w:ind w:firstLine="709"/>
        <w:jc w:val="both"/>
        <w:rPr>
          <w:del w:id="761" w:author="Наталья Б. Еременко" w:date="2018-04-30T15:12:00Z"/>
          <w:rFonts w:ascii="Times New Roman" w:eastAsia="Times New Roman" w:hAnsi="Times New Roman"/>
          <w:sz w:val="24"/>
          <w:szCs w:val="24"/>
          <w:lang w:eastAsia="ru-RU"/>
        </w:rPr>
      </w:pPr>
      <w:del w:id="762" w:author="Наталья Б. Еременко" w:date="2018-04-30T15:12:00Z">
        <w:r w:rsidRPr="00E254CD" w:rsidDel="00822EB7">
          <w:rPr>
            <w:rFonts w:ascii="Times New Roman" w:eastAsia="Times New Roman" w:hAnsi="Times New Roman"/>
            <w:sz w:val="28"/>
            <w:szCs w:val="28"/>
            <w:lang w:eastAsia="ru-RU"/>
          </w:rPr>
          <w:delText>нарушение срока предоставления муниципальной услуги;</w:delText>
        </w:r>
      </w:del>
    </w:p>
    <w:p w14:paraId="1C97D1C0" w14:textId="1B8A4FB2" w:rsidR="00183E95" w:rsidRPr="00E254CD" w:rsidDel="00822EB7" w:rsidRDefault="00183E95">
      <w:pPr>
        <w:spacing w:after="0" w:line="240" w:lineRule="auto"/>
        <w:ind w:firstLine="709"/>
        <w:jc w:val="both"/>
        <w:rPr>
          <w:del w:id="763" w:author="Наталья Б. Еременко" w:date="2018-04-30T15:12:00Z"/>
          <w:rFonts w:ascii="Times New Roman" w:eastAsia="Times New Roman" w:hAnsi="Times New Roman"/>
          <w:sz w:val="24"/>
          <w:szCs w:val="24"/>
          <w:lang w:eastAsia="ru-RU"/>
        </w:rPr>
      </w:pPr>
      <w:del w:id="764" w:author="Наталья Б. Еременко" w:date="2018-04-30T15:12:00Z">
        <w:r w:rsidRPr="00E254CD" w:rsidDel="00822EB7">
          <w:rPr>
            <w:rFonts w:ascii="Times New Roman" w:eastAsia="Times New Roman" w:hAnsi="Times New Roman"/>
            <w:sz w:val="28"/>
            <w:szCs w:val="28"/>
            <w:lang w:eastAsia="ru-RU"/>
          </w:rPr>
          <w:delText>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и Администрации, для предоставления муниципальной услуги;</w:delText>
        </w:r>
      </w:del>
    </w:p>
    <w:p w14:paraId="075683FA" w14:textId="0FCA91FB" w:rsidR="00183E95" w:rsidRPr="00E254CD" w:rsidDel="00822EB7" w:rsidRDefault="00183E95">
      <w:pPr>
        <w:spacing w:after="0" w:line="240" w:lineRule="auto"/>
        <w:ind w:firstLine="709"/>
        <w:jc w:val="both"/>
        <w:rPr>
          <w:del w:id="765" w:author="Наталья Б. Еременко" w:date="2018-04-30T15:12:00Z"/>
          <w:rFonts w:ascii="Times New Roman" w:eastAsia="Times New Roman" w:hAnsi="Times New Roman"/>
          <w:sz w:val="24"/>
          <w:szCs w:val="24"/>
          <w:lang w:eastAsia="ru-RU"/>
        </w:rPr>
      </w:pPr>
      <w:del w:id="766" w:author="Наталья Б. Еременко" w:date="2018-04-30T15:12:00Z">
        <w:r w:rsidRPr="00E254CD" w:rsidDel="00822EB7">
          <w:rPr>
            <w:rFonts w:ascii="Times New Roman" w:eastAsia="Times New Roman" w:hAnsi="Times New Roman"/>
            <w:sz w:val="28"/>
            <w:szCs w:val="28"/>
            <w:lang w:eastAsia="ru-RU"/>
          </w:rPr>
          <w:delText>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и Администрации, для предоставления муниципальной услуги, у заявителя;</w:delText>
        </w:r>
      </w:del>
    </w:p>
    <w:p w14:paraId="1D11BD67" w14:textId="05E7C012" w:rsidR="00183E95" w:rsidRPr="00E254CD" w:rsidDel="00822EB7" w:rsidRDefault="00183E95">
      <w:pPr>
        <w:spacing w:after="0" w:line="240" w:lineRule="auto"/>
        <w:ind w:firstLine="709"/>
        <w:jc w:val="both"/>
        <w:rPr>
          <w:del w:id="767" w:author="Наталья Б. Еременко" w:date="2018-04-30T15:12:00Z"/>
          <w:rFonts w:ascii="Times New Roman" w:eastAsia="Times New Roman" w:hAnsi="Times New Roman"/>
          <w:sz w:val="24"/>
          <w:szCs w:val="24"/>
          <w:lang w:eastAsia="ru-RU"/>
        </w:rPr>
      </w:pPr>
      <w:del w:id="768" w:author="Наталья Б. Еременко" w:date="2018-04-30T15:12:00Z">
        <w:r w:rsidRPr="00E254CD" w:rsidDel="00822EB7">
          <w:rPr>
            <w:rFonts w:ascii="Times New Roman" w:eastAsia="Times New Roman" w:hAnsi="Times New Roman"/>
            <w:sz w:val="28"/>
            <w:szCs w:val="28"/>
            <w:lang w:eastAsia="ru-RU"/>
          </w:rPr>
          <w:delTex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и Администрации;</w:delText>
        </w:r>
      </w:del>
    </w:p>
    <w:p w14:paraId="4C9BD901" w14:textId="1941CE56" w:rsidR="00183E95" w:rsidRPr="00E254CD" w:rsidDel="00822EB7" w:rsidRDefault="00183E95">
      <w:pPr>
        <w:spacing w:after="0" w:line="240" w:lineRule="auto"/>
        <w:ind w:firstLine="709"/>
        <w:jc w:val="both"/>
        <w:rPr>
          <w:del w:id="769" w:author="Наталья Б. Еременко" w:date="2018-04-30T15:12:00Z"/>
          <w:rFonts w:ascii="Times New Roman" w:eastAsia="Times New Roman" w:hAnsi="Times New Roman"/>
          <w:sz w:val="24"/>
          <w:szCs w:val="24"/>
          <w:lang w:eastAsia="ru-RU"/>
        </w:rPr>
      </w:pPr>
      <w:del w:id="770" w:author="Наталья Б. Еременко" w:date="2018-04-30T15:12:00Z">
        <w:r w:rsidRPr="00E254CD" w:rsidDel="00822EB7">
          <w:rPr>
            <w:rFonts w:ascii="Times New Roman" w:eastAsia="Times New Roman" w:hAnsi="Times New Roman"/>
            <w:sz w:val="28"/>
            <w:szCs w:val="28"/>
            <w:lang w:eastAsia="ru-RU"/>
          </w:rPr>
          <w:delTex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и Администрации;</w:delText>
        </w:r>
      </w:del>
    </w:p>
    <w:p w14:paraId="11E0EB3C" w14:textId="1BC921DF" w:rsidR="00183E95" w:rsidRPr="00E254CD" w:rsidDel="00822EB7" w:rsidRDefault="00183E95">
      <w:pPr>
        <w:spacing w:after="0" w:line="240" w:lineRule="auto"/>
        <w:ind w:firstLine="709"/>
        <w:jc w:val="both"/>
        <w:rPr>
          <w:del w:id="771" w:author="Наталья Б. Еременко" w:date="2018-04-30T15:12:00Z"/>
          <w:rFonts w:ascii="Times New Roman" w:eastAsia="Times New Roman" w:hAnsi="Times New Roman"/>
          <w:sz w:val="24"/>
          <w:szCs w:val="24"/>
          <w:lang w:eastAsia="ru-RU"/>
        </w:rPr>
      </w:pPr>
      <w:del w:id="772" w:author="Наталья Б. Еременко" w:date="2018-04-30T15:12:00Z">
        <w:r w:rsidRPr="00E254CD" w:rsidDel="00822EB7">
          <w:rPr>
            <w:rFonts w:ascii="Times New Roman" w:eastAsia="Times New Roman" w:hAnsi="Times New Roman"/>
            <w:sz w:val="28"/>
            <w:szCs w:val="28"/>
            <w:lang w:eastAsia="ru-RU"/>
          </w:rPr>
          <w:delText>отказ Администрации, должностного лица или работника Администрации,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delText>
        </w:r>
      </w:del>
    </w:p>
    <w:p w14:paraId="7CAD178A" w14:textId="41ABA08D" w:rsidR="00183E95" w:rsidRPr="00E254CD" w:rsidDel="00822EB7" w:rsidRDefault="00183E95">
      <w:pPr>
        <w:spacing w:after="0" w:line="240" w:lineRule="auto"/>
        <w:ind w:firstLine="709"/>
        <w:jc w:val="both"/>
        <w:rPr>
          <w:del w:id="773" w:author="Наталья Б. Еременко" w:date="2018-04-30T15:12:00Z"/>
          <w:rFonts w:ascii="Times New Roman" w:eastAsia="Times New Roman" w:hAnsi="Times New Roman"/>
          <w:sz w:val="24"/>
          <w:szCs w:val="24"/>
          <w:lang w:eastAsia="ru-RU"/>
        </w:rPr>
      </w:pPr>
      <w:del w:id="774" w:author="Наталья Б. Еременко" w:date="2018-04-30T15:12:00Z">
        <w:r w:rsidRPr="00E254CD" w:rsidDel="00822EB7">
          <w:rPr>
            <w:rFonts w:ascii="Times New Roman" w:eastAsia="Times New Roman" w:hAnsi="Times New Roman"/>
            <w:sz w:val="28"/>
            <w:szCs w:val="28"/>
            <w:lang w:eastAsia="ru-RU"/>
          </w:rPr>
          <w:delText>5.3.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Администрацию.</w:delText>
        </w:r>
      </w:del>
    </w:p>
    <w:p w14:paraId="176CF28F" w14:textId="2C448B1D" w:rsidR="00183E95" w:rsidRPr="00E254CD" w:rsidDel="00822EB7" w:rsidRDefault="00183E95">
      <w:pPr>
        <w:spacing w:after="0" w:line="240" w:lineRule="auto"/>
        <w:ind w:firstLine="709"/>
        <w:jc w:val="both"/>
        <w:rPr>
          <w:del w:id="775" w:author="Наталья Б. Еременко" w:date="2018-04-30T15:12:00Z"/>
          <w:rFonts w:ascii="Times New Roman" w:eastAsia="Times New Roman" w:hAnsi="Times New Roman"/>
          <w:sz w:val="24"/>
          <w:szCs w:val="24"/>
          <w:lang w:eastAsia="ru-RU"/>
        </w:rPr>
      </w:pPr>
      <w:del w:id="776" w:author="Наталья Б. Еременко" w:date="2018-04-30T15:12:00Z">
        <w:r w:rsidRPr="00E254CD" w:rsidDel="00822EB7">
          <w:rPr>
            <w:rFonts w:ascii="Times New Roman" w:eastAsia="Times New Roman" w:hAnsi="Times New Roman"/>
            <w:sz w:val="28"/>
            <w:szCs w:val="28"/>
            <w:lang w:eastAsia="ru-RU"/>
          </w:rPr>
          <w:delTex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Единого портала, а также может быть принята при личном приеме заявителя.</w:delText>
        </w:r>
      </w:del>
    </w:p>
    <w:p w14:paraId="49A2214E" w14:textId="023F4513" w:rsidR="00183E95" w:rsidRPr="00E254CD" w:rsidDel="00822EB7" w:rsidRDefault="00183E95">
      <w:pPr>
        <w:spacing w:after="0" w:line="240" w:lineRule="auto"/>
        <w:ind w:firstLine="709"/>
        <w:jc w:val="both"/>
        <w:rPr>
          <w:del w:id="777" w:author="Наталья Б. Еременко" w:date="2018-04-30T15:12:00Z"/>
          <w:rFonts w:ascii="Times New Roman" w:eastAsia="Times New Roman" w:hAnsi="Times New Roman"/>
          <w:sz w:val="24"/>
          <w:szCs w:val="24"/>
          <w:lang w:eastAsia="ru-RU"/>
        </w:rPr>
      </w:pPr>
      <w:del w:id="778" w:author="Наталья Б. Еременко" w:date="2018-04-30T15:12:00Z">
        <w:r w:rsidRPr="00E254CD" w:rsidDel="00822EB7">
          <w:rPr>
            <w:rFonts w:ascii="Times New Roman" w:eastAsia="Times New Roman" w:hAnsi="Times New Roman"/>
            <w:sz w:val="28"/>
            <w:szCs w:val="28"/>
            <w:lang w:eastAsia="ru-RU"/>
          </w:rPr>
          <w:delText>Прием жалоб в письменной форме осуществляется в месте предоставления услуги (в месте, где заявитель подавал запрос на получение услуги, нарушение порядка которой обжалуется, либо в месте, где заявителем получен результат указанной услуги).</w:delText>
        </w:r>
      </w:del>
    </w:p>
    <w:p w14:paraId="6BE48081" w14:textId="33C29CEE" w:rsidR="00183E95" w:rsidRPr="00E254CD" w:rsidDel="00822EB7" w:rsidRDefault="00183E95">
      <w:pPr>
        <w:spacing w:after="0" w:line="240" w:lineRule="auto"/>
        <w:ind w:firstLine="709"/>
        <w:jc w:val="both"/>
        <w:rPr>
          <w:del w:id="779" w:author="Наталья Б. Еременко" w:date="2018-04-30T15:12:00Z"/>
          <w:rFonts w:ascii="Times New Roman" w:eastAsia="Times New Roman" w:hAnsi="Times New Roman"/>
          <w:sz w:val="24"/>
          <w:szCs w:val="24"/>
          <w:lang w:eastAsia="ru-RU"/>
        </w:rPr>
      </w:pPr>
      <w:del w:id="780" w:author="Наталья Б. Еременко" w:date="2018-04-30T15:12:00Z">
        <w:r w:rsidRPr="00E254CD" w:rsidDel="00822EB7">
          <w:rPr>
            <w:rFonts w:ascii="Times New Roman" w:eastAsia="Times New Roman" w:hAnsi="Times New Roman"/>
            <w:sz w:val="28"/>
            <w:szCs w:val="28"/>
            <w:lang w:eastAsia="ru-RU"/>
          </w:rPr>
          <w:delText>Жалоба в письменной форме может быть также подана (направлена):</w:delText>
        </w:r>
      </w:del>
    </w:p>
    <w:p w14:paraId="3822C688" w14:textId="141A2F01" w:rsidR="00183E95" w:rsidRPr="00E254CD" w:rsidDel="00822EB7" w:rsidRDefault="00183E95">
      <w:pPr>
        <w:spacing w:after="0" w:line="240" w:lineRule="auto"/>
        <w:ind w:firstLine="709"/>
        <w:jc w:val="both"/>
        <w:rPr>
          <w:del w:id="781" w:author="Наталья Б. Еременко" w:date="2018-04-30T15:12:00Z"/>
          <w:rFonts w:ascii="Times New Roman" w:eastAsia="Times New Roman" w:hAnsi="Times New Roman"/>
          <w:sz w:val="24"/>
          <w:szCs w:val="24"/>
          <w:lang w:eastAsia="ru-RU"/>
        </w:rPr>
      </w:pPr>
      <w:del w:id="782" w:author="Наталья Б. Еременко" w:date="2018-04-30T15:12:00Z">
        <w:r w:rsidRPr="00E254CD" w:rsidDel="00822EB7">
          <w:rPr>
            <w:rFonts w:ascii="Times New Roman" w:eastAsia="Times New Roman" w:hAnsi="Times New Roman"/>
            <w:sz w:val="28"/>
            <w:szCs w:val="28"/>
            <w:lang w:eastAsia="ru-RU"/>
          </w:rPr>
          <w:delText>в Администрацию</w:delText>
        </w:r>
        <w:r w:rsidDel="00822EB7">
          <w:rPr>
            <w:rFonts w:ascii="Times New Roman" w:eastAsia="Times New Roman" w:hAnsi="Times New Roman"/>
            <w:sz w:val="28"/>
            <w:szCs w:val="28"/>
            <w:lang w:eastAsia="ru-RU"/>
          </w:rPr>
          <w:delText xml:space="preserve"> лично</w:delText>
        </w:r>
        <w:r w:rsidRPr="00E254CD" w:rsidDel="00822EB7">
          <w:rPr>
            <w:rFonts w:ascii="Times New Roman" w:eastAsia="Times New Roman" w:hAnsi="Times New Roman"/>
            <w:sz w:val="28"/>
            <w:szCs w:val="28"/>
            <w:lang w:eastAsia="ru-RU"/>
          </w:rPr>
          <w:delText>;</w:delText>
        </w:r>
      </w:del>
    </w:p>
    <w:p w14:paraId="29271803" w14:textId="1096461B" w:rsidR="00183E95" w:rsidRPr="00E254CD" w:rsidDel="00822EB7" w:rsidRDefault="00183E95">
      <w:pPr>
        <w:spacing w:after="0" w:line="240" w:lineRule="auto"/>
        <w:ind w:firstLine="709"/>
        <w:jc w:val="both"/>
        <w:rPr>
          <w:del w:id="783" w:author="Наталья Б. Еременко" w:date="2018-04-30T15:12:00Z"/>
          <w:rFonts w:ascii="Times New Roman" w:eastAsia="Times New Roman" w:hAnsi="Times New Roman"/>
          <w:sz w:val="24"/>
          <w:szCs w:val="24"/>
          <w:lang w:eastAsia="ru-RU"/>
        </w:rPr>
      </w:pPr>
      <w:del w:id="784" w:author="Наталья Б. Еременко" w:date="2018-04-30T15:12:00Z">
        <w:r w:rsidRPr="00E254CD" w:rsidDel="00822EB7">
          <w:rPr>
            <w:rFonts w:ascii="Times New Roman" w:eastAsia="Times New Roman" w:hAnsi="Times New Roman"/>
            <w:sz w:val="28"/>
            <w:szCs w:val="28"/>
            <w:lang w:eastAsia="ru-RU"/>
          </w:rPr>
          <w:delText>по почте - на адрес Администрации, по средствам факсимильной связи - по телефону 8(86156)34209</w:delText>
        </w:r>
        <w:r w:rsidDel="00822EB7">
          <w:rPr>
            <w:rFonts w:ascii="Times New Roman" w:eastAsia="Times New Roman" w:hAnsi="Times New Roman"/>
            <w:sz w:val="28"/>
            <w:szCs w:val="28"/>
            <w:lang w:eastAsia="ru-RU"/>
          </w:rPr>
          <w:delText>.</w:delText>
        </w:r>
      </w:del>
    </w:p>
    <w:p w14:paraId="5BD1054D" w14:textId="3C4D116C" w:rsidR="00183E95" w:rsidRPr="00E254CD" w:rsidDel="00822EB7" w:rsidRDefault="00183E95">
      <w:pPr>
        <w:spacing w:after="0" w:line="240" w:lineRule="auto"/>
        <w:ind w:firstLine="709"/>
        <w:jc w:val="both"/>
        <w:rPr>
          <w:del w:id="785" w:author="Наталья Б. Еременко" w:date="2018-04-30T15:12:00Z"/>
          <w:rFonts w:ascii="Times New Roman" w:eastAsia="Times New Roman" w:hAnsi="Times New Roman"/>
          <w:sz w:val="24"/>
          <w:szCs w:val="24"/>
          <w:lang w:eastAsia="ru-RU"/>
        </w:rPr>
      </w:pPr>
      <w:del w:id="786" w:author="Наталья Б. Еременко" w:date="2018-04-30T15:12:00Z">
        <w:r w:rsidRPr="00E254CD" w:rsidDel="00822EB7">
          <w:rPr>
            <w:rFonts w:ascii="Times New Roman" w:eastAsia="Times New Roman" w:hAnsi="Times New Roman"/>
            <w:sz w:val="28"/>
            <w:szCs w:val="28"/>
            <w:lang w:eastAsia="ru-RU"/>
          </w:rPr>
          <w:delText xml:space="preserve">При личном приеме жалоба может быть подана в отдел по </w:delText>
        </w:r>
        <w:r w:rsidRPr="006457D3" w:rsidDel="00822EB7">
          <w:rPr>
            <w:rFonts w:ascii="Times New Roman" w:eastAsia="Times New Roman" w:hAnsi="Times New Roman"/>
            <w:sz w:val="28"/>
            <w:szCs w:val="28"/>
            <w:shd w:val="clear" w:color="auto" w:fill="FFFFFF"/>
            <w:lang w:eastAsia="ru-RU"/>
          </w:rPr>
          <w:delText>работе с обращениями</w:delText>
        </w:r>
        <w:r w:rsidDel="00822EB7">
          <w:rPr>
            <w:rFonts w:ascii="Times New Roman" w:eastAsia="Times New Roman" w:hAnsi="Times New Roman"/>
            <w:sz w:val="28"/>
            <w:szCs w:val="28"/>
            <w:shd w:val="clear" w:color="auto" w:fill="FFFFFF"/>
            <w:lang w:eastAsia="ru-RU"/>
          </w:rPr>
          <w:delText xml:space="preserve"> граждан</w:delText>
        </w:r>
        <w:r w:rsidRPr="00E254CD" w:rsidDel="00822EB7">
          <w:rPr>
            <w:rFonts w:ascii="Times New Roman" w:eastAsia="Times New Roman" w:hAnsi="Times New Roman"/>
            <w:sz w:val="28"/>
            <w:szCs w:val="28"/>
            <w:lang w:eastAsia="ru-RU"/>
          </w:rPr>
          <w:delText>. Время приема жалоб должно совпадать со временем предоставления услуг.</w:delText>
        </w:r>
      </w:del>
    </w:p>
    <w:p w14:paraId="7CC54F7C" w14:textId="47197527" w:rsidR="00183E95" w:rsidRPr="00E254CD" w:rsidDel="00822EB7" w:rsidRDefault="00183E95">
      <w:pPr>
        <w:spacing w:after="0" w:line="240" w:lineRule="auto"/>
        <w:ind w:firstLine="709"/>
        <w:jc w:val="both"/>
        <w:rPr>
          <w:del w:id="787" w:author="Наталья Б. Еременко" w:date="2018-04-30T15:12:00Z"/>
          <w:rFonts w:ascii="Times New Roman" w:eastAsia="Times New Roman" w:hAnsi="Times New Roman"/>
          <w:sz w:val="24"/>
          <w:szCs w:val="24"/>
          <w:lang w:eastAsia="ru-RU"/>
        </w:rPr>
      </w:pPr>
      <w:del w:id="788" w:author="Наталья Б. Еременко" w:date="2018-04-30T15:12:00Z">
        <w:r w:rsidRPr="00E254CD" w:rsidDel="00822EB7">
          <w:rPr>
            <w:rFonts w:ascii="Times New Roman" w:eastAsia="Times New Roman" w:hAnsi="Times New Roman"/>
            <w:sz w:val="28"/>
            <w:szCs w:val="28"/>
            <w:lang w:eastAsia="ru-RU"/>
          </w:rPr>
          <w:delText>В электронном виде жалоба может быть подана заявителем посредством:</w:delText>
        </w:r>
      </w:del>
    </w:p>
    <w:p w14:paraId="38873332" w14:textId="21A179E4" w:rsidR="00183E95" w:rsidRPr="00E254CD" w:rsidDel="00822EB7" w:rsidRDefault="00183E95">
      <w:pPr>
        <w:spacing w:after="0" w:line="240" w:lineRule="auto"/>
        <w:ind w:firstLine="709"/>
        <w:jc w:val="both"/>
        <w:rPr>
          <w:del w:id="789" w:author="Наталья Б. Еременко" w:date="2018-04-30T15:12:00Z"/>
          <w:rFonts w:ascii="Times New Roman" w:eastAsia="Times New Roman" w:hAnsi="Times New Roman"/>
          <w:sz w:val="24"/>
          <w:szCs w:val="24"/>
          <w:lang w:eastAsia="ru-RU"/>
        </w:rPr>
      </w:pPr>
      <w:del w:id="790" w:author="Наталья Б. Еременко" w:date="2018-04-30T15:12:00Z">
        <w:r w:rsidRPr="00E254CD" w:rsidDel="00822EB7">
          <w:rPr>
            <w:rFonts w:ascii="Times New Roman" w:eastAsia="Times New Roman" w:hAnsi="Times New Roman"/>
            <w:sz w:val="28"/>
            <w:szCs w:val="28"/>
            <w:lang w:eastAsia="ru-RU"/>
          </w:rPr>
          <w:delText>официального сайта Администрации в информационно-телекоммуникационной сети «Интернет»;</w:delText>
        </w:r>
      </w:del>
    </w:p>
    <w:p w14:paraId="35C3D56A" w14:textId="57A5ACAF" w:rsidR="00183E95" w:rsidRPr="00E254CD" w:rsidDel="00822EB7" w:rsidRDefault="00183E95">
      <w:pPr>
        <w:spacing w:after="0" w:line="240" w:lineRule="auto"/>
        <w:ind w:firstLine="709"/>
        <w:jc w:val="both"/>
        <w:rPr>
          <w:del w:id="791" w:author="Наталья Б. Еременко" w:date="2018-04-30T15:12:00Z"/>
          <w:rFonts w:ascii="Times New Roman" w:eastAsia="Times New Roman" w:hAnsi="Times New Roman"/>
          <w:sz w:val="24"/>
          <w:szCs w:val="24"/>
          <w:lang w:eastAsia="ru-RU"/>
        </w:rPr>
      </w:pPr>
      <w:del w:id="792" w:author="Наталья Б. Еременко" w:date="2018-04-30T15:12:00Z">
        <w:r w:rsidRPr="00E254CD" w:rsidDel="00822EB7">
          <w:rPr>
            <w:rFonts w:ascii="Times New Roman" w:eastAsia="Times New Roman" w:hAnsi="Times New Roman"/>
            <w:sz w:val="28"/>
            <w:szCs w:val="28"/>
            <w:lang w:eastAsia="ru-RU"/>
          </w:rPr>
          <w:delText>официального адреса электронной почты Администрации;</w:delText>
        </w:r>
      </w:del>
    </w:p>
    <w:p w14:paraId="34DF0B97" w14:textId="3CD9E888" w:rsidR="00183E95" w:rsidRPr="00E254CD" w:rsidDel="00822EB7" w:rsidRDefault="00183E95">
      <w:pPr>
        <w:spacing w:after="0" w:line="240" w:lineRule="auto"/>
        <w:ind w:firstLine="709"/>
        <w:jc w:val="both"/>
        <w:rPr>
          <w:del w:id="793" w:author="Наталья Б. Еременко" w:date="2018-04-30T15:12:00Z"/>
          <w:rFonts w:ascii="Times New Roman" w:eastAsia="Times New Roman" w:hAnsi="Times New Roman"/>
          <w:sz w:val="24"/>
          <w:szCs w:val="24"/>
          <w:lang w:eastAsia="ru-RU"/>
        </w:rPr>
      </w:pPr>
      <w:del w:id="794" w:author="Наталья Б. Еременко" w:date="2018-04-30T15:12:00Z">
        <w:r w:rsidRPr="00E254CD" w:rsidDel="00822EB7">
          <w:rPr>
            <w:rFonts w:ascii="Times New Roman" w:eastAsia="Times New Roman" w:hAnsi="Times New Roman"/>
            <w:sz w:val="28"/>
            <w:szCs w:val="28"/>
            <w:lang w:eastAsia="ru-RU"/>
          </w:rPr>
          <w:delText>интернет-портала досудебного обжалования: https://do.gosuslugi.ru.</w:delText>
        </w:r>
      </w:del>
    </w:p>
    <w:p w14:paraId="6BCC6FA7" w14:textId="5C7082F6" w:rsidR="00183E95" w:rsidRPr="00E254CD" w:rsidDel="00822EB7" w:rsidRDefault="00183E95">
      <w:pPr>
        <w:spacing w:after="0" w:line="240" w:lineRule="auto"/>
        <w:ind w:firstLine="709"/>
        <w:jc w:val="both"/>
        <w:rPr>
          <w:del w:id="795" w:author="Наталья Б. Еременко" w:date="2018-04-30T15:12:00Z"/>
          <w:rFonts w:ascii="Times New Roman" w:eastAsia="Times New Roman" w:hAnsi="Times New Roman"/>
          <w:sz w:val="24"/>
          <w:szCs w:val="24"/>
          <w:lang w:eastAsia="ru-RU"/>
        </w:rPr>
      </w:pPr>
      <w:del w:id="796" w:author="Наталья Б. Еременко" w:date="2018-04-30T15:12:00Z">
        <w:r w:rsidRPr="00E254CD" w:rsidDel="00822EB7">
          <w:rPr>
            <w:rFonts w:ascii="Times New Roman" w:eastAsia="Times New Roman" w:hAnsi="Times New Roman"/>
            <w:sz w:val="28"/>
            <w:szCs w:val="28"/>
            <w:lang w:eastAsia="ru-RU"/>
          </w:rPr>
          <w:delText>При подаче жалобы в электронном виде жалоба и документ, подтверждающий полномочия представителя заявителя,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delText>
        </w:r>
      </w:del>
    </w:p>
    <w:p w14:paraId="1CE444AB" w14:textId="03F99DC0" w:rsidR="00183E95" w:rsidRPr="00E254CD" w:rsidDel="00822EB7" w:rsidRDefault="00183E95">
      <w:pPr>
        <w:spacing w:after="0" w:line="240" w:lineRule="auto"/>
        <w:ind w:firstLine="709"/>
        <w:jc w:val="both"/>
        <w:rPr>
          <w:del w:id="797" w:author="Наталья Б. Еременко" w:date="2018-04-30T15:12:00Z"/>
          <w:rFonts w:ascii="Times New Roman" w:eastAsia="Times New Roman" w:hAnsi="Times New Roman"/>
          <w:sz w:val="24"/>
          <w:szCs w:val="24"/>
          <w:lang w:eastAsia="ru-RU"/>
        </w:rPr>
      </w:pPr>
      <w:del w:id="798" w:author="Наталья Б. Еременко" w:date="2018-04-30T15:12:00Z">
        <w:r w:rsidRPr="00E254CD" w:rsidDel="00822EB7">
          <w:rPr>
            <w:rFonts w:ascii="Times New Roman" w:eastAsia="Times New Roman" w:hAnsi="Times New Roman"/>
            <w:sz w:val="28"/>
            <w:szCs w:val="28"/>
            <w:lang w:eastAsia="ru-RU"/>
          </w:rPr>
          <w:delText>Жалоба должна содержать:</w:delText>
        </w:r>
      </w:del>
    </w:p>
    <w:p w14:paraId="7C2B1648" w14:textId="6927F923" w:rsidR="00183E95" w:rsidRPr="00E254CD" w:rsidDel="00822EB7" w:rsidRDefault="00183E95">
      <w:pPr>
        <w:spacing w:after="0" w:line="240" w:lineRule="auto"/>
        <w:ind w:firstLine="709"/>
        <w:jc w:val="both"/>
        <w:rPr>
          <w:del w:id="799" w:author="Наталья Б. Еременко" w:date="2018-04-30T15:12:00Z"/>
          <w:rFonts w:ascii="Times New Roman" w:eastAsia="Times New Roman" w:hAnsi="Times New Roman"/>
          <w:sz w:val="24"/>
          <w:szCs w:val="24"/>
          <w:lang w:eastAsia="ru-RU"/>
        </w:rPr>
      </w:pPr>
      <w:del w:id="800" w:author="Наталья Б. Еременко" w:date="2018-04-30T15:12:00Z">
        <w:r w:rsidRPr="00E254CD" w:rsidDel="00822EB7">
          <w:rPr>
            <w:rFonts w:ascii="Times New Roman" w:eastAsia="Times New Roman" w:hAnsi="Times New Roman"/>
            <w:sz w:val="28"/>
            <w:szCs w:val="28"/>
            <w:lang w:eastAsia="ru-RU"/>
          </w:rPr>
          <w:delTex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delText>
        </w:r>
      </w:del>
    </w:p>
    <w:p w14:paraId="1C02B0E9" w14:textId="0A4167EC" w:rsidR="00183E95" w:rsidRPr="00E254CD" w:rsidDel="00822EB7" w:rsidRDefault="00183E95">
      <w:pPr>
        <w:spacing w:after="0" w:line="240" w:lineRule="auto"/>
        <w:ind w:firstLine="709"/>
        <w:jc w:val="both"/>
        <w:rPr>
          <w:del w:id="801" w:author="Наталья Б. Еременко" w:date="2018-04-30T15:12:00Z"/>
          <w:rFonts w:ascii="Times New Roman" w:eastAsia="Times New Roman" w:hAnsi="Times New Roman"/>
          <w:sz w:val="24"/>
          <w:szCs w:val="24"/>
          <w:lang w:eastAsia="ru-RU"/>
        </w:rPr>
      </w:pPr>
      <w:del w:id="802" w:author="Наталья Б. Еременко" w:date="2018-04-30T15:12:00Z">
        <w:r w:rsidRPr="00E254CD" w:rsidDel="00822EB7">
          <w:rPr>
            <w:rFonts w:ascii="Times New Roman" w:eastAsia="Times New Roman" w:hAnsi="Times New Roman"/>
            <w:sz w:val="28"/>
            <w:szCs w:val="28"/>
            <w:lang w:eastAsia="ru-RU"/>
          </w:rPr>
          <w:delText>фамилию, имя, отчество (последнее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delText>
        </w:r>
      </w:del>
    </w:p>
    <w:p w14:paraId="2E498BB9" w14:textId="5B026EF5" w:rsidR="00183E95" w:rsidRPr="00E254CD" w:rsidDel="00822EB7" w:rsidRDefault="00183E95">
      <w:pPr>
        <w:spacing w:after="0" w:line="240" w:lineRule="auto"/>
        <w:ind w:firstLine="709"/>
        <w:jc w:val="both"/>
        <w:rPr>
          <w:del w:id="803" w:author="Наталья Б. Еременко" w:date="2018-04-30T15:12:00Z"/>
          <w:rFonts w:ascii="Times New Roman" w:eastAsia="Times New Roman" w:hAnsi="Times New Roman"/>
          <w:sz w:val="24"/>
          <w:szCs w:val="24"/>
          <w:lang w:eastAsia="ru-RU"/>
        </w:rPr>
      </w:pPr>
      <w:del w:id="804" w:author="Наталья Б. Еременко" w:date="2018-04-30T15:12:00Z">
        <w:r w:rsidRPr="00E254CD" w:rsidDel="00822EB7">
          <w:rPr>
            <w:rFonts w:ascii="Times New Roman" w:eastAsia="Times New Roman" w:hAnsi="Times New Roman"/>
            <w:sz w:val="28"/>
            <w:szCs w:val="28"/>
            <w:lang w:eastAsia="ru-RU"/>
          </w:rPr>
          <w:delTex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delText>
        </w:r>
      </w:del>
    </w:p>
    <w:p w14:paraId="56821112" w14:textId="308103DD" w:rsidR="00183E95" w:rsidRPr="00E254CD" w:rsidDel="00822EB7" w:rsidRDefault="00183E95">
      <w:pPr>
        <w:spacing w:after="0" w:line="240" w:lineRule="auto"/>
        <w:ind w:firstLine="709"/>
        <w:jc w:val="both"/>
        <w:rPr>
          <w:del w:id="805" w:author="Наталья Б. Еременко" w:date="2018-04-30T15:12:00Z"/>
          <w:rFonts w:ascii="Times New Roman" w:eastAsia="Times New Roman" w:hAnsi="Times New Roman"/>
          <w:sz w:val="24"/>
          <w:szCs w:val="24"/>
          <w:lang w:eastAsia="ru-RU"/>
        </w:rPr>
      </w:pPr>
      <w:del w:id="806" w:author="Наталья Б. Еременко" w:date="2018-04-30T15:12:00Z">
        <w:r w:rsidRPr="00E254CD" w:rsidDel="00822EB7">
          <w:rPr>
            <w:rFonts w:ascii="Times New Roman" w:eastAsia="Times New Roman" w:hAnsi="Times New Roman"/>
            <w:sz w:val="28"/>
            <w:szCs w:val="28"/>
            <w:lang w:eastAsia="ru-RU"/>
          </w:rPr>
          <w:delTex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delText>
        </w:r>
      </w:del>
    </w:p>
    <w:p w14:paraId="56D5C9B6" w14:textId="53938252" w:rsidR="00183E95" w:rsidRPr="00E254CD" w:rsidDel="00822EB7" w:rsidRDefault="00183E95">
      <w:pPr>
        <w:spacing w:after="0" w:line="240" w:lineRule="auto"/>
        <w:ind w:firstLine="709"/>
        <w:jc w:val="both"/>
        <w:rPr>
          <w:del w:id="807" w:author="Наталья Б. Еременко" w:date="2018-04-30T15:12:00Z"/>
          <w:rFonts w:ascii="Times New Roman" w:eastAsia="Times New Roman" w:hAnsi="Times New Roman"/>
          <w:sz w:val="24"/>
          <w:szCs w:val="24"/>
          <w:lang w:eastAsia="ru-RU"/>
        </w:rPr>
      </w:pPr>
      <w:del w:id="808" w:author="Наталья Б. Еременко" w:date="2018-04-30T15:12:00Z">
        <w:r w:rsidRPr="00E254CD" w:rsidDel="00822EB7">
          <w:rPr>
            <w:rFonts w:ascii="Times New Roman" w:eastAsia="Times New Roman" w:hAnsi="Times New Roman"/>
            <w:sz w:val="28"/>
            <w:szCs w:val="28"/>
            <w:lang w:eastAsia="ru-RU"/>
          </w:rPr>
          <w:delText>5.4. Жалоба, поступившая в Администрацию,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delText>
        </w:r>
      </w:del>
    </w:p>
    <w:p w14:paraId="62A833B7" w14:textId="3437E4A9" w:rsidR="00183E95" w:rsidRPr="00E254CD" w:rsidDel="00822EB7" w:rsidRDefault="00183E95">
      <w:pPr>
        <w:spacing w:after="0" w:line="240" w:lineRule="auto"/>
        <w:ind w:firstLine="709"/>
        <w:jc w:val="both"/>
        <w:rPr>
          <w:del w:id="809" w:author="Наталья Б. Еременко" w:date="2018-04-30T15:12:00Z"/>
          <w:rFonts w:ascii="Times New Roman" w:eastAsia="Times New Roman" w:hAnsi="Times New Roman"/>
          <w:sz w:val="24"/>
          <w:szCs w:val="24"/>
          <w:lang w:eastAsia="ru-RU"/>
        </w:rPr>
      </w:pPr>
      <w:del w:id="810" w:author="Наталья Б. Еременко" w:date="2018-04-30T15:12:00Z">
        <w:r w:rsidRPr="00E254CD" w:rsidDel="00822EB7">
          <w:rPr>
            <w:rFonts w:ascii="Times New Roman" w:eastAsia="Times New Roman" w:hAnsi="Times New Roman"/>
            <w:sz w:val="28"/>
            <w:szCs w:val="28"/>
            <w:lang w:eastAsia="ru-RU"/>
          </w:rPr>
          <w:delText>5.5. Оснований для приостановления рассмотрения жалобы не предусмотрено.</w:delText>
        </w:r>
      </w:del>
    </w:p>
    <w:p w14:paraId="69D4E332" w14:textId="4A29E858" w:rsidR="00183E95" w:rsidRPr="00E254CD" w:rsidDel="00822EB7" w:rsidRDefault="00183E95">
      <w:pPr>
        <w:spacing w:after="0" w:line="240" w:lineRule="auto"/>
        <w:ind w:firstLine="709"/>
        <w:jc w:val="both"/>
        <w:rPr>
          <w:del w:id="811" w:author="Наталья Б. Еременко" w:date="2018-04-30T15:12:00Z"/>
          <w:rFonts w:ascii="Times New Roman" w:eastAsia="Times New Roman" w:hAnsi="Times New Roman"/>
          <w:sz w:val="24"/>
          <w:szCs w:val="24"/>
          <w:lang w:eastAsia="ru-RU"/>
        </w:rPr>
      </w:pPr>
      <w:del w:id="812" w:author="Наталья Б. Еременко" w:date="2018-04-30T15:12:00Z">
        <w:r w:rsidRPr="00E254CD" w:rsidDel="00822EB7">
          <w:rPr>
            <w:rFonts w:ascii="Times New Roman" w:eastAsia="Times New Roman" w:hAnsi="Times New Roman"/>
            <w:sz w:val="28"/>
            <w:szCs w:val="28"/>
            <w:lang w:eastAsia="ru-RU"/>
          </w:rPr>
          <w:delText>5.6. По результатам рассмотрения жалобы глава муниципального образования Брюховецкий район принимает одно из следующих решений:</w:delText>
        </w:r>
      </w:del>
    </w:p>
    <w:p w14:paraId="271CEEB3" w14:textId="18E17D20" w:rsidR="00183E95" w:rsidRPr="00E254CD" w:rsidDel="00822EB7" w:rsidRDefault="00183E95">
      <w:pPr>
        <w:spacing w:after="0" w:line="240" w:lineRule="auto"/>
        <w:ind w:firstLine="709"/>
        <w:jc w:val="both"/>
        <w:rPr>
          <w:del w:id="813" w:author="Наталья Б. Еременко" w:date="2018-04-30T15:12:00Z"/>
          <w:rFonts w:ascii="Times New Roman" w:eastAsia="Times New Roman" w:hAnsi="Times New Roman"/>
          <w:sz w:val="24"/>
          <w:szCs w:val="24"/>
          <w:lang w:eastAsia="ru-RU"/>
        </w:rPr>
      </w:pPr>
      <w:del w:id="814" w:author="Наталья Б. Еременко" w:date="2018-04-30T15:12:00Z">
        <w:r w:rsidRPr="00E254CD" w:rsidDel="00822EB7">
          <w:rPr>
            <w:rFonts w:ascii="Times New Roman" w:eastAsia="Times New Roman" w:hAnsi="Times New Roman"/>
            <w:sz w:val="28"/>
            <w:szCs w:val="28"/>
            <w:lang w:eastAsia="ru-RU"/>
          </w:rPr>
          <w:delText>удовлетворяет жалобу, в том числе в форме отмены принятого решения, исправления допущенных Администрацией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и муниципального образования Брюховецкий район, а также в иных формах;</w:delText>
        </w:r>
      </w:del>
    </w:p>
    <w:p w14:paraId="1BFE1455" w14:textId="52237661" w:rsidR="00183E95" w:rsidRPr="00E254CD" w:rsidDel="00822EB7" w:rsidRDefault="00183E95">
      <w:pPr>
        <w:spacing w:after="0" w:line="240" w:lineRule="auto"/>
        <w:ind w:firstLine="709"/>
        <w:jc w:val="both"/>
        <w:rPr>
          <w:del w:id="815" w:author="Наталья Б. Еременко" w:date="2018-04-30T15:12:00Z"/>
          <w:rFonts w:ascii="Times New Roman" w:eastAsia="Times New Roman" w:hAnsi="Times New Roman"/>
          <w:sz w:val="24"/>
          <w:szCs w:val="24"/>
          <w:lang w:eastAsia="ru-RU"/>
        </w:rPr>
      </w:pPr>
      <w:del w:id="816" w:author="Наталья Б. Еременко" w:date="2018-04-30T15:12:00Z">
        <w:r w:rsidRPr="00E254CD" w:rsidDel="00822EB7">
          <w:rPr>
            <w:rFonts w:ascii="Times New Roman" w:eastAsia="Times New Roman" w:hAnsi="Times New Roman"/>
            <w:sz w:val="28"/>
            <w:szCs w:val="28"/>
            <w:lang w:eastAsia="ru-RU"/>
          </w:rPr>
          <w:delText>отказывает в удовлетворении жалобы.</w:delText>
        </w:r>
      </w:del>
    </w:p>
    <w:p w14:paraId="7D5EC968" w14:textId="6DFB409A" w:rsidR="00183E95" w:rsidRPr="00E254CD" w:rsidDel="00822EB7" w:rsidRDefault="00183E95">
      <w:pPr>
        <w:spacing w:after="0" w:line="240" w:lineRule="auto"/>
        <w:ind w:firstLine="709"/>
        <w:jc w:val="both"/>
        <w:rPr>
          <w:del w:id="817" w:author="Наталья Б. Еременко" w:date="2018-04-30T15:12:00Z"/>
          <w:rFonts w:ascii="Times New Roman" w:eastAsia="Times New Roman" w:hAnsi="Times New Roman"/>
          <w:sz w:val="24"/>
          <w:szCs w:val="24"/>
          <w:lang w:eastAsia="ru-RU"/>
        </w:rPr>
      </w:pPr>
      <w:del w:id="818" w:author="Наталья Б. Еременко" w:date="2018-04-30T15:12:00Z">
        <w:r w:rsidRPr="00E254CD" w:rsidDel="00822EB7">
          <w:rPr>
            <w:rFonts w:ascii="Times New Roman" w:eastAsia="Times New Roman" w:hAnsi="Times New Roman"/>
            <w:sz w:val="28"/>
            <w:szCs w:val="28"/>
            <w:lang w:eastAsia="ru-RU"/>
          </w:rPr>
          <w:delText>5.</w:delText>
        </w:r>
        <w:r w:rsidDel="00822EB7">
          <w:rPr>
            <w:rFonts w:ascii="Times New Roman" w:eastAsia="Times New Roman" w:hAnsi="Times New Roman"/>
            <w:sz w:val="28"/>
            <w:szCs w:val="28"/>
            <w:lang w:eastAsia="ru-RU"/>
          </w:rPr>
          <w:delText>7</w:delText>
        </w:r>
        <w:r w:rsidRPr="00E254CD" w:rsidDel="00822EB7">
          <w:rPr>
            <w:rFonts w:ascii="Times New Roman" w:eastAsia="Times New Roman" w:hAnsi="Times New Roman"/>
            <w:sz w:val="28"/>
            <w:szCs w:val="28"/>
            <w:lang w:eastAsia="ru-RU"/>
          </w:rPr>
          <w:delText>. Не позднее дня, следующего за днем принятия решения, указанного в настоящем разделе, заявителю в письменной форме и по желанию заявителя в электронной форме направляется мотивированный ответ о результатах рассмотрения жалобы.</w:delText>
        </w:r>
      </w:del>
    </w:p>
    <w:p w14:paraId="38619464" w14:textId="0322B070" w:rsidR="00183E95" w:rsidRPr="00E254CD" w:rsidDel="00822EB7" w:rsidRDefault="00183E95">
      <w:pPr>
        <w:spacing w:after="0" w:line="240" w:lineRule="auto"/>
        <w:ind w:firstLine="709"/>
        <w:jc w:val="both"/>
        <w:rPr>
          <w:del w:id="819" w:author="Наталья Б. Еременко" w:date="2018-04-30T15:12:00Z"/>
          <w:rFonts w:ascii="Times New Roman" w:eastAsia="Times New Roman" w:hAnsi="Times New Roman"/>
          <w:sz w:val="24"/>
          <w:szCs w:val="24"/>
          <w:lang w:eastAsia="ru-RU"/>
        </w:rPr>
      </w:pPr>
      <w:del w:id="820" w:author="Наталья Б. Еременко" w:date="2018-04-30T15:12:00Z">
        <w:r w:rsidRPr="00E254CD" w:rsidDel="00822EB7">
          <w:rPr>
            <w:rFonts w:ascii="Times New Roman" w:eastAsia="Times New Roman" w:hAnsi="Times New Roman"/>
            <w:sz w:val="28"/>
            <w:szCs w:val="28"/>
            <w:lang w:eastAsia="ru-RU"/>
          </w:rPr>
          <w:delText>5.</w:delText>
        </w:r>
        <w:r w:rsidDel="00822EB7">
          <w:rPr>
            <w:rFonts w:ascii="Times New Roman" w:eastAsia="Times New Roman" w:hAnsi="Times New Roman"/>
            <w:sz w:val="28"/>
            <w:szCs w:val="28"/>
            <w:lang w:eastAsia="ru-RU"/>
          </w:rPr>
          <w:delText>8</w:delText>
        </w:r>
        <w:r w:rsidRPr="00E254CD" w:rsidDel="00822EB7">
          <w:rPr>
            <w:rFonts w:ascii="Times New Roman" w:eastAsia="Times New Roman" w:hAnsi="Times New Roman"/>
            <w:sz w:val="28"/>
            <w:szCs w:val="28"/>
            <w:lang w:eastAsia="ru-RU"/>
          </w:rPr>
          <w:delText>. Заявители вправе обжаловать решения, принятые в ходе предоставления муниципальной услуги, действия или бездействие должностных лиц Администрации в судебном порядке в соответствии с законодательством Российской Федерации.</w:delText>
        </w:r>
      </w:del>
    </w:p>
    <w:p w14:paraId="128692AD" w14:textId="669BD9A5" w:rsidR="00183E95" w:rsidRPr="00E254CD" w:rsidDel="00822EB7" w:rsidRDefault="00183E95">
      <w:pPr>
        <w:spacing w:after="0" w:line="240" w:lineRule="auto"/>
        <w:ind w:firstLine="709"/>
        <w:jc w:val="both"/>
        <w:rPr>
          <w:del w:id="821" w:author="Наталья Б. Еременко" w:date="2018-04-30T15:12:00Z"/>
          <w:rFonts w:ascii="Times New Roman" w:eastAsia="Times New Roman" w:hAnsi="Times New Roman"/>
          <w:sz w:val="24"/>
          <w:szCs w:val="24"/>
          <w:lang w:eastAsia="ru-RU"/>
        </w:rPr>
      </w:pPr>
      <w:del w:id="822" w:author="Наталья Б. Еременко" w:date="2018-04-30T15:12:00Z">
        <w:r w:rsidRPr="00E254CD" w:rsidDel="00822EB7">
          <w:rPr>
            <w:rFonts w:ascii="Times New Roman" w:eastAsia="Times New Roman" w:hAnsi="Times New Roman"/>
            <w:sz w:val="28"/>
            <w:szCs w:val="28"/>
            <w:lang w:eastAsia="ru-RU"/>
          </w:rPr>
          <w:delText>5.</w:delText>
        </w:r>
        <w:r w:rsidDel="00822EB7">
          <w:rPr>
            <w:rFonts w:ascii="Times New Roman" w:eastAsia="Times New Roman" w:hAnsi="Times New Roman"/>
            <w:sz w:val="28"/>
            <w:szCs w:val="28"/>
            <w:lang w:eastAsia="ru-RU"/>
          </w:rPr>
          <w:delText>9</w:delText>
        </w:r>
        <w:r w:rsidRPr="00E254CD" w:rsidDel="00822EB7">
          <w:rPr>
            <w:rFonts w:ascii="Times New Roman" w:eastAsia="Times New Roman" w:hAnsi="Times New Roman"/>
            <w:sz w:val="28"/>
            <w:szCs w:val="28"/>
            <w:lang w:eastAsia="ru-RU"/>
          </w:rPr>
          <w:delText>. Заявители имеют право обратиться в Администрацию за получением информации и документов, необходимых для обоснования и рассмотрения жалобы.</w:delText>
        </w:r>
      </w:del>
    </w:p>
    <w:p w14:paraId="4FB5C23A" w14:textId="1ACC97CE" w:rsidR="00183E95" w:rsidRPr="00E254CD" w:rsidRDefault="00183E95">
      <w:pPr>
        <w:spacing w:after="0" w:line="240" w:lineRule="auto"/>
        <w:ind w:firstLine="709"/>
        <w:jc w:val="both"/>
        <w:rPr>
          <w:rFonts w:ascii="Times New Roman" w:eastAsia="Times New Roman" w:hAnsi="Times New Roman"/>
          <w:sz w:val="24"/>
          <w:szCs w:val="24"/>
          <w:lang w:eastAsia="ru-RU"/>
        </w:rPr>
      </w:pPr>
      <w:del w:id="823" w:author="Наталья Б. Еременко" w:date="2018-04-30T15:12:00Z">
        <w:r w:rsidRPr="00E254CD" w:rsidDel="00822EB7">
          <w:rPr>
            <w:rFonts w:ascii="Times New Roman" w:eastAsia="Times New Roman" w:hAnsi="Times New Roman"/>
            <w:sz w:val="28"/>
            <w:szCs w:val="28"/>
            <w:lang w:eastAsia="ru-RU"/>
          </w:rPr>
          <w:delText>5.1</w:delText>
        </w:r>
        <w:r w:rsidDel="00822EB7">
          <w:rPr>
            <w:rFonts w:ascii="Times New Roman" w:eastAsia="Times New Roman" w:hAnsi="Times New Roman"/>
            <w:sz w:val="28"/>
            <w:szCs w:val="28"/>
            <w:lang w:eastAsia="ru-RU"/>
          </w:rPr>
          <w:delText>0</w:delText>
        </w:r>
        <w:r w:rsidRPr="00E254CD" w:rsidDel="00822EB7">
          <w:rPr>
            <w:rFonts w:ascii="Times New Roman" w:eastAsia="Times New Roman" w:hAnsi="Times New Roman"/>
            <w:sz w:val="28"/>
            <w:szCs w:val="28"/>
            <w:lang w:eastAsia="ru-RU"/>
          </w:rPr>
          <w:delText>. Информацию о порядке подачи и рассмотрения жалобы заявители могут получить на информационных стендах в местах предоставления муниципальной услуги, на официальном сайте Администрации, Едином портале.</w:delText>
        </w:r>
      </w:del>
      <w:r>
        <w:rPr>
          <w:rFonts w:ascii="Times New Roman" w:eastAsia="Times New Roman" w:hAnsi="Times New Roman"/>
          <w:sz w:val="28"/>
          <w:szCs w:val="28"/>
          <w:lang w:eastAsia="ru-RU"/>
        </w:rPr>
        <w:t>».</w:t>
      </w:r>
    </w:p>
    <w:p w14:paraId="0AE8FA93" w14:textId="77777777" w:rsidR="00183E95" w:rsidRDefault="00183E95">
      <w:pPr>
        <w:spacing w:after="0" w:line="240" w:lineRule="auto"/>
        <w:ind w:firstLine="708"/>
        <w:jc w:val="both"/>
        <w:rPr>
          <w:rFonts w:ascii="Times New Roman" w:hAnsi="Times New Roman" w:cs="Times New Roman"/>
          <w:sz w:val="28"/>
          <w:szCs w:val="28"/>
        </w:rPr>
      </w:pPr>
    </w:p>
    <w:p w14:paraId="26E1822A" w14:textId="77777777" w:rsidR="00183E95" w:rsidRDefault="00183E95">
      <w:pPr>
        <w:spacing w:after="0" w:line="240" w:lineRule="auto"/>
        <w:ind w:firstLine="708"/>
        <w:jc w:val="both"/>
        <w:rPr>
          <w:rFonts w:ascii="Times New Roman" w:hAnsi="Times New Roman" w:cs="Times New Roman"/>
          <w:sz w:val="28"/>
          <w:szCs w:val="28"/>
        </w:rPr>
      </w:pPr>
    </w:p>
    <w:p w14:paraId="344B57E8" w14:textId="77777777" w:rsidR="0061419C" w:rsidRPr="00070033" w:rsidRDefault="0061419C" w:rsidP="0061419C">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p>
    <w:p w14:paraId="4978202B" w14:textId="77777777" w:rsidR="0061419C" w:rsidRDefault="0061419C" w:rsidP="0061419C">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Начальник отдела</w:t>
      </w:r>
    </w:p>
    <w:p w14:paraId="2076F700" w14:textId="77777777" w:rsidR="0061419C" w:rsidRDefault="0061419C" w:rsidP="0061419C">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имущественных отношений</w:t>
      </w:r>
    </w:p>
    <w:p w14:paraId="0EEE8BA0" w14:textId="77777777" w:rsidR="0061419C" w:rsidRDefault="0061419C" w:rsidP="0061419C">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администрации муниципального</w:t>
      </w:r>
    </w:p>
    <w:p w14:paraId="706F3DAF" w14:textId="77777777" w:rsidR="0061419C" w:rsidRPr="0061419C" w:rsidRDefault="0061419C" w:rsidP="0061419C">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образования Брюховецкий район                                     </w:t>
      </w:r>
      <w:r w:rsidR="008F51B7">
        <w:rPr>
          <w:rFonts w:ascii="Times New Roman" w:eastAsia="Times New Roman" w:hAnsi="Times New Roman" w:cs="Times New Roman"/>
          <w:sz w:val="28"/>
          <w:szCs w:val="28"/>
          <w:lang w:eastAsia="ru-RU"/>
        </w:rPr>
        <w:t xml:space="preserve">                             А.С. Гуща</w:t>
      </w:r>
    </w:p>
    <w:sectPr w:rsidR="0061419C" w:rsidRPr="0061419C" w:rsidSect="0086051D">
      <w:headerReference w:type="default" r:id="rId10"/>
      <w:pgSz w:w="11906" w:h="16838"/>
      <w:pgMar w:top="1247" w:right="567" w:bottom="1247" w:left="1701" w:header="709" w:footer="709" w:gutter="0"/>
      <w:cols w:space="708"/>
      <w:titlePg/>
      <w:docGrid w:linePitch="360"/>
      <w:sectPrChange w:id="824" w:author="Наталья Б. Еременко" w:date="2018-05-22T14:42:00Z">
        <w:sectPr w:rsidR="0061419C" w:rsidRPr="0061419C" w:rsidSect="0086051D">
          <w:pgMar w:top="1134" w:right="567" w:bottom="1134" w:left="1701" w:header="709" w:footer="709" w:gutter="0"/>
        </w:sectPr>
      </w:sectPrChange>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41" w:author="Оксана Назарова" w:date="2018-04-25T12:24:00Z" w:initials="">
    <w:p w14:paraId="00AB97D6" w14:textId="77777777" w:rsidR="00D74D9B" w:rsidRDefault="00D74D9B">
      <w:pPr>
        <w:widowControl w:val="0"/>
        <w:pBdr>
          <w:top w:val="nil"/>
          <w:left w:val="nil"/>
          <w:bottom w:val="nil"/>
          <w:right w:val="nil"/>
          <w:between w:val="nil"/>
        </w:pBdr>
        <w:spacing w:line="240" w:lineRule="auto"/>
        <w:rPr>
          <w:color w:val="000000"/>
        </w:rPr>
      </w:pPr>
      <w:r>
        <w:rPr>
          <w:color w:val="000000"/>
        </w:rPr>
        <w:t>информация из следующего подраздела</w:t>
      </w:r>
    </w:p>
  </w:comment>
  <w:comment w:id="432" w:author="Оксана Назарова" w:date="2018-04-24T13:21:00Z" w:initials="">
    <w:p w14:paraId="038DE6CF" w14:textId="77777777" w:rsidR="00C47457" w:rsidRDefault="00C47457" w:rsidP="00C47457">
      <w:pPr>
        <w:widowControl w:val="0"/>
        <w:pBdr>
          <w:top w:val="nil"/>
          <w:left w:val="nil"/>
          <w:bottom w:val="nil"/>
          <w:right w:val="nil"/>
          <w:between w:val="nil"/>
        </w:pBdr>
        <w:spacing w:line="240" w:lineRule="auto"/>
        <w:rPr>
          <w:color w:val="000000"/>
        </w:rPr>
      </w:pPr>
      <w:r>
        <w:rPr>
          <w:color w:val="000000"/>
        </w:rPr>
        <w:t>апрель 2018</w:t>
      </w:r>
    </w:p>
  </w:comment>
  <w:comment w:id="433" w:author="Оксана Назарова" w:date="2017-08-22T14:10:00Z" w:initials="">
    <w:p w14:paraId="75DC403A" w14:textId="77777777" w:rsidR="00C47457" w:rsidRDefault="00C47457" w:rsidP="00C47457">
      <w:pPr>
        <w:widowControl w:val="0"/>
        <w:pBdr>
          <w:top w:val="nil"/>
          <w:left w:val="nil"/>
          <w:bottom w:val="nil"/>
          <w:right w:val="nil"/>
          <w:between w:val="nil"/>
        </w:pBdr>
        <w:spacing w:line="240" w:lineRule="auto"/>
        <w:rPr>
          <w:color w:val="000000"/>
        </w:rPr>
      </w:pPr>
      <w:r>
        <w:rPr>
          <w:color w:val="000000"/>
        </w:rPr>
        <w:t>если законодательством установлен срок направления заявителю. результата МУ почтой, то возврат осуществляется до истечения срока установленного законом</w:t>
      </w:r>
    </w:p>
  </w:comment>
  <w:comment w:id="494" w:author="Оксана Назарова" w:date="2018-04-18T19:55:00Z" w:initials="">
    <w:p w14:paraId="1D98F7A5" w14:textId="77777777" w:rsidR="00C47457" w:rsidRDefault="00C47457" w:rsidP="00C47457">
      <w:pPr>
        <w:widowControl w:val="0"/>
        <w:pBdr>
          <w:top w:val="nil"/>
          <w:left w:val="nil"/>
          <w:bottom w:val="nil"/>
          <w:right w:val="nil"/>
          <w:between w:val="nil"/>
        </w:pBdr>
        <w:spacing w:line="240" w:lineRule="auto"/>
        <w:rPr>
          <w:color w:val="000000"/>
        </w:rPr>
      </w:pPr>
      <w:r>
        <w:rPr>
          <w:color w:val="000000"/>
        </w:rPr>
        <w:t>не уверена</w:t>
      </w:r>
    </w:p>
  </w:comment>
  <w:comment w:id="434" w:author="Оксана Назарова" w:date="2018-04-24T13:44:00Z" w:initials="">
    <w:p w14:paraId="1061311D" w14:textId="77777777" w:rsidR="00C47457" w:rsidRDefault="00C47457" w:rsidP="00C47457">
      <w:pPr>
        <w:widowControl w:val="0"/>
        <w:pBdr>
          <w:top w:val="nil"/>
          <w:left w:val="nil"/>
          <w:bottom w:val="nil"/>
          <w:right w:val="nil"/>
          <w:between w:val="nil"/>
        </w:pBdr>
        <w:spacing w:line="240" w:lineRule="auto"/>
        <w:rPr>
          <w:color w:val="000000"/>
        </w:rPr>
      </w:pPr>
      <w:r>
        <w:rPr>
          <w:color w:val="000000"/>
        </w:rPr>
        <w:t>апрель 2018</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AB97D6" w15:done="0"/>
  <w15:commentEx w15:paraId="038DE6CF" w15:done="0"/>
  <w15:commentEx w15:paraId="75DC403A" w15:done="0"/>
  <w15:commentEx w15:paraId="1D98F7A5" w15:done="0"/>
  <w15:commentEx w15:paraId="1061311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714CD1" w14:textId="77777777" w:rsidR="00773D83" w:rsidRDefault="00773D83" w:rsidP="008328E0">
      <w:pPr>
        <w:spacing w:after="0" w:line="240" w:lineRule="auto"/>
      </w:pPr>
      <w:r>
        <w:separator/>
      </w:r>
    </w:p>
  </w:endnote>
  <w:endnote w:type="continuationSeparator" w:id="0">
    <w:p w14:paraId="09F0DB2D" w14:textId="77777777" w:rsidR="00773D83" w:rsidRDefault="00773D83" w:rsidP="008328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B14334" w14:textId="77777777" w:rsidR="00773D83" w:rsidRDefault="00773D83" w:rsidP="008328E0">
      <w:pPr>
        <w:spacing w:after="0" w:line="240" w:lineRule="auto"/>
      </w:pPr>
      <w:r>
        <w:separator/>
      </w:r>
    </w:p>
  </w:footnote>
  <w:footnote w:type="continuationSeparator" w:id="0">
    <w:p w14:paraId="62ADD1BA" w14:textId="77777777" w:rsidR="00773D83" w:rsidRDefault="00773D83" w:rsidP="008328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7118789"/>
      <w:docPartObj>
        <w:docPartGallery w:val="Page Numbers (Top of Page)"/>
        <w:docPartUnique/>
      </w:docPartObj>
    </w:sdtPr>
    <w:sdtEndPr>
      <w:rPr>
        <w:rFonts w:ascii="Times New Roman" w:hAnsi="Times New Roman" w:cs="Times New Roman"/>
        <w:sz w:val="24"/>
        <w:szCs w:val="24"/>
      </w:rPr>
    </w:sdtEndPr>
    <w:sdtContent>
      <w:p w14:paraId="58B6715C" w14:textId="77777777" w:rsidR="00773D83" w:rsidRPr="008D3E23" w:rsidRDefault="00773D83">
        <w:pPr>
          <w:pStyle w:val="a5"/>
          <w:jc w:val="center"/>
          <w:rPr>
            <w:rFonts w:ascii="Times New Roman" w:hAnsi="Times New Roman" w:cs="Times New Roman"/>
            <w:sz w:val="24"/>
            <w:szCs w:val="24"/>
          </w:rPr>
        </w:pPr>
        <w:r w:rsidRPr="008D3E23">
          <w:rPr>
            <w:rFonts w:ascii="Times New Roman" w:hAnsi="Times New Roman" w:cs="Times New Roman"/>
            <w:sz w:val="24"/>
            <w:szCs w:val="24"/>
          </w:rPr>
          <w:fldChar w:fldCharType="begin"/>
        </w:r>
        <w:r w:rsidRPr="008D3E23">
          <w:rPr>
            <w:rFonts w:ascii="Times New Roman" w:hAnsi="Times New Roman" w:cs="Times New Roman"/>
            <w:sz w:val="24"/>
            <w:szCs w:val="24"/>
          </w:rPr>
          <w:instrText>PAGE   \* MERGEFORMAT</w:instrText>
        </w:r>
        <w:r w:rsidRPr="008D3E23">
          <w:rPr>
            <w:rFonts w:ascii="Times New Roman" w:hAnsi="Times New Roman" w:cs="Times New Roman"/>
            <w:sz w:val="24"/>
            <w:szCs w:val="24"/>
          </w:rPr>
          <w:fldChar w:fldCharType="separate"/>
        </w:r>
        <w:r w:rsidR="0086051D">
          <w:rPr>
            <w:rFonts w:ascii="Times New Roman" w:hAnsi="Times New Roman" w:cs="Times New Roman"/>
            <w:noProof/>
            <w:sz w:val="24"/>
            <w:szCs w:val="24"/>
          </w:rPr>
          <w:t>24</w:t>
        </w:r>
        <w:r w:rsidRPr="008D3E23">
          <w:rPr>
            <w:rFonts w:ascii="Times New Roman" w:hAnsi="Times New Roman" w:cs="Times New Roman"/>
            <w:noProof/>
            <w:sz w:val="24"/>
            <w:szCs w:val="24"/>
          </w:rPr>
          <w:fldChar w:fldCharType="end"/>
        </w:r>
      </w:p>
    </w:sdtContent>
  </w:sdt>
  <w:p w14:paraId="6A27AA90" w14:textId="77777777" w:rsidR="00773D83" w:rsidRDefault="00773D8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0808B2"/>
    <w:multiLevelType w:val="hybridMultilevel"/>
    <w:tmpl w:val="B97A2FD6"/>
    <w:lvl w:ilvl="0" w:tplc="4912CA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A2C5BE6"/>
    <w:multiLevelType w:val="multilevel"/>
    <w:tmpl w:val="D020DEEA"/>
    <w:lvl w:ilvl="0">
      <w:start w:val="1"/>
      <w:numFmt w:val="decimal"/>
      <w:pStyle w:val="punct"/>
      <w:lvlText w:val="%1."/>
      <w:lvlJc w:val="left"/>
      <w:pPr>
        <w:tabs>
          <w:tab w:val="num" w:pos="360"/>
        </w:tabs>
        <w:ind w:left="360" w:hanging="360"/>
      </w:pPr>
      <w:rPr>
        <w:rFonts w:hint="default"/>
        <w:color w:val="000000"/>
      </w:rPr>
    </w:lvl>
    <w:lvl w:ilvl="1">
      <w:start w:val="1"/>
      <w:numFmt w:val="decimal"/>
      <w:pStyle w:val="subpunct"/>
      <w:lvlText w:val="%1.%2."/>
      <w:lvlJc w:val="left"/>
      <w:pPr>
        <w:tabs>
          <w:tab w:val="num" w:pos="851"/>
        </w:tabs>
      </w:pPr>
      <w:rPr>
        <w:rFonts w:hint="default"/>
        <w:color w:val="000000"/>
      </w:rPr>
    </w:lvl>
    <w:lvl w:ilvl="2">
      <w:start w:val="1"/>
      <w:numFmt w:val="decimal"/>
      <w:lvlText w:val="%1.%2.%3."/>
      <w:lvlJc w:val="left"/>
      <w:pPr>
        <w:tabs>
          <w:tab w:val="num" w:pos="851"/>
        </w:tabs>
      </w:pPr>
      <w:rPr>
        <w:rFonts w:hint="default"/>
      </w:rPr>
    </w:lvl>
    <w:lvl w:ilvl="3">
      <w:start w:val="1"/>
      <w:numFmt w:val="decimal"/>
      <w:lvlText w:val="%1.%2.%3.%4."/>
      <w:lvlJc w:val="left"/>
      <w:pPr>
        <w:tabs>
          <w:tab w:val="num" w:pos="851"/>
        </w:tabs>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69274398"/>
    <w:multiLevelType w:val="multilevel"/>
    <w:tmpl w:val="BBC61530"/>
    <w:lvl w:ilvl="0">
      <w:start w:val="1"/>
      <w:numFmt w:val="bullet"/>
      <w:lvlText w:val="-"/>
      <w:lvlJc w:val="left"/>
      <w:rPr>
        <w:rFonts w:ascii="Times New Roman" w:eastAsia="Times New Roman" w:hAnsi="Times New Roman"/>
        <w:b w:val="0"/>
        <w:i w:val="0"/>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
    <w:lvlOverride w:ilvl="0">
      <w:lvl w:ilvl="0">
        <w:start w:val="1"/>
        <w:numFmt w:val="decimal"/>
        <w:pStyle w:val="punct"/>
        <w:lvlText w:val="%1."/>
        <w:lvlJc w:val="left"/>
        <w:pPr>
          <w:tabs>
            <w:tab w:val="num" w:pos="990"/>
          </w:tabs>
          <w:ind w:left="-79" w:firstLine="709"/>
        </w:pPr>
        <w:rPr>
          <w:rFonts w:hint="default"/>
          <w:color w:val="000000"/>
        </w:rPr>
      </w:lvl>
    </w:lvlOverride>
    <w:lvlOverride w:ilvl="1">
      <w:lvl w:ilvl="1">
        <w:start w:val="1"/>
        <w:numFmt w:val="decimal"/>
        <w:pStyle w:val="subpunct"/>
        <w:lvlText w:val="%1.%2."/>
        <w:lvlJc w:val="left"/>
        <w:pPr>
          <w:tabs>
            <w:tab w:val="num" w:pos="720"/>
          </w:tabs>
          <w:ind w:firstLine="709"/>
        </w:pPr>
        <w:rPr>
          <w:rFonts w:hint="default"/>
        </w:rPr>
      </w:lvl>
    </w:lvlOverride>
    <w:lvlOverride w:ilvl="2">
      <w:lvl w:ilvl="2">
        <w:start w:val="1"/>
        <w:numFmt w:val="decimal"/>
        <w:lvlText w:val="%1.%2.%3."/>
        <w:lvlJc w:val="left"/>
        <w:pPr>
          <w:tabs>
            <w:tab w:val="num" w:pos="720"/>
          </w:tabs>
        </w:pPr>
        <w:rPr>
          <w:rFonts w:hint="default"/>
        </w:rPr>
      </w:lvl>
    </w:lvlOverride>
    <w:lvlOverride w:ilvl="3">
      <w:lvl w:ilvl="3">
        <w:start w:val="1"/>
        <w:numFmt w:val="decimal"/>
        <w:lvlText w:val="%1.%2.%3.%4."/>
        <w:lvlJc w:val="left"/>
        <w:pPr>
          <w:tabs>
            <w:tab w:val="num" w:pos="1080"/>
          </w:tabs>
        </w:pPr>
        <w:rPr>
          <w:rFonts w:hint="default"/>
        </w:rPr>
      </w:lvl>
    </w:lvlOverride>
    <w:lvlOverride w:ilvl="4">
      <w:lvl w:ilvl="4">
        <w:start w:val="1"/>
        <w:numFmt w:val="decimal"/>
        <w:lvlText w:val="%1.%2.%3.%4.%5."/>
        <w:lvlJc w:val="left"/>
        <w:pPr>
          <w:tabs>
            <w:tab w:val="num" w:pos="1080"/>
          </w:tabs>
        </w:pPr>
        <w:rPr>
          <w:rFonts w:hint="default"/>
        </w:rPr>
      </w:lvl>
    </w:lvlOverride>
    <w:lvlOverride w:ilvl="5">
      <w:lvl w:ilvl="5">
        <w:start w:val="1"/>
        <w:numFmt w:val="decimal"/>
        <w:lvlText w:val="%1.%2.%3.%4.%5.%6."/>
        <w:lvlJc w:val="left"/>
        <w:pPr>
          <w:tabs>
            <w:tab w:val="num" w:pos="1440"/>
          </w:tabs>
        </w:pPr>
        <w:rPr>
          <w:rFonts w:hint="default"/>
        </w:rPr>
      </w:lvl>
    </w:lvlOverride>
    <w:lvlOverride w:ilvl="6">
      <w:lvl w:ilvl="6">
        <w:start w:val="1"/>
        <w:numFmt w:val="decimal"/>
        <w:lvlText w:val="%1.%2.%3.%4.%5.%6.%7."/>
        <w:lvlJc w:val="left"/>
        <w:pPr>
          <w:tabs>
            <w:tab w:val="num" w:pos="1440"/>
          </w:tabs>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
    <w:abstractNumId w:val="2"/>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Наталья Б. Еременко">
    <w15:presenceInfo w15:providerId="AD" w15:userId="S-1-5-21-2031387519-1621808923-81377797-1128"/>
  </w15:person>
  <w15:person w15:author="Eremenko_NB">
    <w15:presenceInfo w15:providerId="None" w15:userId="Eremenko_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revisionView w:markup="0"/>
  <w:trackRevisions/>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877"/>
    <w:rsid w:val="0000333F"/>
    <w:rsid w:val="0000525F"/>
    <w:rsid w:val="00005639"/>
    <w:rsid w:val="00005DF6"/>
    <w:rsid w:val="000064F6"/>
    <w:rsid w:val="00007701"/>
    <w:rsid w:val="00007801"/>
    <w:rsid w:val="00007ED1"/>
    <w:rsid w:val="00010F94"/>
    <w:rsid w:val="000112D8"/>
    <w:rsid w:val="00011B0E"/>
    <w:rsid w:val="0001547A"/>
    <w:rsid w:val="0001696E"/>
    <w:rsid w:val="000175E1"/>
    <w:rsid w:val="00021109"/>
    <w:rsid w:val="000225CD"/>
    <w:rsid w:val="00022713"/>
    <w:rsid w:val="0002399B"/>
    <w:rsid w:val="0002522D"/>
    <w:rsid w:val="00025B1A"/>
    <w:rsid w:val="000262A2"/>
    <w:rsid w:val="000279B5"/>
    <w:rsid w:val="00030B58"/>
    <w:rsid w:val="00030B81"/>
    <w:rsid w:val="00032653"/>
    <w:rsid w:val="00032688"/>
    <w:rsid w:val="000375C9"/>
    <w:rsid w:val="00042096"/>
    <w:rsid w:val="000421FB"/>
    <w:rsid w:val="00042635"/>
    <w:rsid w:val="0004370D"/>
    <w:rsid w:val="00047960"/>
    <w:rsid w:val="00050E26"/>
    <w:rsid w:val="000515AF"/>
    <w:rsid w:val="000515F7"/>
    <w:rsid w:val="00051EC5"/>
    <w:rsid w:val="0005204B"/>
    <w:rsid w:val="0005237E"/>
    <w:rsid w:val="0005555A"/>
    <w:rsid w:val="00056D76"/>
    <w:rsid w:val="000627BF"/>
    <w:rsid w:val="00064282"/>
    <w:rsid w:val="00066DA9"/>
    <w:rsid w:val="00067C87"/>
    <w:rsid w:val="00070033"/>
    <w:rsid w:val="00071377"/>
    <w:rsid w:val="000732F9"/>
    <w:rsid w:val="00074B37"/>
    <w:rsid w:val="00074F6E"/>
    <w:rsid w:val="00075D89"/>
    <w:rsid w:val="00076A44"/>
    <w:rsid w:val="00076B61"/>
    <w:rsid w:val="000823AD"/>
    <w:rsid w:val="000825E5"/>
    <w:rsid w:val="000856B1"/>
    <w:rsid w:val="00085F5B"/>
    <w:rsid w:val="00086B30"/>
    <w:rsid w:val="00086F22"/>
    <w:rsid w:val="00087487"/>
    <w:rsid w:val="0008760B"/>
    <w:rsid w:val="00090A2E"/>
    <w:rsid w:val="00091C86"/>
    <w:rsid w:val="00094CA2"/>
    <w:rsid w:val="00094E3D"/>
    <w:rsid w:val="0009521A"/>
    <w:rsid w:val="00095A4A"/>
    <w:rsid w:val="00095D6F"/>
    <w:rsid w:val="00095FE2"/>
    <w:rsid w:val="0009624B"/>
    <w:rsid w:val="00096404"/>
    <w:rsid w:val="00096B10"/>
    <w:rsid w:val="000979CB"/>
    <w:rsid w:val="000A4814"/>
    <w:rsid w:val="000A6B42"/>
    <w:rsid w:val="000B13A3"/>
    <w:rsid w:val="000B160F"/>
    <w:rsid w:val="000B4423"/>
    <w:rsid w:val="000B4D67"/>
    <w:rsid w:val="000B4F59"/>
    <w:rsid w:val="000B70F6"/>
    <w:rsid w:val="000B7DC3"/>
    <w:rsid w:val="000C247D"/>
    <w:rsid w:val="000C24EC"/>
    <w:rsid w:val="000C357B"/>
    <w:rsid w:val="000C5214"/>
    <w:rsid w:val="000C5F3C"/>
    <w:rsid w:val="000C64DB"/>
    <w:rsid w:val="000C6674"/>
    <w:rsid w:val="000D0884"/>
    <w:rsid w:val="000D2F71"/>
    <w:rsid w:val="000D4985"/>
    <w:rsid w:val="000D4B5B"/>
    <w:rsid w:val="000D63C5"/>
    <w:rsid w:val="000D7F15"/>
    <w:rsid w:val="000E1720"/>
    <w:rsid w:val="000E40C7"/>
    <w:rsid w:val="000E41E2"/>
    <w:rsid w:val="000E50DE"/>
    <w:rsid w:val="000E7050"/>
    <w:rsid w:val="000F1870"/>
    <w:rsid w:val="000F3155"/>
    <w:rsid w:val="000F3CDD"/>
    <w:rsid w:val="000F4E8C"/>
    <w:rsid w:val="000F53A4"/>
    <w:rsid w:val="000F658F"/>
    <w:rsid w:val="000F68C6"/>
    <w:rsid w:val="000F6B04"/>
    <w:rsid w:val="000F6E3B"/>
    <w:rsid w:val="00100725"/>
    <w:rsid w:val="00100A44"/>
    <w:rsid w:val="00103089"/>
    <w:rsid w:val="001066E6"/>
    <w:rsid w:val="00111FAD"/>
    <w:rsid w:val="00114571"/>
    <w:rsid w:val="00114E21"/>
    <w:rsid w:val="00115295"/>
    <w:rsid w:val="001152EE"/>
    <w:rsid w:val="00117C3F"/>
    <w:rsid w:val="00121834"/>
    <w:rsid w:val="00121941"/>
    <w:rsid w:val="0012207B"/>
    <w:rsid w:val="001225FE"/>
    <w:rsid w:val="00122B7F"/>
    <w:rsid w:val="001255B7"/>
    <w:rsid w:val="001268C7"/>
    <w:rsid w:val="00126F57"/>
    <w:rsid w:val="0012705D"/>
    <w:rsid w:val="001276F0"/>
    <w:rsid w:val="0013230C"/>
    <w:rsid w:val="00135D80"/>
    <w:rsid w:val="00136010"/>
    <w:rsid w:val="001427BB"/>
    <w:rsid w:val="001428EC"/>
    <w:rsid w:val="00143929"/>
    <w:rsid w:val="0014630C"/>
    <w:rsid w:val="00150554"/>
    <w:rsid w:val="00150853"/>
    <w:rsid w:val="001508DB"/>
    <w:rsid w:val="001514F7"/>
    <w:rsid w:val="00151BA2"/>
    <w:rsid w:val="00153A01"/>
    <w:rsid w:val="00156E15"/>
    <w:rsid w:val="001619A9"/>
    <w:rsid w:val="00163977"/>
    <w:rsid w:val="001648AD"/>
    <w:rsid w:val="001650CA"/>
    <w:rsid w:val="00166038"/>
    <w:rsid w:val="00167887"/>
    <w:rsid w:val="00171931"/>
    <w:rsid w:val="00174057"/>
    <w:rsid w:val="00174066"/>
    <w:rsid w:val="00176FE4"/>
    <w:rsid w:val="00177A7B"/>
    <w:rsid w:val="00180801"/>
    <w:rsid w:val="0018143D"/>
    <w:rsid w:val="001823ED"/>
    <w:rsid w:val="00183E95"/>
    <w:rsid w:val="00184241"/>
    <w:rsid w:val="00190401"/>
    <w:rsid w:val="00190CED"/>
    <w:rsid w:val="001941B5"/>
    <w:rsid w:val="001946D6"/>
    <w:rsid w:val="00195928"/>
    <w:rsid w:val="001A0023"/>
    <w:rsid w:val="001A26BB"/>
    <w:rsid w:val="001A316F"/>
    <w:rsid w:val="001A6A83"/>
    <w:rsid w:val="001A6B6A"/>
    <w:rsid w:val="001A7402"/>
    <w:rsid w:val="001A7560"/>
    <w:rsid w:val="001A772A"/>
    <w:rsid w:val="001B16D8"/>
    <w:rsid w:val="001B3128"/>
    <w:rsid w:val="001B7981"/>
    <w:rsid w:val="001C043F"/>
    <w:rsid w:val="001C05E5"/>
    <w:rsid w:val="001C1B39"/>
    <w:rsid w:val="001C3A73"/>
    <w:rsid w:val="001C603F"/>
    <w:rsid w:val="001C690F"/>
    <w:rsid w:val="001C71EB"/>
    <w:rsid w:val="001D1BD0"/>
    <w:rsid w:val="001D327E"/>
    <w:rsid w:val="001D401D"/>
    <w:rsid w:val="001D4655"/>
    <w:rsid w:val="001D5298"/>
    <w:rsid w:val="001D6473"/>
    <w:rsid w:val="001D764E"/>
    <w:rsid w:val="001D7F25"/>
    <w:rsid w:val="001E0425"/>
    <w:rsid w:val="001E0D9B"/>
    <w:rsid w:val="001E1804"/>
    <w:rsid w:val="001E39AF"/>
    <w:rsid w:val="001E664C"/>
    <w:rsid w:val="001F0363"/>
    <w:rsid w:val="001F25D2"/>
    <w:rsid w:val="001F2CB1"/>
    <w:rsid w:val="001F308B"/>
    <w:rsid w:val="001F37F1"/>
    <w:rsid w:val="001F3CFD"/>
    <w:rsid w:val="001F3EA6"/>
    <w:rsid w:val="001F4B52"/>
    <w:rsid w:val="001F4D32"/>
    <w:rsid w:val="001F618F"/>
    <w:rsid w:val="00201ABB"/>
    <w:rsid w:val="00203A29"/>
    <w:rsid w:val="0020670C"/>
    <w:rsid w:val="00206DD7"/>
    <w:rsid w:val="002076D0"/>
    <w:rsid w:val="00207BA0"/>
    <w:rsid w:val="00210291"/>
    <w:rsid w:val="00210B56"/>
    <w:rsid w:val="00211783"/>
    <w:rsid w:val="0022108E"/>
    <w:rsid w:val="00222B22"/>
    <w:rsid w:val="0023138C"/>
    <w:rsid w:val="00231F23"/>
    <w:rsid w:val="002347B3"/>
    <w:rsid w:val="0023665D"/>
    <w:rsid w:val="00236A97"/>
    <w:rsid w:val="00242B62"/>
    <w:rsid w:val="00242CA6"/>
    <w:rsid w:val="00242E02"/>
    <w:rsid w:val="00244E24"/>
    <w:rsid w:val="002476DB"/>
    <w:rsid w:val="00250EFE"/>
    <w:rsid w:val="00251877"/>
    <w:rsid w:val="00252184"/>
    <w:rsid w:val="002531AB"/>
    <w:rsid w:val="00254DEE"/>
    <w:rsid w:val="00255977"/>
    <w:rsid w:val="0025624D"/>
    <w:rsid w:val="00256C45"/>
    <w:rsid w:val="00257CF2"/>
    <w:rsid w:val="002632C2"/>
    <w:rsid w:val="00263EAB"/>
    <w:rsid w:val="00264262"/>
    <w:rsid w:val="00273EC7"/>
    <w:rsid w:val="00275493"/>
    <w:rsid w:val="00275DBF"/>
    <w:rsid w:val="002762D4"/>
    <w:rsid w:val="002762F5"/>
    <w:rsid w:val="00277F8B"/>
    <w:rsid w:val="00280B62"/>
    <w:rsid w:val="002821D6"/>
    <w:rsid w:val="002824AC"/>
    <w:rsid w:val="00282945"/>
    <w:rsid w:val="0028582E"/>
    <w:rsid w:val="0028678D"/>
    <w:rsid w:val="00286E03"/>
    <w:rsid w:val="00291A99"/>
    <w:rsid w:val="00294136"/>
    <w:rsid w:val="00294B78"/>
    <w:rsid w:val="00296A9A"/>
    <w:rsid w:val="00297221"/>
    <w:rsid w:val="002A0EE3"/>
    <w:rsid w:val="002A2087"/>
    <w:rsid w:val="002A208A"/>
    <w:rsid w:val="002A3602"/>
    <w:rsid w:val="002A4DB0"/>
    <w:rsid w:val="002A521B"/>
    <w:rsid w:val="002B1052"/>
    <w:rsid w:val="002B121D"/>
    <w:rsid w:val="002B1793"/>
    <w:rsid w:val="002B1953"/>
    <w:rsid w:val="002B4C68"/>
    <w:rsid w:val="002B54FE"/>
    <w:rsid w:val="002B5FDB"/>
    <w:rsid w:val="002B6D65"/>
    <w:rsid w:val="002C2E57"/>
    <w:rsid w:val="002C38AB"/>
    <w:rsid w:val="002C7AA2"/>
    <w:rsid w:val="002D0531"/>
    <w:rsid w:val="002D0605"/>
    <w:rsid w:val="002D088B"/>
    <w:rsid w:val="002D2EA3"/>
    <w:rsid w:val="002D3EB8"/>
    <w:rsid w:val="002D4BDD"/>
    <w:rsid w:val="002D5700"/>
    <w:rsid w:val="002E0112"/>
    <w:rsid w:val="002E1105"/>
    <w:rsid w:val="002E1B7E"/>
    <w:rsid w:val="002E34A8"/>
    <w:rsid w:val="002E3B8C"/>
    <w:rsid w:val="002E5FE7"/>
    <w:rsid w:val="002F04E7"/>
    <w:rsid w:val="002F25F4"/>
    <w:rsid w:val="002F30BD"/>
    <w:rsid w:val="002F462E"/>
    <w:rsid w:val="002F7DD6"/>
    <w:rsid w:val="00300E02"/>
    <w:rsid w:val="00300E30"/>
    <w:rsid w:val="0030156F"/>
    <w:rsid w:val="003019D3"/>
    <w:rsid w:val="00303659"/>
    <w:rsid w:val="00303CB3"/>
    <w:rsid w:val="003063EC"/>
    <w:rsid w:val="00306BF4"/>
    <w:rsid w:val="0031325D"/>
    <w:rsid w:val="003134EF"/>
    <w:rsid w:val="00313EBC"/>
    <w:rsid w:val="00315253"/>
    <w:rsid w:val="0031797E"/>
    <w:rsid w:val="0032021B"/>
    <w:rsid w:val="00320CE1"/>
    <w:rsid w:val="003228A3"/>
    <w:rsid w:val="003242C6"/>
    <w:rsid w:val="00324F9D"/>
    <w:rsid w:val="00325202"/>
    <w:rsid w:val="00325553"/>
    <w:rsid w:val="0032677D"/>
    <w:rsid w:val="00332C0C"/>
    <w:rsid w:val="00333DB9"/>
    <w:rsid w:val="0033480F"/>
    <w:rsid w:val="003355F2"/>
    <w:rsid w:val="00344D8E"/>
    <w:rsid w:val="0034616B"/>
    <w:rsid w:val="00346ACC"/>
    <w:rsid w:val="00346FF7"/>
    <w:rsid w:val="00351DA1"/>
    <w:rsid w:val="003537B4"/>
    <w:rsid w:val="0035477E"/>
    <w:rsid w:val="003553B2"/>
    <w:rsid w:val="00355E9A"/>
    <w:rsid w:val="0035761F"/>
    <w:rsid w:val="00357DA1"/>
    <w:rsid w:val="00363841"/>
    <w:rsid w:val="00363A73"/>
    <w:rsid w:val="00365A11"/>
    <w:rsid w:val="00366794"/>
    <w:rsid w:val="00370F1C"/>
    <w:rsid w:val="003727CA"/>
    <w:rsid w:val="00372F94"/>
    <w:rsid w:val="00375384"/>
    <w:rsid w:val="00377EBB"/>
    <w:rsid w:val="0038122C"/>
    <w:rsid w:val="0038183B"/>
    <w:rsid w:val="00381CD4"/>
    <w:rsid w:val="00381D44"/>
    <w:rsid w:val="00382FF9"/>
    <w:rsid w:val="00383FFC"/>
    <w:rsid w:val="00384CB8"/>
    <w:rsid w:val="003865AE"/>
    <w:rsid w:val="00386797"/>
    <w:rsid w:val="00386A1A"/>
    <w:rsid w:val="003901C7"/>
    <w:rsid w:val="00391C2D"/>
    <w:rsid w:val="00392370"/>
    <w:rsid w:val="0039243C"/>
    <w:rsid w:val="00392878"/>
    <w:rsid w:val="00392A6B"/>
    <w:rsid w:val="00392AC9"/>
    <w:rsid w:val="00392C35"/>
    <w:rsid w:val="003942B9"/>
    <w:rsid w:val="00394593"/>
    <w:rsid w:val="003948CF"/>
    <w:rsid w:val="00395354"/>
    <w:rsid w:val="003A0524"/>
    <w:rsid w:val="003A2EB9"/>
    <w:rsid w:val="003A3F39"/>
    <w:rsid w:val="003A478F"/>
    <w:rsid w:val="003A4E2C"/>
    <w:rsid w:val="003A61F9"/>
    <w:rsid w:val="003B189E"/>
    <w:rsid w:val="003B761D"/>
    <w:rsid w:val="003B769F"/>
    <w:rsid w:val="003C00E8"/>
    <w:rsid w:val="003C2EDA"/>
    <w:rsid w:val="003C707C"/>
    <w:rsid w:val="003D1493"/>
    <w:rsid w:val="003D1E5B"/>
    <w:rsid w:val="003D6024"/>
    <w:rsid w:val="003E10C6"/>
    <w:rsid w:val="003E1B21"/>
    <w:rsid w:val="003E27EB"/>
    <w:rsid w:val="003E37D5"/>
    <w:rsid w:val="003E3FCB"/>
    <w:rsid w:val="003E4D41"/>
    <w:rsid w:val="003E4F88"/>
    <w:rsid w:val="003E68B4"/>
    <w:rsid w:val="003E7030"/>
    <w:rsid w:val="003F1001"/>
    <w:rsid w:val="003F1706"/>
    <w:rsid w:val="003F33D0"/>
    <w:rsid w:val="003F37C6"/>
    <w:rsid w:val="004016D2"/>
    <w:rsid w:val="00401EF2"/>
    <w:rsid w:val="00403F24"/>
    <w:rsid w:val="004064B4"/>
    <w:rsid w:val="00406907"/>
    <w:rsid w:val="0041031D"/>
    <w:rsid w:val="004107DE"/>
    <w:rsid w:val="00410BDF"/>
    <w:rsid w:val="00412E8D"/>
    <w:rsid w:val="00414DFB"/>
    <w:rsid w:val="00415244"/>
    <w:rsid w:val="004157C1"/>
    <w:rsid w:val="004162A8"/>
    <w:rsid w:val="00416598"/>
    <w:rsid w:val="00416A66"/>
    <w:rsid w:val="0042032E"/>
    <w:rsid w:val="00421DC9"/>
    <w:rsid w:val="0043099B"/>
    <w:rsid w:val="0043280B"/>
    <w:rsid w:val="0043341A"/>
    <w:rsid w:val="00434FA3"/>
    <w:rsid w:val="00436F7C"/>
    <w:rsid w:val="00441731"/>
    <w:rsid w:val="00446DBE"/>
    <w:rsid w:val="00447C7A"/>
    <w:rsid w:val="00450598"/>
    <w:rsid w:val="00451CBD"/>
    <w:rsid w:val="0045235D"/>
    <w:rsid w:val="0045312A"/>
    <w:rsid w:val="00457DA9"/>
    <w:rsid w:val="00461243"/>
    <w:rsid w:val="00461B3F"/>
    <w:rsid w:val="00464ADF"/>
    <w:rsid w:val="0046578D"/>
    <w:rsid w:val="0046587B"/>
    <w:rsid w:val="00466072"/>
    <w:rsid w:val="00472B4D"/>
    <w:rsid w:val="00473918"/>
    <w:rsid w:val="00475BF6"/>
    <w:rsid w:val="00475FB2"/>
    <w:rsid w:val="00476238"/>
    <w:rsid w:val="00476658"/>
    <w:rsid w:val="0047691A"/>
    <w:rsid w:val="004772D0"/>
    <w:rsid w:val="00477A26"/>
    <w:rsid w:val="00486717"/>
    <w:rsid w:val="00487FC7"/>
    <w:rsid w:val="00490303"/>
    <w:rsid w:val="004907C4"/>
    <w:rsid w:val="00490F33"/>
    <w:rsid w:val="004919D6"/>
    <w:rsid w:val="00492F8B"/>
    <w:rsid w:val="004933CF"/>
    <w:rsid w:val="004A27A2"/>
    <w:rsid w:val="004A4CC7"/>
    <w:rsid w:val="004A5F9C"/>
    <w:rsid w:val="004A6C7F"/>
    <w:rsid w:val="004B0E87"/>
    <w:rsid w:val="004B1B20"/>
    <w:rsid w:val="004B2094"/>
    <w:rsid w:val="004B20F8"/>
    <w:rsid w:val="004B502E"/>
    <w:rsid w:val="004B686F"/>
    <w:rsid w:val="004B7772"/>
    <w:rsid w:val="004C1CAD"/>
    <w:rsid w:val="004C2599"/>
    <w:rsid w:val="004C3241"/>
    <w:rsid w:val="004C4519"/>
    <w:rsid w:val="004C52F8"/>
    <w:rsid w:val="004C6686"/>
    <w:rsid w:val="004C74C1"/>
    <w:rsid w:val="004D0ABC"/>
    <w:rsid w:val="004D3358"/>
    <w:rsid w:val="004D58C3"/>
    <w:rsid w:val="004D6562"/>
    <w:rsid w:val="004E061D"/>
    <w:rsid w:val="004E1551"/>
    <w:rsid w:val="004E1554"/>
    <w:rsid w:val="004E1968"/>
    <w:rsid w:val="004E52C8"/>
    <w:rsid w:val="004E6E73"/>
    <w:rsid w:val="004E720D"/>
    <w:rsid w:val="004E7840"/>
    <w:rsid w:val="004F01BC"/>
    <w:rsid w:val="004F2026"/>
    <w:rsid w:val="004F3D91"/>
    <w:rsid w:val="004F78D5"/>
    <w:rsid w:val="00500FFA"/>
    <w:rsid w:val="005017BC"/>
    <w:rsid w:val="0050180F"/>
    <w:rsid w:val="00502BE1"/>
    <w:rsid w:val="0050463C"/>
    <w:rsid w:val="005068E2"/>
    <w:rsid w:val="00507BB7"/>
    <w:rsid w:val="00507F77"/>
    <w:rsid w:val="005126EB"/>
    <w:rsid w:val="005141F5"/>
    <w:rsid w:val="005144CB"/>
    <w:rsid w:val="00514941"/>
    <w:rsid w:val="005170C2"/>
    <w:rsid w:val="00517732"/>
    <w:rsid w:val="00520A94"/>
    <w:rsid w:val="005214FC"/>
    <w:rsid w:val="00522F10"/>
    <w:rsid w:val="005246FC"/>
    <w:rsid w:val="005257F8"/>
    <w:rsid w:val="00525DD8"/>
    <w:rsid w:val="00526036"/>
    <w:rsid w:val="005270AD"/>
    <w:rsid w:val="00527647"/>
    <w:rsid w:val="00530175"/>
    <w:rsid w:val="005302DD"/>
    <w:rsid w:val="00530985"/>
    <w:rsid w:val="00531E54"/>
    <w:rsid w:val="00533201"/>
    <w:rsid w:val="0053440B"/>
    <w:rsid w:val="00536B1F"/>
    <w:rsid w:val="00540F66"/>
    <w:rsid w:val="005415C6"/>
    <w:rsid w:val="005431BA"/>
    <w:rsid w:val="00544345"/>
    <w:rsid w:val="005448BC"/>
    <w:rsid w:val="00547402"/>
    <w:rsid w:val="00551306"/>
    <w:rsid w:val="00551C55"/>
    <w:rsid w:val="00551D0D"/>
    <w:rsid w:val="0055291A"/>
    <w:rsid w:val="00552E79"/>
    <w:rsid w:val="00553F20"/>
    <w:rsid w:val="0055497F"/>
    <w:rsid w:val="0055682B"/>
    <w:rsid w:val="00560520"/>
    <w:rsid w:val="0056161A"/>
    <w:rsid w:val="00562C92"/>
    <w:rsid w:val="005632FB"/>
    <w:rsid w:val="00565C60"/>
    <w:rsid w:val="005674E1"/>
    <w:rsid w:val="00567F20"/>
    <w:rsid w:val="005705F6"/>
    <w:rsid w:val="00570ED4"/>
    <w:rsid w:val="0057107B"/>
    <w:rsid w:val="005764FD"/>
    <w:rsid w:val="00576AB6"/>
    <w:rsid w:val="00576E6C"/>
    <w:rsid w:val="00583768"/>
    <w:rsid w:val="00583856"/>
    <w:rsid w:val="005855B9"/>
    <w:rsid w:val="00585C4C"/>
    <w:rsid w:val="005902DD"/>
    <w:rsid w:val="00593332"/>
    <w:rsid w:val="00593948"/>
    <w:rsid w:val="005968BD"/>
    <w:rsid w:val="00596CEF"/>
    <w:rsid w:val="005975AD"/>
    <w:rsid w:val="005A50AA"/>
    <w:rsid w:val="005A7B0A"/>
    <w:rsid w:val="005A7FBD"/>
    <w:rsid w:val="005B040E"/>
    <w:rsid w:val="005B0B9A"/>
    <w:rsid w:val="005B0C0A"/>
    <w:rsid w:val="005B277B"/>
    <w:rsid w:val="005B297E"/>
    <w:rsid w:val="005B3682"/>
    <w:rsid w:val="005B3E65"/>
    <w:rsid w:val="005B47E1"/>
    <w:rsid w:val="005B4E24"/>
    <w:rsid w:val="005B5915"/>
    <w:rsid w:val="005B5F0A"/>
    <w:rsid w:val="005C0C98"/>
    <w:rsid w:val="005C14B2"/>
    <w:rsid w:val="005C2821"/>
    <w:rsid w:val="005C2F0A"/>
    <w:rsid w:val="005C4E97"/>
    <w:rsid w:val="005C5AAC"/>
    <w:rsid w:val="005C6966"/>
    <w:rsid w:val="005D0B4F"/>
    <w:rsid w:val="005D10A5"/>
    <w:rsid w:val="005D16E8"/>
    <w:rsid w:val="005D1CC8"/>
    <w:rsid w:val="005D23DA"/>
    <w:rsid w:val="005E0B96"/>
    <w:rsid w:val="005E1340"/>
    <w:rsid w:val="005E1661"/>
    <w:rsid w:val="005E19EA"/>
    <w:rsid w:val="005E1DBA"/>
    <w:rsid w:val="005E25FB"/>
    <w:rsid w:val="005E5E71"/>
    <w:rsid w:val="005E624F"/>
    <w:rsid w:val="005E62DA"/>
    <w:rsid w:val="005E7736"/>
    <w:rsid w:val="005F09E0"/>
    <w:rsid w:val="005F10B0"/>
    <w:rsid w:val="005F2EEB"/>
    <w:rsid w:val="005F32D3"/>
    <w:rsid w:val="005F3A35"/>
    <w:rsid w:val="005F454E"/>
    <w:rsid w:val="005F4A2D"/>
    <w:rsid w:val="005F4FA4"/>
    <w:rsid w:val="005F69C4"/>
    <w:rsid w:val="005F70A0"/>
    <w:rsid w:val="00600B92"/>
    <w:rsid w:val="006018E5"/>
    <w:rsid w:val="00602F04"/>
    <w:rsid w:val="00603662"/>
    <w:rsid w:val="006042BB"/>
    <w:rsid w:val="006044A4"/>
    <w:rsid w:val="00605477"/>
    <w:rsid w:val="00607541"/>
    <w:rsid w:val="00613250"/>
    <w:rsid w:val="0061419C"/>
    <w:rsid w:val="0061716D"/>
    <w:rsid w:val="0061722F"/>
    <w:rsid w:val="00617468"/>
    <w:rsid w:val="00621912"/>
    <w:rsid w:val="00621DE9"/>
    <w:rsid w:val="00621EBA"/>
    <w:rsid w:val="00622712"/>
    <w:rsid w:val="00627DE5"/>
    <w:rsid w:val="00627EAC"/>
    <w:rsid w:val="0063243A"/>
    <w:rsid w:val="00632669"/>
    <w:rsid w:val="00632D27"/>
    <w:rsid w:val="006341BB"/>
    <w:rsid w:val="00634E90"/>
    <w:rsid w:val="0063605C"/>
    <w:rsid w:val="00637087"/>
    <w:rsid w:val="006429F7"/>
    <w:rsid w:val="00643162"/>
    <w:rsid w:val="006448B4"/>
    <w:rsid w:val="006468B5"/>
    <w:rsid w:val="00650195"/>
    <w:rsid w:val="006514A7"/>
    <w:rsid w:val="006544D9"/>
    <w:rsid w:val="006544E4"/>
    <w:rsid w:val="0065457E"/>
    <w:rsid w:val="00654F0D"/>
    <w:rsid w:val="0065500A"/>
    <w:rsid w:val="00657D31"/>
    <w:rsid w:val="0066034F"/>
    <w:rsid w:val="006621C4"/>
    <w:rsid w:val="00662296"/>
    <w:rsid w:val="0066286C"/>
    <w:rsid w:val="00662E95"/>
    <w:rsid w:val="00664DC8"/>
    <w:rsid w:val="00664E98"/>
    <w:rsid w:val="00665993"/>
    <w:rsid w:val="006664C4"/>
    <w:rsid w:val="00672B84"/>
    <w:rsid w:val="0067427B"/>
    <w:rsid w:val="00675C27"/>
    <w:rsid w:val="00681DF8"/>
    <w:rsid w:val="00682529"/>
    <w:rsid w:val="00684B70"/>
    <w:rsid w:val="00685ED8"/>
    <w:rsid w:val="00686916"/>
    <w:rsid w:val="00691E61"/>
    <w:rsid w:val="00692929"/>
    <w:rsid w:val="00696AE2"/>
    <w:rsid w:val="006A1003"/>
    <w:rsid w:val="006A156B"/>
    <w:rsid w:val="006A2B5E"/>
    <w:rsid w:val="006A2E31"/>
    <w:rsid w:val="006A38C4"/>
    <w:rsid w:val="006A5145"/>
    <w:rsid w:val="006A7573"/>
    <w:rsid w:val="006B07D6"/>
    <w:rsid w:val="006B2546"/>
    <w:rsid w:val="006B3933"/>
    <w:rsid w:val="006B4A67"/>
    <w:rsid w:val="006B6B3A"/>
    <w:rsid w:val="006B6CBE"/>
    <w:rsid w:val="006B7726"/>
    <w:rsid w:val="006C2882"/>
    <w:rsid w:val="006C3131"/>
    <w:rsid w:val="006C74D0"/>
    <w:rsid w:val="006D413C"/>
    <w:rsid w:val="006D7BB7"/>
    <w:rsid w:val="006E1DDF"/>
    <w:rsid w:val="006E1FA8"/>
    <w:rsid w:val="006E5A4D"/>
    <w:rsid w:val="006E683F"/>
    <w:rsid w:val="006E6F30"/>
    <w:rsid w:val="006F081C"/>
    <w:rsid w:val="006F284C"/>
    <w:rsid w:val="006F299B"/>
    <w:rsid w:val="006F2F0C"/>
    <w:rsid w:val="006F405F"/>
    <w:rsid w:val="006F5925"/>
    <w:rsid w:val="006F5FBE"/>
    <w:rsid w:val="006F75D1"/>
    <w:rsid w:val="006F761F"/>
    <w:rsid w:val="006F78D7"/>
    <w:rsid w:val="006F7BAF"/>
    <w:rsid w:val="00700443"/>
    <w:rsid w:val="00702433"/>
    <w:rsid w:val="00702E5C"/>
    <w:rsid w:val="00703FB0"/>
    <w:rsid w:val="0071147B"/>
    <w:rsid w:val="007114EA"/>
    <w:rsid w:val="00712E84"/>
    <w:rsid w:val="00713165"/>
    <w:rsid w:val="0071352E"/>
    <w:rsid w:val="00714581"/>
    <w:rsid w:val="00715F91"/>
    <w:rsid w:val="0071645D"/>
    <w:rsid w:val="00716627"/>
    <w:rsid w:val="00721081"/>
    <w:rsid w:val="00721C25"/>
    <w:rsid w:val="0072421B"/>
    <w:rsid w:val="007309F0"/>
    <w:rsid w:val="00730BD5"/>
    <w:rsid w:val="00731EA5"/>
    <w:rsid w:val="00734802"/>
    <w:rsid w:val="00735B66"/>
    <w:rsid w:val="00736A1F"/>
    <w:rsid w:val="00737880"/>
    <w:rsid w:val="00737E2F"/>
    <w:rsid w:val="00737F3B"/>
    <w:rsid w:val="00744752"/>
    <w:rsid w:val="00747123"/>
    <w:rsid w:val="00750069"/>
    <w:rsid w:val="00750CF2"/>
    <w:rsid w:val="00751536"/>
    <w:rsid w:val="00756ABC"/>
    <w:rsid w:val="007570D8"/>
    <w:rsid w:val="00757684"/>
    <w:rsid w:val="00760668"/>
    <w:rsid w:val="0076296E"/>
    <w:rsid w:val="00763C5F"/>
    <w:rsid w:val="00771863"/>
    <w:rsid w:val="007723CE"/>
    <w:rsid w:val="0077263E"/>
    <w:rsid w:val="0077277D"/>
    <w:rsid w:val="00772A09"/>
    <w:rsid w:val="00773D83"/>
    <w:rsid w:val="00775CA6"/>
    <w:rsid w:val="0078040B"/>
    <w:rsid w:val="007806B2"/>
    <w:rsid w:val="00780D84"/>
    <w:rsid w:val="0078154C"/>
    <w:rsid w:val="0078283F"/>
    <w:rsid w:val="00782E06"/>
    <w:rsid w:val="007861CA"/>
    <w:rsid w:val="007872FB"/>
    <w:rsid w:val="0079110B"/>
    <w:rsid w:val="007911CD"/>
    <w:rsid w:val="00791EC4"/>
    <w:rsid w:val="007932C3"/>
    <w:rsid w:val="007934CC"/>
    <w:rsid w:val="00797092"/>
    <w:rsid w:val="007A1D71"/>
    <w:rsid w:val="007A2F06"/>
    <w:rsid w:val="007A689F"/>
    <w:rsid w:val="007A77FC"/>
    <w:rsid w:val="007B2514"/>
    <w:rsid w:val="007B2F0F"/>
    <w:rsid w:val="007B32FC"/>
    <w:rsid w:val="007B3385"/>
    <w:rsid w:val="007B4CE6"/>
    <w:rsid w:val="007B5596"/>
    <w:rsid w:val="007B71B8"/>
    <w:rsid w:val="007B7752"/>
    <w:rsid w:val="007B7794"/>
    <w:rsid w:val="007C2468"/>
    <w:rsid w:val="007C2726"/>
    <w:rsid w:val="007C4D29"/>
    <w:rsid w:val="007C55B9"/>
    <w:rsid w:val="007C58EE"/>
    <w:rsid w:val="007C77B0"/>
    <w:rsid w:val="007D39F3"/>
    <w:rsid w:val="007D4565"/>
    <w:rsid w:val="007D5F31"/>
    <w:rsid w:val="007D64E8"/>
    <w:rsid w:val="007D72F9"/>
    <w:rsid w:val="007E08E9"/>
    <w:rsid w:val="007E0A3A"/>
    <w:rsid w:val="007E1FA7"/>
    <w:rsid w:val="007E2497"/>
    <w:rsid w:val="007E2F76"/>
    <w:rsid w:val="007E5ADC"/>
    <w:rsid w:val="007F0F70"/>
    <w:rsid w:val="007F1073"/>
    <w:rsid w:val="007F1B00"/>
    <w:rsid w:val="007F241E"/>
    <w:rsid w:val="007F2D1E"/>
    <w:rsid w:val="007F2E49"/>
    <w:rsid w:val="007F373D"/>
    <w:rsid w:val="007F3B3E"/>
    <w:rsid w:val="007F4A5A"/>
    <w:rsid w:val="007F7578"/>
    <w:rsid w:val="0080015C"/>
    <w:rsid w:val="00800C5B"/>
    <w:rsid w:val="0080157E"/>
    <w:rsid w:val="0080254D"/>
    <w:rsid w:val="00802A72"/>
    <w:rsid w:val="00805372"/>
    <w:rsid w:val="008063FD"/>
    <w:rsid w:val="00806628"/>
    <w:rsid w:val="00806AC6"/>
    <w:rsid w:val="0080787F"/>
    <w:rsid w:val="0081226A"/>
    <w:rsid w:val="0081260A"/>
    <w:rsid w:val="00813239"/>
    <w:rsid w:val="008145D1"/>
    <w:rsid w:val="0082053C"/>
    <w:rsid w:val="00821565"/>
    <w:rsid w:val="00822D75"/>
    <w:rsid w:val="00822EB7"/>
    <w:rsid w:val="0082364B"/>
    <w:rsid w:val="00823AFE"/>
    <w:rsid w:val="00823CA2"/>
    <w:rsid w:val="0082439D"/>
    <w:rsid w:val="00824994"/>
    <w:rsid w:val="00824F7F"/>
    <w:rsid w:val="0082576F"/>
    <w:rsid w:val="00825C12"/>
    <w:rsid w:val="008266B5"/>
    <w:rsid w:val="008270FA"/>
    <w:rsid w:val="00827C14"/>
    <w:rsid w:val="00831470"/>
    <w:rsid w:val="008319D4"/>
    <w:rsid w:val="008328E0"/>
    <w:rsid w:val="008345AD"/>
    <w:rsid w:val="00835EDA"/>
    <w:rsid w:val="00836371"/>
    <w:rsid w:val="00836A81"/>
    <w:rsid w:val="008415AF"/>
    <w:rsid w:val="00843527"/>
    <w:rsid w:val="00843A0A"/>
    <w:rsid w:val="008459F7"/>
    <w:rsid w:val="00847042"/>
    <w:rsid w:val="00851323"/>
    <w:rsid w:val="00857428"/>
    <w:rsid w:val="0086051D"/>
    <w:rsid w:val="0086071C"/>
    <w:rsid w:val="00861C61"/>
    <w:rsid w:val="00862749"/>
    <w:rsid w:val="008628DF"/>
    <w:rsid w:val="00863588"/>
    <w:rsid w:val="008635E4"/>
    <w:rsid w:val="00864AA1"/>
    <w:rsid w:val="00864CBC"/>
    <w:rsid w:val="008665D3"/>
    <w:rsid w:val="00871B24"/>
    <w:rsid w:val="008724CD"/>
    <w:rsid w:val="008732C5"/>
    <w:rsid w:val="00875E21"/>
    <w:rsid w:val="008764C4"/>
    <w:rsid w:val="0087690D"/>
    <w:rsid w:val="00876AFD"/>
    <w:rsid w:val="00877383"/>
    <w:rsid w:val="00877A62"/>
    <w:rsid w:val="00880F7B"/>
    <w:rsid w:val="00881363"/>
    <w:rsid w:val="00883B28"/>
    <w:rsid w:val="00884705"/>
    <w:rsid w:val="00884BFE"/>
    <w:rsid w:val="00886A59"/>
    <w:rsid w:val="00887264"/>
    <w:rsid w:val="0089105D"/>
    <w:rsid w:val="00891076"/>
    <w:rsid w:val="008934C5"/>
    <w:rsid w:val="008942D8"/>
    <w:rsid w:val="00894674"/>
    <w:rsid w:val="00895619"/>
    <w:rsid w:val="008962C2"/>
    <w:rsid w:val="008A121A"/>
    <w:rsid w:val="008A1787"/>
    <w:rsid w:val="008A288C"/>
    <w:rsid w:val="008A359C"/>
    <w:rsid w:val="008A5233"/>
    <w:rsid w:val="008A6C99"/>
    <w:rsid w:val="008B0321"/>
    <w:rsid w:val="008B1539"/>
    <w:rsid w:val="008B2053"/>
    <w:rsid w:val="008B4162"/>
    <w:rsid w:val="008B4B24"/>
    <w:rsid w:val="008B5072"/>
    <w:rsid w:val="008B6F69"/>
    <w:rsid w:val="008C0D64"/>
    <w:rsid w:val="008C5323"/>
    <w:rsid w:val="008C5F07"/>
    <w:rsid w:val="008D21DF"/>
    <w:rsid w:val="008D3932"/>
    <w:rsid w:val="008D3E23"/>
    <w:rsid w:val="008D4504"/>
    <w:rsid w:val="008D63F7"/>
    <w:rsid w:val="008E0C8F"/>
    <w:rsid w:val="008E3726"/>
    <w:rsid w:val="008E50AA"/>
    <w:rsid w:val="008E53A7"/>
    <w:rsid w:val="008E7791"/>
    <w:rsid w:val="008F51B7"/>
    <w:rsid w:val="0090004E"/>
    <w:rsid w:val="00900F43"/>
    <w:rsid w:val="00901AED"/>
    <w:rsid w:val="00901B5B"/>
    <w:rsid w:val="00902766"/>
    <w:rsid w:val="00903073"/>
    <w:rsid w:val="00904D7B"/>
    <w:rsid w:val="00906C30"/>
    <w:rsid w:val="00907512"/>
    <w:rsid w:val="00910347"/>
    <w:rsid w:val="0091068F"/>
    <w:rsid w:val="009106F2"/>
    <w:rsid w:val="0091179D"/>
    <w:rsid w:val="009129CB"/>
    <w:rsid w:val="00913A7E"/>
    <w:rsid w:val="00916E72"/>
    <w:rsid w:val="009176E7"/>
    <w:rsid w:val="00925A92"/>
    <w:rsid w:val="0092615A"/>
    <w:rsid w:val="00927211"/>
    <w:rsid w:val="009272A2"/>
    <w:rsid w:val="00930D5E"/>
    <w:rsid w:val="00931737"/>
    <w:rsid w:val="00932178"/>
    <w:rsid w:val="00932BA9"/>
    <w:rsid w:val="009338E3"/>
    <w:rsid w:val="0093671A"/>
    <w:rsid w:val="009372EE"/>
    <w:rsid w:val="00937776"/>
    <w:rsid w:val="00940C8A"/>
    <w:rsid w:val="00941A68"/>
    <w:rsid w:val="00942D64"/>
    <w:rsid w:val="00942E59"/>
    <w:rsid w:val="009430DA"/>
    <w:rsid w:val="00943E35"/>
    <w:rsid w:val="00945183"/>
    <w:rsid w:val="009470C4"/>
    <w:rsid w:val="00950BBA"/>
    <w:rsid w:val="00950C4D"/>
    <w:rsid w:val="00951320"/>
    <w:rsid w:val="0095208A"/>
    <w:rsid w:val="009528B7"/>
    <w:rsid w:val="00953EAE"/>
    <w:rsid w:val="0095541D"/>
    <w:rsid w:val="00960BC2"/>
    <w:rsid w:val="00961E3B"/>
    <w:rsid w:val="0096354D"/>
    <w:rsid w:val="00964332"/>
    <w:rsid w:val="00976F5B"/>
    <w:rsid w:val="00977A32"/>
    <w:rsid w:val="00977C83"/>
    <w:rsid w:val="00980B4C"/>
    <w:rsid w:val="00980F39"/>
    <w:rsid w:val="00983920"/>
    <w:rsid w:val="009839E3"/>
    <w:rsid w:val="00983F24"/>
    <w:rsid w:val="00991185"/>
    <w:rsid w:val="00997930"/>
    <w:rsid w:val="009A125C"/>
    <w:rsid w:val="009A296E"/>
    <w:rsid w:val="009A5197"/>
    <w:rsid w:val="009B02DE"/>
    <w:rsid w:val="009B07A8"/>
    <w:rsid w:val="009B098A"/>
    <w:rsid w:val="009B2214"/>
    <w:rsid w:val="009B33BD"/>
    <w:rsid w:val="009B41BF"/>
    <w:rsid w:val="009B43DB"/>
    <w:rsid w:val="009B537B"/>
    <w:rsid w:val="009B5577"/>
    <w:rsid w:val="009B65A2"/>
    <w:rsid w:val="009C046A"/>
    <w:rsid w:val="009C47F0"/>
    <w:rsid w:val="009C5291"/>
    <w:rsid w:val="009C598E"/>
    <w:rsid w:val="009C5E44"/>
    <w:rsid w:val="009D230E"/>
    <w:rsid w:val="009D26DA"/>
    <w:rsid w:val="009D61FC"/>
    <w:rsid w:val="009D710C"/>
    <w:rsid w:val="009E0CB8"/>
    <w:rsid w:val="009E129F"/>
    <w:rsid w:val="009E273C"/>
    <w:rsid w:val="009E2D49"/>
    <w:rsid w:val="009E40C5"/>
    <w:rsid w:val="009E771D"/>
    <w:rsid w:val="009F0246"/>
    <w:rsid w:val="009F0564"/>
    <w:rsid w:val="009F2233"/>
    <w:rsid w:val="009F2B89"/>
    <w:rsid w:val="009F7CA6"/>
    <w:rsid w:val="00A0068A"/>
    <w:rsid w:val="00A0218F"/>
    <w:rsid w:val="00A02214"/>
    <w:rsid w:val="00A02279"/>
    <w:rsid w:val="00A03094"/>
    <w:rsid w:val="00A03243"/>
    <w:rsid w:val="00A035AF"/>
    <w:rsid w:val="00A03F5F"/>
    <w:rsid w:val="00A050DD"/>
    <w:rsid w:val="00A0581B"/>
    <w:rsid w:val="00A0617B"/>
    <w:rsid w:val="00A10FB7"/>
    <w:rsid w:val="00A12109"/>
    <w:rsid w:val="00A13C8E"/>
    <w:rsid w:val="00A145C9"/>
    <w:rsid w:val="00A16387"/>
    <w:rsid w:val="00A16C42"/>
    <w:rsid w:val="00A2055E"/>
    <w:rsid w:val="00A21B43"/>
    <w:rsid w:val="00A229D0"/>
    <w:rsid w:val="00A23BC1"/>
    <w:rsid w:val="00A23D8E"/>
    <w:rsid w:val="00A25C13"/>
    <w:rsid w:val="00A276CC"/>
    <w:rsid w:val="00A278BF"/>
    <w:rsid w:val="00A3199F"/>
    <w:rsid w:val="00A31C83"/>
    <w:rsid w:val="00A32CA3"/>
    <w:rsid w:val="00A35ECA"/>
    <w:rsid w:val="00A37526"/>
    <w:rsid w:val="00A37D23"/>
    <w:rsid w:val="00A40570"/>
    <w:rsid w:val="00A4165A"/>
    <w:rsid w:val="00A43FA0"/>
    <w:rsid w:val="00A44E3E"/>
    <w:rsid w:val="00A47275"/>
    <w:rsid w:val="00A47BFB"/>
    <w:rsid w:val="00A51320"/>
    <w:rsid w:val="00A559C1"/>
    <w:rsid w:val="00A55C1C"/>
    <w:rsid w:val="00A57159"/>
    <w:rsid w:val="00A57BFD"/>
    <w:rsid w:val="00A61949"/>
    <w:rsid w:val="00A62952"/>
    <w:rsid w:val="00A64FF4"/>
    <w:rsid w:val="00A65458"/>
    <w:rsid w:val="00A668C2"/>
    <w:rsid w:val="00A7083C"/>
    <w:rsid w:val="00A70861"/>
    <w:rsid w:val="00A72BB3"/>
    <w:rsid w:val="00A74845"/>
    <w:rsid w:val="00A755B6"/>
    <w:rsid w:val="00A758FD"/>
    <w:rsid w:val="00A80458"/>
    <w:rsid w:val="00A829AB"/>
    <w:rsid w:val="00A82F5B"/>
    <w:rsid w:val="00A84A9D"/>
    <w:rsid w:val="00A85454"/>
    <w:rsid w:val="00A9068B"/>
    <w:rsid w:val="00A92EF1"/>
    <w:rsid w:val="00A9466E"/>
    <w:rsid w:val="00A9519F"/>
    <w:rsid w:val="00A96E8C"/>
    <w:rsid w:val="00AA0D8B"/>
    <w:rsid w:val="00AA2400"/>
    <w:rsid w:val="00AA4AC5"/>
    <w:rsid w:val="00AB18B1"/>
    <w:rsid w:val="00AB2C03"/>
    <w:rsid w:val="00AB3A6A"/>
    <w:rsid w:val="00AB457D"/>
    <w:rsid w:val="00AB76BD"/>
    <w:rsid w:val="00AC14F6"/>
    <w:rsid w:val="00AC1863"/>
    <w:rsid w:val="00AC1D91"/>
    <w:rsid w:val="00AC1ED7"/>
    <w:rsid w:val="00AC34BB"/>
    <w:rsid w:val="00AC606D"/>
    <w:rsid w:val="00AC7D63"/>
    <w:rsid w:val="00AD3272"/>
    <w:rsid w:val="00AD40F5"/>
    <w:rsid w:val="00AD4189"/>
    <w:rsid w:val="00AD4582"/>
    <w:rsid w:val="00AD7E09"/>
    <w:rsid w:val="00AE20C4"/>
    <w:rsid w:val="00AE3908"/>
    <w:rsid w:val="00AE489F"/>
    <w:rsid w:val="00AE633B"/>
    <w:rsid w:val="00AE65C7"/>
    <w:rsid w:val="00AE7B6D"/>
    <w:rsid w:val="00AF181A"/>
    <w:rsid w:val="00AF3744"/>
    <w:rsid w:val="00AF4DB2"/>
    <w:rsid w:val="00AF6A52"/>
    <w:rsid w:val="00AF751A"/>
    <w:rsid w:val="00AF7A7F"/>
    <w:rsid w:val="00B00BD7"/>
    <w:rsid w:val="00B0188B"/>
    <w:rsid w:val="00B01B34"/>
    <w:rsid w:val="00B02881"/>
    <w:rsid w:val="00B05079"/>
    <w:rsid w:val="00B0574B"/>
    <w:rsid w:val="00B11833"/>
    <w:rsid w:val="00B135E5"/>
    <w:rsid w:val="00B13872"/>
    <w:rsid w:val="00B151F9"/>
    <w:rsid w:val="00B214C8"/>
    <w:rsid w:val="00B21A87"/>
    <w:rsid w:val="00B24DA3"/>
    <w:rsid w:val="00B266E2"/>
    <w:rsid w:val="00B26760"/>
    <w:rsid w:val="00B27AFB"/>
    <w:rsid w:val="00B3275F"/>
    <w:rsid w:val="00B32F6F"/>
    <w:rsid w:val="00B33B96"/>
    <w:rsid w:val="00B33BD0"/>
    <w:rsid w:val="00B346DB"/>
    <w:rsid w:val="00B34854"/>
    <w:rsid w:val="00B34A31"/>
    <w:rsid w:val="00B35A15"/>
    <w:rsid w:val="00B37ADB"/>
    <w:rsid w:val="00B4224E"/>
    <w:rsid w:val="00B42599"/>
    <w:rsid w:val="00B42ECF"/>
    <w:rsid w:val="00B44BE1"/>
    <w:rsid w:val="00B462A7"/>
    <w:rsid w:val="00B46749"/>
    <w:rsid w:val="00B47D28"/>
    <w:rsid w:val="00B51580"/>
    <w:rsid w:val="00B53AA1"/>
    <w:rsid w:val="00B54E84"/>
    <w:rsid w:val="00B552D7"/>
    <w:rsid w:val="00B563A8"/>
    <w:rsid w:val="00B56EC6"/>
    <w:rsid w:val="00B577DA"/>
    <w:rsid w:val="00B617C0"/>
    <w:rsid w:val="00B62B22"/>
    <w:rsid w:val="00B6324A"/>
    <w:rsid w:val="00B63EFC"/>
    <w:rsid w:val="00B65642"/>
    <w:rsid w:val="00B66508"/>
    <w:rsid w:val="00B72213"/>
    <w:rsid w:val="00B73798"/>
    <w:rsid w:val="00B73B79"/>
    <w:rsid w:val="00B743C7"/>
    <w:rsid w:val="00B74959"/>
    <w:rsid w:val="00B7600D"/>
    <w:rsid w:val="00B76088"/>
    <w:rsid w:val="00B80EB2"/>
    <w:rsid w:val="00B813EB"/>
    <w:rsid w:val="00B83E91"/>
    <w:rsid w:val="00B84DEB"/>
    <w:rsid w:val="00B85B16"/>
    <w:rsid w:val="00B85E3E"/>
    <w:rsid w:val="00B8635E"/>
    <w:rsid w:val="00B919DF"/>
    <w:rsid w:val="00B91C05"/>
    <w:rsid w:val="00B9272D"/>
    <w:rsid w:val="00B9317C"/>
    <w:rsid w:val="00B94AB7"/>
    <w:rsid w:val="00B955F5"/>
    <w:rsid w:val="00B975E2"/>
    <w:rsid w:val="00B97A8A"/>
    <w:rsid w:val="00BA0692"/>
    <w:rsid w:val="00BA2471"/>
    <w:rsid w:val="00BA3BB4"/>
    <w:rsid w:val="00BA3D42"/>
    <w:rsid w:val="00BA658A"/>
    <w:rsid w:val="00BA7F5B"/>
    <w:rsid w:val="00BB2BE2"/>
    <w:rsid w:val="00BB4337"/>
    <w:rsid w:val="00BB43EA"/>
    <w:rsid w:val="00BB6BC5"/>
    <w:rsid w:val="00BC1654"/>
    <w:rsid w:val="00BC1BA1"/>
    <w:rsid w:val="00BC344E"/>
    <w:rsid w:val="00BC44BD"/>
    <w:rsid w:val="00BC6B03"/>
    <w:rsid w:val="00BC6FAD"/>
    <w:rsid w:val="00BD0C2B"/>
    <w:rsid w:val="00BD10E4"/>
    <w:rsid w:val="00BD4B98"/>
    <w:rsid w:val="00BD7D45"/>
    <w:rsid w:val="00BE2B35"/>
    <w:rsid w:val="00BE3E80"/>
    <w:rsid w:val="00BE561A"/>
    <w:rsid w:val="00BE6110"/>
    <w:rsid w:val="00BE7530"/>
    <w:rsid w:val="00BF0A85"/>
    <w:rsid w:val="00BF14A6"/>
    <w:rsid w:val="00BF24D4"/>
    <w:rsid w:val="00BF758D"/>
    <w:rsid w:val="00C04C78"/>
    <w:rsid w:val="00C07809"/>
    <w:rsid w:val="00C11567"/>
    <w:rsid w:val="00C20EF9"/>
    <w:rsid w:val="00C221AB"/>
    <w:rsid w:val="00C24A9B"/>
    <w:rsid w:val="00C25334"/>
    <w:rsid w:val="00C27D53"/>
    <w:rsid w:val="00C30C19"/>
    <w:rsid w:val="00C318AF"/>
    <w:rsid w:val="00C3237B"/>
    <w:rsid w:val="00C32403"/>
    <w:rsid w:val="00C32A01"/>
    <w:rsid w:val="00C33B15"/>
    <w:rsid w:val="00C33F78"/>
    <w:rsid w:val="00C35005"/>
    <w:rsid w:val="00C37957"/>
    <w:rsid w:val="00C409B9"/>
    <w:rsid w:val="00C41CAF"/>
    <w:rsid w:val="00C422C0"/>
    <w:rsid w:val="00C426CB"/>
    <w:rsid w:val="00C427B8"/>
    <w:rsid w:val="00C4377A"/>
    <w:rsid w:val="00C44E4E"/>
    <w:rsid w:val="00C45412"/>
    <w:rsid w:val="00C45CC5"/>
    <w:rsid w:val="00C47457"/>
    <w:rsid w:val="00C517A0"/>
    <w:rsid w:val="00C52B26"/>
    <w:rsid w:val="00C536B5"/>
    <w:rsid w:val="00C54240"/>
    <w:rsid w:val="00C5525F"/>
    <w:rsid w:val="00C55D10"/>
    <w:rsid w:val="00C60758"/>
    <w:rsid w:val="00C61BB4"/>
    <w:rsid w:val="00C62FB9"/>
    <w:rsid w:val="00C63AC2"/>
    <w:rsid w:val="00C64267"/>
    <w:rsid w:val="00C659DE"/>
    <w:rsid w:val="00C67280"/>
    <w:rsid w:val="00C70332"/>
    <w:rsid w:val="00C73131"/>
    <w:rsid w:val="00C73227"/>
    <w:rsid w:val="00C736D3"/>
    <w:rsid w:val="00C7713A"/>
    <w:rsid w:val="00C777A5"/>
    <w:rsid w:val="00C80407"/>
    <w:rsid w:val="00C81D8F"/>
    <w:rsid w:val="00C81FAE"/>
    <w:rsid w:val="00C86D7D"/>
    <w:rsid w:val="00C9142F"/>
    <w:rsid w:val="00C9581F"/>
    <w:rsid w:val="00C95D75"/>
    <w:rsid w:val="00C95FC3"/>
    <w:rsid w:val="00C964BB"/>
    <w:rsid w:val="00C977E8"/>
    <w:rsid w:val="00C978E9"/>
    <w:rsid w:val="00C979C2"/>
    <w:rsid w:val="00CA1B77"/>
    <w:rsid w:val="00CA5829"/>
    <w:rsid w:val="00CA5B9A"/>
    <w:rsid w:val="00CA79D7"/>
    <w:rsid w:val="00CB07AF"/>
    <w:rsid w:val="00CB0DF0"/>
    <w:rsid w:val="00CB224B"/>
    <w:rsid w:val="00CB320C"/>
    <w:rsid w:val="00CB3FD4"/>
    <w:rsid w:val="00CB6921"/>
    <w:rsid w:val="00CB7726"/>
    <w:rsid w:val="00CB7BE7"/>
    <w:rsid w:val="00CC0C48"/>
    <w:rsid w:val="00CC1B62"/>
    <w:rsid w:val="00CC2E1F"/>
    <w:rsid w:val="00CC3582"/>
    <w:rsid w:val="00CC4306"/>
    <w:rsid w:val="00CC5274"/>
    <w:rsid w:val="00CC6450"/>
    <w:rsid w:val="00CC72DF"/>
    <w:rsid w:val="00CD05D7"/>
    <w:rsid w:val="00CD1047"/>
    <w:rsid w:val="00CD2172"/>
    <w:rsid w:val="00CD4196"/>
    <w:rsid w:val="00CD4F2A"/>
    <w:rsid w:val="00CE047D"/>
    <w:rsid w:val="00CE0580"/>
    <w:rsid w:val="00CE0F4B"/>
    <w:rsid w:val="00CE290C"/>
    <w:rsid w:val="00CF1D17"/>
    <w:rsid w:val="00CF3259"/>
    <w:rsid w:val="00CF3D71"/>
    <w:rsid w:val="00CF51A5"/>
    <w:rsid w:val="00CF6898"/>
    <w:rsid w:val="00D00DC7"/>
    <w:rsid w:val="00D011CD"/>
    <w:rsid w:val="00D02CC8"/>
    <w:rsid w:val="00D04394"/>
    <w:rsid w:val="00D05A16"/>
    <w:rsid w:val="00D06655"/>
    <w:rsid w:val="00D07E59"/>
    <w:rsid w:val="00D109B5"/>
    <w:rsid w:val="00D20684"/>
    <w:rsid w:val="00D249C3"/>
    <w:rsid w:val="00D24EDB"/>
    <w:rsid w:val="00D274ED"/>
    <w:rsid w:val="00D30FAE"/>
    <w:rsid w:val="00D33311"/>
    <w:rsid w:val="00D3415C"/>
    <w:rsid w:val="00D4157F"/>
    <w:rsid w:val="00D4483A"/>
    <w:rsid w:val="00D46344"/>
    <w:rsid w:val="00D46DE6"/>
    <w:rsid w:val="00D46F29"/>
    <w:rsid w:val="00D5434C"/>
    <w:rsid w:val="00D54628"/>
    <w:rsid w:val="00D54C45"/>
    <w:rsid w:val="00D604A1"/>
    <w:rsid w:val="00D6055D"/>
    <w:rsid w:val="00D605D8"/>
    <w:rsid w:val="00D6087B"/>
    <w:rsid w:val="00D63D08"/>
    <w:rsid w:val="00D648FB"/>
    <w:rsid w:val="00D670E8"/>
    <w:rsid w:val="00D67CA0"/>
    <w:rsid w:val="00D73D15"/>
    <w:rsid w:val="00D7400E"/>
    <w:rsid w:val="00D744D1"/>
    <w:rsid w:val="00D74D9B"/>
    <w:rsid w:val="00D752AD"/>
    <w:rsid w:val="00D75A9A"/>
    <w:rsid w:val="00D75C71"/>
    <w:rsid w:val="00D76C14"/>
    <w:rsid w:val="00D81856"/>
    <w:rsid w:val="00D8253D"/>
    <w:rsid w:val="00D8270D"/>
    <w:rsid w:val="00D83A06"/>
    <w:rsid w:val="00D840EA"/>
    <w:rsid w:val="00D85D89"/>
    <w:rsid w:val="00D869C6"/>
    <w:rsid w:val="00D92941"/>
    <w:rsid w:val="00D93FC7"/>
    <w:rsid w:val="00D94121"/>
    <w:rsid w:val="00D963D4"/>
    <w:rsid w:val="00D97552"/>
    <w:rsid w:val="00DA224A"/>
    <w:rsid w:val="00DA2EDF"/>
    <w:rsid w:val="00DA3B0E"/>
    <w:rsid w:val="00DA4B4E"/>
    <w:rsid w:val="00DA4EF3"/>
    <w:rsid w:val="00DA6FA4"/>
    <w:rsid w:val="00DB3AC4"/>
    <w:rsid w:val="00DB3E16"/>
    <w:rsid w:val="00DB514C"/>
    <w:rsid w:val="00DB7E76"/>
    <w:rsid w:val="00DC106E"/>
    <w:rsid w:val="00DC2308"/>
    <w:rsid w:val="00DC2496"/>
    <w:rsid w:val="00DC5944"/>
    <w:rsid w:val="00DC64C6"/>
    <w:rsid w:val="00DC699B"/>
    <w:rsid w:val="00DC6F46"/>
    <w:rsid w:val="00DC75A0"/>
    <w:rsid w:val="00DC791A"/>
    <w:rsid w:val="00DD0909"/>
    <w:rsid w:val="00DD210E"/>
    <w:rsid w:val="00DD22AF"/>
    <w:rsid w:val="00DD437E"/>
    <w:rsid w:val="00DE00A6"/>
    <w:rsid w:val="00DE1C62"/>
    <w:rsid w:val="00DE3E1B"/>
    <w:rsid w:val="00DE56E3"/>
    <w:rsid w:val="00DE73E1"/>
    <w:rsid w:val="00DF1BBA"/>
    <w:rsid w:val="00DF1CEC"/>
    <w:rsid w:val="00DF43EC"/>
    <w:rsid w:val="00DF7AD3"/>
    <w:rsid w:val="00E00D69"/>
    <w:rsid w:val="00E016C2"/>
    <w:rsid w:val="00E01E8B"/>
    <w:rsid w:val="00E03A32"/>
    <w:rsid w:val="00E03A33"/>
    <w:rsid w:val="00E050E7"/>
    <w:rsid w:val="00E06060"/>
    <w:rsid w:val="00E110AC"/>
    <w:rsid w:val="00E11CDE"/>
    <w:rsid w:val="00E121DD"/>
    <w:rsid w:val="00E1707F"/>
    <w:rsid w:val="00E21D8A"/>
    <w:rsid w:val="00E224A4"/>
    <w:rsid w:val="00E26CB3"/>
    <w:rsid w:val="00E306F0"/>
    <w:rsid w:val="00E31CB4"/>
    <w:rsid w:val="00E356BC"/>
    <w:rsid w:val="00E35C4F"/>
    <w:rsid w:val="00E35C98"/>
    <w:rsid w:val="00E36972"/>
    <w:rsid w:val="00E36A0F"/>
    <w:rsid w:val="00E36B4E"/>
    <w:rsid w:val="00E373B1"/>
    <w:rsid w:val="00E37590"/>
    <w:rsid w:val="00E37F71"/>
    <w:rsid w:val="00E40F0D"/>
    <w:rsid w:val="00E41541"/>
    <w:rsid w:val="00E425BA"/>
    <w:rsid w:val="00E432EC"/>
    <w:rsid w:val="00E43EEA"/>
    <w:rsid w:val="00E441A6"/>
    <w:rsid w:val="00E442FE"/>
    <w:rsid w:val="00E45E19"/>
    <w:rsid w:val="00E50D32"/>
    <w:rsid w:val="00E51625"/>
    <w:rsid w:val="00E5176D"/>
    <w:rsid w:val="00E5318B"/>
    <w:rsid w:val="00E564A4"/>
    <w:rsid w:val="00E5698A"/>
    <w:rsid w:val="00E570E2"/>
    <w:rsid w:val="00E57500"/>
    <w:rsid w:val="00E57650"/>
    <w:rsid w:val="00E60A37"/>
    <w:rsid w:val="00E6141A"/>
    <w:rsid w:val="00E63DBE"/>
    <w:rsid w:val="00E63EAE"/>
    <w:rsid w:val="00E645F5"/>
    <w:rsid w:val="00E64A7A"/>
    <w:rsid w:val="00E673E5"/>
    <w:rsid w:val="00E74CB7"/>
    <w:rsid w:val="00E75801"/>
    <w:rsid w:val="00E779A4"/>
    <w:rsid w:val="00E813BC"/>
    <w:rsid w:val="00E8431F"/>
    <w:rsid w:val="00E85D24"/>
    <w:rsid w:val="00E863AE"/>
    <w:rsid w:val="00E864BA"/>
    <w:rsid w:val="00E901B9"/>
    <w:rsid w:val="00E90563"/>
    <w:rsid w:val="00E948DA"/>
    <w:rsid w:val="00E948DD"/>
    <w:rsid w:val="00E94E50"/>
    <w:rsid w:val="00E97D15"/>
    <w:rsid w:val="00EA22CF"/>
    <w:rsid w:val="00EA403B"/>
    <w:rsid w:val="00EA470D"/>
    <w:rsid w:val="00EA4776"/>
    <w:rsid w:val="00EA661B"/>
    <w:rsid w:val="00EA6C1E"/>
    <w:rsid w:val="00EB1713"/>
    <w:rsid w:val="00EB29E9"/>
    <w:rsid w:val="00EB3510"/>
    <w:rsid w:val="00EB492B"/>
    <w:rsid w:val="00EC0170"/>
    <w:rsid w:val="00EC14AD"/>
    <w:rsid w:val="00EC19A0"/>
    <w:rsid w:val="00EC2228"/>
    <w:rsid w:val="00EC2C44"/>
    <w:rsid w:val="00EC4280"/>
    <w:rsid w:val="00EC56C3"/>
    <w:rsid w:val="00EC72E1"/>
    <w:rsid w:val="00EC7E85"/>
    <w:rsid w:val="00ED02A2"/>
    <w:rsid w:val="00ED311A"/>
    <w:rsid w:val="00ED36AB"/>
    <w:rsid w:val="00ED4C14"/>
    <w:rsid w:val="00ED552B"/>
    <w:rsid w:val="00EE0E3C"/>
    <w:rsid w:val="00EE224D"/>
    <w:rsid w:val="00EE29DE"/>
    <w:rsid w:val="00EE6C7B"/>
    <w:rsid w:val="00EF1AE6"/>
    <w:rsid w:val="00EF3E55"/>
    <w:rsid w:val="00EF4824"/>
    <w:rsid w:val="00F00460"/>
    <w:rsid w:val="00F00DE8"/>
    <w:rsid w:val="00F015DD"/>
    <w:rsid w:val="00F03A04"/>
    <w:rsid w:val="00F063C3"/>
    <w:rsid w:val="00F06D07"/>
    <w:rsid w:val="00F07002"/>
    <w:rsid w:val="00F10199"/>
    <w:rsid w:val="00F1096A"/>
    <w:rsid w:val="00F114A4"/>
    <w:rsid w:val="00F119C5"/>
    <w:rsid w:val="00F137D8"/>
    <w:rsid w:val="00F13958"/>
    <w:rsid w:val="00F13ADE"/>
    <w:rsid w:val="00F1632C"/>
    <w:rsid w:val="00F178EE"/>
    <w:rsid w:val="00F2503A"/>
    <w:rsid w:val="00F271B8"/>
    <w:rsid w:val="00F31581"/>
    <w:rsid w:val="00F3209A"/>
    <w:rsid w:val="00F3281F"/>
    <w:rsid w:val="00F32CC1"/>
    <w:rsid w:val="00F3488B"/>
    <w:rsid w:val="00F37A20"/>
    <w:rsid w:val="00F37BA4"/>
    <w:rsid w:val="00F41F20"/>
    <w:rsid w:val="00F427D8"/>
    <w:rsid w:val="00F46318"/>
    <w:rsid w:val="00F466A8"/>
    <w:rsid w:val="00F511BA"/>
    <w:rsid w:val="00F5121F"/>
    <w:rsid w:val="00F51E0F"/>
    <w:rsid w:val="00F51EC7"/>
    <w:rsid w:val="00F54326"/>
    <w:rsid w:val="00F54AE6"/>
    <w:rsid w:val="00F630AF"/>
    <w:rsid w:val="00F64683"/>
    <w:rsid w:val="00F64F33"/>
    <w:rsid w:val="00F64F58"/>
    <w:rsid w:val="00F65596"/>
    <w:rsid w:val="00F65D42"/>
    <w:rsid w:val="00F67165"/>
    <w:rsid w:val="00F700A5"/>
    <w:rsid w:val="00F70482"/>
    <w:rsid w:val="00F72362"/>
    <w:rsid w:val="00F7344B"/>
    <w:rsid w:val="00F74121"/>
    <w:rsid w:val="00F7547D"/>
    <w:rsid w:val="00F75F2D"/>
    <w:rsid w:val="00F77E70"/>
    <w:rsid w:val="00F81940"/>
    <w:rsid w:val="00F86D5A"/>
    <w:rsid w:val="00F87B35"/>
    <w:rsid w:val="00F909E0"/>
    <w:rsid w:val="00F91985"/>
    <w:rsid w:val="00F9387C"/>
    <w:rsid w:val="00F938BC"/>
    <w:rsid w:val="00F941C4"/>
    <w:rsid w:val="00F959F0"/>
    <w:rsid w:val="00F968DD"/>
    <w:rsid w:val="00F975DB"/>
    <w:rsid w:val="00FA1815"/>
    <w:rsid w:val="00FA1CA7"/>
    <w:rsid w:val="00FA304E"/>
    <w:rsid w:val="00FA3188"/>
    <w:rsid w:val="00FA381B"/>
    <w:rsid w:val="00FA7BDA"/>
    <w:rsid w:val="00FB0886"/>
    <w:rsid w:val="00FB10E6"/>
    <w:rsid w:val="00FB11B4"/>
    <w:rsid w:val="00FB2054"/>
    <w:rsid w:val="00FB2245"/>
    <w:rsid w:val="00FB69A1"/>
    <w:rsid w:val="00FB6BE1"/>
    <w:rsid w:val="00FB74A8"/>
    <w:rsid w:val="00FB7949"/>
    <w:rsid w:val="00FC1941"/>
    <w:rsid w:val="00FC1977"/>
    <w:rsid w:val="00FC2FA1"/>
    <w:rsid w:val="00FC398D"/>
    <w:rsid w:val="00FC3B1A"/>
    <w:rsid w:val="00FC49CD"/>
    <w:rsid w:val="00FC552D"/>
    <w:rsid w:val="00FC6165"/>
    <w:rsid w:val="00FD0837"/>
    <w:rsid w:val="00FD1FA8"/>
    <w:rsid w:val="00FD2B93"/>
    <w:rsid w:val="00FD4576"/>
    <w:rsid w:val="00FD4E3F"/>
    <w:rsid w:val="00FD60D6"/>
    <w:rsid w:val="00FE1120"/>
    <w:rsid w:val="00FE15C1"/>
    <w:rsid w:val="00FE3067"/>
    <w:rsid w:val="00FE5386"/>
    <w:rsid w:val="00FE610E"/>
    <w:rsid w:val="00FE78B5"/>
    <w:rsid w:val="00FF0A2F"/>
    <w:rsid w:val="00FF3B97"/>
    <w:rsid w:val="00FF415C"/>
    <w:rsid w:val="00FF54DF"/>
    <w:rsid w:val="00FF60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A9807"/>
  <w15:docId w15:val="{F89A8FB3-F8AD-489D-A443-EDE2D7B5C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1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25187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251877"/>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BD10E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Title"/>
    <w:basedOn w:val="a"/>
    <w:link w:val="a4"/>
    <w:qFormat/>
    <w:rsid w:val="00BD10E4"/>
    <w:pPr>
      <w:spacing w:after="0" w:line="360" w:lineRule="auto"/>
      <w:jc w:val="center"/>
    </w:pPr>
    <w:rPr>
      <w:rFonts w:ascii="Times New Roman" w:eastAsia="Times New Roman" w:hAnsi="Times New Roman" w:cs="Times New Roman"/>
      <w:b/>
      <w:sz w:val="28"/>
      <w:szCs w:val="24"/>
      <w:lang w:eastAsia="ru-RU"/>
    </w:rPr>
  </w:style>
  <w:style w:type="character" w:customStyle="1" w:styleId="a4">
    <w:name w:val="Название Знак"/>
    <w:basedOn w:val="a0"/>
    <w:link w:val="a3"/>
    <w:rsid w:val="00BD10E4"/>
    <w:rPr>
      <w:rFonts w:ascii="Times New Roman" w:eastAsia="Times New Roman" w:hAnsi="Times New Roman" w:cs="Times New Roman"/>
      <w:b/>
      <w:sz w:val="28"/>
      <w:szCs w:val="24"/>
      <w:lang w:eastAsia="ru-RU"/>
    </w:rPr>
  </w:style>
  <w:style w:type="paragraph" w:styleId="2">
    <w:name w:val="Body Text 2"/>
    <w:basedOn w:val="a"/>
    <w:link w:val="20"/>
    <w:rsid w:val="00BD10E4"/>
    <w:pPr>
      <w:spacing w:after="0" w:line="360" w:lineRule="auto"/>
      <w:jc w:val="center"/>
    </w:pPr>
    <w:rPr>
      <w:rFonts w:ascii="Times New Roman" w:eastAsia="Times New Roman" w:hAnsi="Times New Roman" w:cs="Times New Roman"/>
      <w:b/>
      <w:sz w:val="28"/>
      <w:szCs w:val="24"/>
      <w:lang w:eastAsia="ru-RU"/>
    </w:rPr>
  </w:style>
  <w:style w:type="character" w:customStyle="1" w:styleId="20">
    <w:name w:val="Основной текст 2 Знак"/>
    <w:basedOn w:val="a0"/>
    <w:link w:val="2"/>
    <w:rsid w:val="00BD10E4"/>
    <w:rPr>
      <w:rFonts w:ascii="Times New Roman" w:eastAsia="Times New Roman" w:hAnsi="Times New Roman" w:cs="Times New Roman"/>
      <w:b/>
      <w:sz w:val="28"/>
      <w:szCs w:val="24"/>
      <w:lang w:eastAsia="ru-RU"/>
    </w:rPr>
  </w:style>
  <w:style w:type="paragraph" w:styleId="a5">
    <w:name w:val="header"/>
    <w:basedOn w:val="a"/>
    <w:link w:val="a6"/>
    <w:unhideWhenUsed/>
    <w:rsid w:val="008328E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328E0"/>
  </w:style>
  <w:style w:type="paragraph" w:styleId="a7">
    <w:name w:val="footer"/>
    <w:basedOn w:val="a"/>
    <w:link w:val="a8"/>
    <w:uiPriority w:val="99"/>
    <w:unhideWhenUsed/>
    <w:rsid w:val="008328E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328E0"/>
  </w:style>
  <w:style w:type="paragraph" w:customStyle="1" w:styleId="4">
    <w:name w:val="Знак Знак4"/>
    <w:basedOn w:val="a"/>
    <w:rsid w:val="00805372"/>
    <w:pPr>
      <w:spacing w:before="100" w:beforeAutospacing="1" w:after="100" w:afterAutospacing="1" w:line="240" w:lineRule="auto"/>
    </w:pPr>
    <w:rPr>
      <w:rFonts w:ascii="Tahoma" w:eastAsia="Times New Roman" w:hAnsi="Tahoma" w:cs="Times New Roman"/>
      <w:sz w:val="20"/>
      <w:szCs w:val="20"/>
      <w:lang w:val="en-US"/>
    </w:rPr>
  </w:style>
  <w:style w:type="character" w:styleId="a9">
    <w:name w:val="Hyperlink"/>
    <w:rsid w:val="00BC6B03"/>
    <w:rPr>
      <w:color w:val="0000FF"/>
      <w:u w:val="single"/>
    </w:rPr>
  </w:style>
  <w:style w:type="paragraph" w:customStyle="1" w:styleId="ConsPlusTitle">
    <w:name w:val="ConsPlusTitle"/>
    <w:rsid w:val="00A37D23"/>
    <w:pPr>
      <w:spacing w:after="0" w:line="240" w:lineRule="auto"/>
    </w:pPr>
    <w:rPr>
      <w:rFonts w:ascii="Times New Roman" w:eastAsia="Times New Roman" w:hAnsi="Times New Roman" w:cs="Times New Roman"/>
      <w:b/>
      <w:sz w:val="20"/>
      <w:szCs w:val="20"/>
      <w:lang w:eastAsia="ru-RU"/>
    </w:rPr>
  </w:style>
  <w:style w:type="character" w:customStyle="1" w:styleId="aa">
    <w:name w:val="Гипертекстовая ссылка"/>
    <w:basedOn w:val="a0"/>
    <w:rsid w:val="00150554"/>
    <w:rPr>
      <w:rFonts w:ascii="Times New Roman" w:hAnsi="Times New Roman" w:cs="Times New Roman" w:hint="default"/>
      <w:color w:val="008000"/>
    </w:rPr>
  </w:style>
  <w:style w:type="paragraph" w:customStyle="1" w:styleId="1">
    <w:name w:val="нум список 1"/>
    <w:basedOn w:val="a"/>
    <w:rsid w:val="00263EAB"/>
    <w:pPr>
      <w:tabs>
        <w:tab w:val="left" w:pos="360"/>
      </w:tabs>
      <w:spacing w:before="120" w:after="120" w:line="240" w:lineRule="auto"/>
      <w:jc w:val="both"/>
    </w:pPr>
    <w:rPr>
      <w:rFonts w:ascii="Times New Roman" w:eastAsia="Times New Roman" w:hAnsi="Times New Roman" w:cs="Times New Roman"/>
      <w:sz w:val="24"/>
      <w:szCs w:val="20"/>
      <w:lang w:eastAsia="ar-SA"/>
    </w:rPr>
  </w:style>
  <w:style w:type="paragraph" w:customStyle="1" w:styleId="ab">
    <w:name w:val="Прижатый влево"/>
    <w:basedOn w:val="a"/>
    <w:next w:val="a"/>
    <w:uiPriority w:val="99"/>
    <w:rsid w:val="00E64A7A"/>
    <w:pPr>
      <w:autoSpaceDE w:val="0"/>
      <w:autoSpaceDN w:val="0"/>
      <w:adjustRightInd w:val="0"/>
      <w:spacing w:after="0" w:line="240" w:lineRule="auto"/>
    </w:pPr>
    <w:rPr>
      <w:rFonts w:ascii="Arial" w:hAnsi="Arial" w:cs="Arial"/>
      <w:sz w:val="24"/>
      <w:szCs w:val="24"/>
    </w:rPr>
  </w:style>
  <w:style w:type="paragraph" w:customStyle="1" w:styleId="10">
    <w:name w:val="марк список 1"/>
    <w:basedOn w:val="a"/>
    <w:rsid w:val="004907C4"/>
    <w:pPr>
      <w:tabs>
        <w:tab w:val="left" w:pos="360"/>
      </w:tabs>
      <w:spacing w:before="120" w:after="120" w:line="240" w:lineRule="auto"/>
      <w:jc w:val="both"/>
    </w:pPr>
    <w:rPr>
      <w:rFonts w:ascii="Times New Roman" w:eastAsia="Times New Roman" w:hAnsi="Times New Roman" w:cs="Times New Roman"/>
      <w:sz w:val="24"/>
      <w:szCs w:val="20"/>
      <w:lang w:eastAsia="ar-SA"/>
    </w:rPr>
  </w:style>
  <w:style w:type="paragraph" w:customStyle="1" w:styleId="11">
    <w:name w:val="Абзац списка1"/>
    <w:basedOn w:val="a"/>
    <w:qFormat/>
    <w:rsid w:val="004907C4"/>
    <w:pPr>
      <w:spacing w:after="0" w:line="240" w:lineRule="auto"/>
      <w:ind w:left="720"/>
    </w:pPr>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9D61FC"/>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D61FC"/>
    <w:rPr>
      <w:rFonts w:ascii="Tahoma" w:hAnsi="Tahoma" w:cs="Tahoma"/>
      <w:sz w:val="16"/>
      <w:szCs w:val="16"/>
    </w:rPr>
  </w:style>
  <w:style w:type="paragraph" w:customStyle="1" w:styleId="21">
    <w:name w:val="Абзац списка2"/>
    <w:basedOn w:val="a"/>
    <w:qFormat/>
    <w:rsid w:val="00EC19A0"/>
    <w:pPr>
      <w:spacing w:after="0" w:line="240" w:lineRule="auto"/>
      <w:ind w:left="720"/>
    </w:pPr>
    <w:rPr>
      <w:rFonts w:ascii="Times New Roman" w:eastAsia="Times New Roman" w:hAnsi="Times New Roman" w:cs="Times New Roman"/>
      <w:sz w:val="24"/>
      <w:szCs w:val="24"/>
      <w:lang w:eastAsia="ru-RU"/>
    </w:rPr>
  </w:style>
  <w:style w:type="paragraph" w:customStyle="1" w:styleId="punct">
    <w:name w:val="punct"/>
    <w:basedOn w:val="a"/>
    <w:rsid w:val="00EC19A0"/>
    <w:pPr>
      <w:numPr>
        <w:numId w:val="1"/>
      </w:numPr>
      <w:autoSpaceDE w:val="0"/>
      <w:autoSpaceDN w:val="0"/>
      <w:adjustRightInd w:val="0"/>
      <w:spacing w:after="0" w:line="360" w:lineRule="auto"/>
      <w:jc w:val="both"/>
    </w:pPr>
    <w:rPr>
      <w:rFonts w:ascii="Times New Roman" w:eastAsia="Times New Roman" w:hAnsi="Times New Roman" w:cs="Times New Roman"/>
      <w:sz w:val="26"/>
      <w:szCs w:val="26"/>
      <w:lang w:eastAsia="ru-RU"/>
    </w:rPr>
  </w:style>
  <w:style w:type="paragraph" w:customStyle="1" w:styleId="subpunct">
    <w:name w:val="subpunct"/>
    <w:basedOn w:val="a"/>
    <w:rsid w:val="00EC19A0"/>
    <w:pPr>
      <w:numPr>
        <w:ilvl w:val="1"/>
        <w:numId w:val="1"/>
      </w:numPr>
      <w:autoSpaceDE w:val="0"/>
      <w:autoSpaceDN w:val="0"/>
      <w:adjustRightInd w:val="0"/>
      <w:spacing w:after="0" w:line="360" w:lineRule="auto"/>
      <w:jc w:val="both"/>
    </w:pPr>
    <w:rPr>
      <w:rFonts w:ascii="Times New Roman" w:eastAsia="Times New Roman" w:hAnsi="Times New Roman" w:cs="Times New Roman"/>
      <w:sz w:val="26"/>
      <w:szCs w:val="26"/>
      <w:lang w:val="en-US" w:eastAsia="ru-RU"/>
    </w:rPr>
  </w:style>
  <w:style w:type="character" w:customStyle="1" w:styleId="ae">
    <w:name w:val="Основной текст_"/>
    <w:link w:val="5"/>
    <w:locked/>
    <w:rsid w:val="005B3E65"/>
    <w:rPr>
      <w:rFonts w:ascii="Times New Roman" w:hAnsi="Times New Roman"/>
      <w:sz w:val="26"/>
      <w:shd w:val="clear" w:color="auto" w:fill="FFFFFF"/>
    </w:rPr>
  </w:style>
  <w:style w:type="paragraph" w:customStyle="1" w:styleId="5">
    <w:name w:val="Основной текст5"/>
    <w:basedOn w:val="a"/>
    <w:link w:val="ae"/>
    <w:rsid w:val="005B3E65"/>
    <w:pPr>
      <w:widowControl w:val="0"/>
      <w:shd w:val="clear" w:color="auto" w:fill="FFFFFF"/>
      <w:spacing w:before="600" w:after="0" w:line="326" w:lineRule="exact"/>
      <w:jc w:val="both"/>
    </w:pPr>
    <w:rPr>
      <w:rFonts w:ascii="Times New Roman" w:hAnsi="Times New Roman"/>
      <w:sz w:val="26"/>
    </w:rPr>
  </w:style>
  <w:style w:type="paragraph" w:customStyle="1" w:styleId="12">
    <w:name w:val="Основной текст12"/>
    <w:basedOn w:val="a"/>
    <w:rsid w:val="009C5E44"/>
    <w:pPr>
      <w:shd w:val="clear" w:color="auto" w:fill="FFFFFF"/>
      <w:spacing w:before="300" w:after="120" w:line="240" w:lineRule="atLeast"/>
      <w:ind w:hanging="460"/>
    </w:pPr>
    <w:rPr>
      <w:rFonts w:ascii="Times New Roman" w:eastAsia="Times New Roman" w:hAnsi="Times New Roman" w:cs="Times New Roman"/>
      <w:color w:val="000000"/>
      <w:sz w:val="27"/>
      <w:szCs w:val="27"/>
      <w:lang w:eastAsia="ru-RU"/>
    </w:rPr>
  </w:style>
  <w:style w:type="character" w:customStyle="1" w:styleId="9">
    <w:name w:val="Основной текст9"/>
    <w:rsid w:val="0023138C"/>
    <w:rPr>
      <w:rFonts w:ascii="Times New Roman" w:hAnsi="Times New Roman"/>
      <w:spacing w:val="0"/>
      <w:sz w:val="27"/>
      <w:shd w:val="clear" w:color="auto" w:fill="FFFFFF"/>
    </w:rPr>
  </w:style>
  <w:style w:type="paragraph" w:styleId="af">
    <w:name w:val="List Paragraph"/>
    <w:basedOn w:val="a"/>
    <w:uiPriority w:val="34"/>
    <w:qFormat/>
    <w:rsid w:val="00AE633B"/>
    <w:pPr>
      <w:ind w:left="720"/>
      <w:contextualSpacing/>
    </w:pPr>
  </w:style>
  <w:style w:type="table" w:styleId="af0">
    <w:name w:val="Table Grid"/>
    <w:basedOn w:val="a1"/>
    <w:uiPriority w:val="59"/>
    <w:rsid w:val="008D3E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8D3E23"/>
  </w:style>
  <w:style w:type="character" w:customStyle="1" w:styleId="link">
    <w:name w:val="link"/>
    <w:basedOn w:val="a0"/>
    <w:rsid w:val="008D3E23"/>
  </w:style>
  <w:style w:type="paragraph" w:customStyle="1" w:styleId="s1">
    <w:name w:val="s_1"/>
    <w:basedOn w:val="a"/>
    <w:rsid w:val="008D3E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3">
    <w:name w:val="1"/>
    <w:basedOn w:val="a"/>
    <w:rsid w:val="00AD4189"/>
    <w:pPr>
      <w:tabs>
        <w:tab w:val="left" w:pos="1134"/>
      </w:tabs>
      <w:spacing w:after="160" w:line="240" w:lineRule="exact"/>
    </w:pPr>
    <w:rPr>
      <w:rFonts w:ascii="Times New Roman" w:eastAsia="Times New Roman" w:hAnsi="Times New Roman" w:cs="Times New Roman"/>
      <w:noProof/>
      <w:szCs w:val="20"/>
      <w:lang w:val="en-US" w:eastAsia="ru-RU"/>
    </w:rPr>
  </w:style>
  <w:style w:type="character" w:customStyle="1" w:styleId="af1">
    <w:name w:val="Цветовое выделение"/>
    <w:uiPriority w:val="99"/>
    <w:rsid w:val="00CC5274"/>
    <w:rPr>
      <w:b/>
      <w:color w:val="26282F"/>
    </w:rPr>
  </w:style>
  <w:style w:type="character" w:styleId="af2">
    <w:name w:val="FollowedHyperlink"/>
    <w:basedOn w:val="a0"/>
    <w:uiPriority w:val="99"/>
    <w:semiHidden/>
    <w:unhideWhenUsed/>
    <w:rsid w:val="0023665D"/>
    <w:rPr>
      <w:color w:val="800080" w:themeColor="followedHyperlink"/>
      <w:u w:val="single"/>
    </w:rPr>
  </w:style>
  <w:style w:type="paragraph" w:styleId="af3">
    <w:name w:val="annotation text"/>
    <w:basedOn w:val="a"/>
    <w:link w:val="af4"/>
    <w:uiPriority w:val="99"/>
    <w:semiHidden/>
    <w:unhideWhenUsed/>
    <w:pPr>
      <w:spacing w:line="240" w:lineRule="auto"/>
    </w:pPr>
    <w:rPr>
      <w:sz w:val="20"/>
      <w:szCs w:val="20"/>
    </w:rPr>
  </w:style>
  <w:style w:type="character" w:customStyle="1" w:styleId="af4">
    <w:name w:val="Текст примечания Знак"/>
    <w:basedOn w:val="a0"/>
    <w:link w:val="af3"/>
    <w:uiPriority w:val="99"/>
    <w:semiHidden/>
    <w:rPr>
      <w:sz w:val="20"/>
      <w:szCs w:val="20"/>
    </w:rPr>
  </w:style>
  <w:style w:type="character" w:styleId="af5">
    <w:name w:val="annotation reference"/>
    <w:basedOn w:val="a0"/>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333073">
      <w:bodyDiv w:val="1"/>
      <w:marLeft w:val="0"/>
      <w:marRight w:val="0"/>
      <w:marTop w:val="0"/>
      <w:marBottom w:val="0"/>
      <w:divBdr>
        <w:top w:val="none" w:sz="0" w:space="0" w:color="auto"/>
        <w:left w:val="none" w:sz="0" w:space="0" w:color="auto"/>
        <w:bottom w:val="none" w:sz="0" w:space="0" w:color="auto"/>
        <w:right w:val="none" w:sz="0" w:space="0" w:color="auto"/>
      </w:divBdr>
    </w:div>
    <w:div w:id="363214639">
      <w:bodyDiv w:val="1"/>
      <w:marLeft w:val="0"/>
      <w:marRight w:val="0"/>
      <w:marTop w:val="0"/>
      <w:marBottom w:val="0"/>
      <w:divBdr>
        <w:top w:val="none" w:sz="0" w:space="0" w:color="auto"/>
        <w:left w:val="none" w:sz="0" w:space="0" w:color="auto"/>
        <w:bottom w:val="none" w:sz="0" w:space="0" w:color="auto"/>
        <w:right w:val="none" w:sz="0" w:space="0" w:color="auto"/>
      </w:divBdr>
    </w:div>
    <w:div w:id="381178834">
      <w:bodyDiv w:val="1"/>
      <w:marLeft w:val="0"/>
      <w:marRight w:val="0"/>
      <w:marTop w:val="0"/>
      <w:marBottom w:val="0"/>
      <w:divBdr>
        <w:top w:val="none" w:sz="0" w:space="0" w:color="auto"/>
        <w:left w:val="none" w:sz="0" w:space="0" w:color="auto"/>
        <w:bottom w:val="none" w:sz="0" w:space="0" w:color="auto"/>
        <w:right w:val="none" w:sz="0" w:space="0" w:color="auto"/>
      </w:divBdr>
    </w:div>
    <w:div w:id="420641340">
      <w:bodyDiv w:val="1"/>
      <w:marLeft w:val="0"/>
      <w:marRight w:val="0"/>
      <w:marTop w:val="0"/>
      <w:marBottom w:val="0"/>
      <w:divBdr>
        <w:top w:val="none" w:sz="0" w:space="0" w:color="auto"/>
        <w:left w:val="none" w:sz="0" w:space="0" w:color="auto"/>
        <w:bottom w:val="none" w:sz="0" w:space="0" w:color="auto"/>
        <w:right w:val="none" w:sz="0" w:space="0" w:color="auto"/>
      </w:divBdr>
    </w:div>
    <w:div w:id="849107606">
      <w:bodyDiv w:val="1"/>
      <w:marLeft w:val="0"/>
      <w:marRight w:val="0"/>
      <w:marTop w:val="0"/>
      <w:marBottom w:val="0"/>
      <w:divBdr>
        <w:top w:val="none" w:sz="0" w:space="0" w:color="auto"/>
        <w:left w:val="none" w:sz="0" w:space="0" w:color="auto"/>
        <w:bottom w:val="none" w:sz="0" w:space="0" w:color="auto"/>
        <w:right w:val="none" w:sz="0" w:space="0" w:color="auto"/>
      </w:divBdr>
    </w:div>
    <w:div w:id="1058672018">
      <w:bodyDiv w:val="1"/>
      <w:marLeft w:val="0"/>
      <w:marRight w:val="0"/>
      <w:marTop w:val="0"/>
      <w:marBottom w:val="0"/>
      <w:divBdr>
        <w:top w:val="none" w:sz="0" w:space="0" w:color="auto"/>
        <w:left w:val="none" w:sz="0" w:space="0" w:color="auto"/>
        <w:bottom w:val="none" w:sz="0" w:space="0" w:color="auto"/>
        <w:right w:val="none" w:sz="0" w:space="0" w:color="auto"/>
      </w:divBdr>
    </w:div>
    <w:div w:id="1430470278">
      <w:bodyDiv w:val="1"/>
      <w:marLeft w:val="0"/>
      <w:marRight w:val="0"/>
      <w:marTop w:val="0"/>
      <w:marBottom w:val="0"/>
      <w:divBdr>
        <w:top w:val="none" w:sz="0" w:space="0" w:color="auto"/>
        <w:left w:val="none" w:sz="0" w:space="0" w:color="auto"/>
        <w:bottom w:val="none" w:sz="0" w:space="0" w:color="auto"/>
        <w:right w:val="none" w:sz="0" w:space="0" w:color="auto"/>
      </w:divBdr>
    </w:div>
    <w:div w:id="2128502663">
      <w:bodyDiv w:val="1"/>
      <w:marLeft w:val="0"/>
      <w:marRight w:val="0"/>
      <w:marTop w:val="0"/>
      <w:marBottom w:val="0"/>
      <w:divBdr>
        <w:top w:val="none" w:sz="0" w:space="0" w:color="auto"/>
        <w:left w:val="none" w:sz="0" w:space="0" w:color="auto"/>
        <w:bottom w:val="none" w:sz="0" w:space="0" w:color="auto"/>
        <w:right w:val="none" w:sz="0" w:space="0" w:color="auto"/>
      </w:divBdr>
    </w:div>
    <w:div w:id="213289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6C57D-FD5D-4B29-980F-26860698B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851</TotalTime>
  <Pages>24</Pages>
  <Words>10294</Words>
  <Characters>58681</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DNA Project</Company>
  <LinksUpToDate>false</LinksUpToDate>
  <CharactersWithSpaces>68838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В. Пасеченко</dc:creator>
  <cp:keywords/>
  <dc:description/>
  <cp:lastModifiedBy>Наталья Б. Еременко</cp:lastModifiedBy>
  <cp:revision>32</cp:revision>
  <cp:lastPrinted>2018-05-22T11:42:00Z</cp:lastPrinted>
  <dcterms:created xsi:type="dcterms:W3CDTF">2016-03-28T19:40:00Z</dcterms:created>
  <dcterms:modified xsi:type="dcterms:W3CDTF">2018-05-22T11:42:00Z</dcterms:modified>
</cp:coreProperties>
</file>