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6FBF7" w14:textId="6FA2DA33" w:rsidR="001C220B" w:rsidRDefault="001C220B" w:rsidP="00A85454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1C220B">
        <w:rPr>
          <w:rFonts w:ascii="Times New Roman" w:hAnsi="Times New Roman" w:cs="Times New Roman"/>
          <w:caps/>
          <w:sz w:val="28"/>
          <w:szCs w:val="28"/>
        </w:rPr>
        <w:t>ПРИЛОЖЕНИЕ</w:t>
      </w:r>
    </w:p>
    <w:p w14:paraId="468CEEF1" w14:textId="4CF5F78D" w:rsidR="001C220B" w:rsidRDefault="001C220B" w:rsidP="001C220B">
      <w:pPr>
        <w:pStyle w:val="ConsPlusNormal"/>
        <w:suppressAutoHyphens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C220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1C220B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Брюховецкий район</w:t>
      </w:r>
    </w:p>
    <w:p w14:paraId="4445577B" w14:textId="4F6A16E2" w:rsidR="001C220B" w:rsidRDefault="001C220B" w:rsidP="001C220B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№ _____</w:t>
      </w:r>
    </w:p>
    <w:p w14:paraId="4F610117" w14:textId="77777777" w:rsidR="001C220B" w:rsidRDefault="001C220B" w:rsidP="001C220B">
      <w:pPr>
        <w:pStyle w:val="ConsPlusNormal"/>
        <w:ind w:firstLine="0"/>
        <w:outlineLvl w:val="0"/>
        <w:rPr>
          <w:rFonts w:ascii="Times New Roman" w:hAnsi="Times New Roman" w:cs="Times New Roman"/>
          <w:caps/>
          <w:sz w:val="28"/>
          <w:szCs w:val="28"/>
        </w:rPr>
      </w:pPr>
    </w:p>
    <w:p w14:paraId="0DBC0DD7" w14:textId="77777777" w:rsidR="00BD10E4" w:rsidRDefault="00BD10E4" w:rsidP="00A85454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E4830">
        <w:rPr>
          <w:rFonts w:ascii="Times New Roman" w:hAnsi="Times New Roman" w:cs="Times New Roman"/>
          <w:caps/>
          <w:sz w:val="28"/>
          <w:szCs w:val="28"/>
        </w:rPr>
        <w:t>Приложение</w:t>
      </w:r>
    </w:p>
    <w:p w14:paraId="026BB5F8" w14:textId="77777777" w:rsidR="00A85454" w:rsidRDefault="00A85454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9309BCB" w14:textId="77777777" w:rsidR="00A85454" w:rsidRDefault="00A85454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58D5BD7F" w14:textId="77777777" w:rsidR="00BD10E4" w:rsidRPr="0001485B" w:rsidRDefault="000138BB" w:rsidP="00A8545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5454">
        <w:rPr>
          <w:rFonts w:ascii="Times New Roman" w:hAnsi="Times New Roman" w:cs="Times New Roman"/>
          <w:sz w:val="28"/>
          <w:szCs w:val="28"/>
        </w:rPr>
        <w:t>остановлением</w:t>
      </w:r>
      <w:r w:rsidR="00AB7C58">
        <w:rPr>
          <w:rFonts w:ascii="Times New Roman" w:hAnsi="Times New Roman" w:cs="Times New Roman"/>
          <w:sz w:val="28"/>
          <w:szCs w:val="28"/>
        </w:rPr>
        <w:t xml:space="preserve"> </w:t>
      </w:r>
      <w:r w:rsidR="00BD10E4" w:rsidRPr="0001485B">
        <w:rPr>
          <w:rFonts w:ascii="Times New Roman" w:hAnsi="Times New Roman" w:cs="Times New Roman"/>
          <w:sz w:val="28"/>
          <w:szCs w:val="28"/>
        </w:rPr>
        <w:t>администрации</w:t>
      </w:r>
      <w:r w:rsidR="00AB7C58"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  <w:r w:rsidR="00AB7C58">
        <w:rPr>
          <w:rFonts w:ascii="Times New Roman" w:hAnsi="Times New Roman" w:cs="Times New Roman"/>
          <w:sz w:val="28"/>
          <w:szCs w:val="28"/>
        </w:rPr>
        <w:br/>
      </w:r>
      <w:r w:rsidR="00BD10E4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14:paraId="1AD3A08F" w14:textId="4EF5A995" w:rsidR="0081775E" w:rsidRPr="00294CC1" w:rsidRDefault="0081775E" w:rsidP="0081775E">
      <w:pPr>
        <w:pStyle w:val="ConsPlusNormal"/>
        <w:suppressAutoHyphens/>
        <w:ind w:left="5103" w:firstLine="0"/>
        <w:jc w:val="center"/>
        <w:rPr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C220B">
        <w:rPr>
          <w:rFonts w:ascii="Times New Roman" w:hAnsi="Times New Roman" w:cs="Times New Roman"/>
          <w:sz w:val="28"/>
          <w:szCs w:val="28"/>
        </w:rPr>
        <w:t>11 мая 2018 года № 443</w:t>
      </w:r>
    </w:p>
    <w:p w14:paraId="43C3453F" w14:textId="77777777" w:rsidR="0081775E" w:rsidRPr="00294CC1" w:rsidRDefault="0081775E" w:rsidP="0081775E">
      <w:pPr>
        <w:spacing w:after="0"/>
        <w:ind w:left="6379"/>
        <w:rPr>
          <w:bCs/>
          <w:sz w:val="28"/>
          <w:szCs w:val="28"/>
        </w:rPr>
      </w:pPr>
    </w:p>
    <w:p w14:paraId="35445DAD" w14:textId="77777777" w:rsidR="0081775E" w:rsidRDefault="0081775E" w:rsidP="0081775E">
      <w:pPr>
        <w:pStyle w:val="a3"/>
        <w:suppressAutoHyphens/>
        <w:spacing w:line="240" w:lineRule="auto"/>
        <w:ind w:left="567" w:right="707"/>
        <w:contextualSpacing/>
        <w:rPr>
          <w:b w:val="0"/>
          <w:color w:val="000000"/>
          <w:szCs w:val="28"/>
        </w:rPr>
      </w:pPr>
    </w:p>
    <w:p w14:paraId="1ACA7CE2" w14:textId="77777777" w:rsidR="00BD10E4" w:rsidRPr="00740CB4" w:rsidRDefault="00BD10E4" w:rsidP="00BD10E4">
      <w:pPr>
        <w:pStyle w:val="a3"/>
        <w:tabs>
          <w:tab w:val="left" w:pos="6346"/>
        </w:tabs>
        <w:suppressAutoHyphens/>
        <w:spacing w:line="240" w:lineRule="auto"/>
        <w:jc w:val="left"/>
        <w:rPr>
          <w:sz w:val="26"/>
          <w:szCs w:val="26"/>
        </w:rPr>
      </w:pPr>
    </w:p>
    <w:p w14:paraId="6525A511" w14:textId="77777777" w:rsidR="00BD10E4" w:rsidRPr="00333821" w:rsidRDefault="00BD10E4" w:rsidP="000138BB">
      <w:pPr>
        <w:pStyle w:val="a3"/>
        <w:suppressAutoHyphens/>
        <w:spacing w:line="240" w:lineRule="auto"/>
        <w:ind w:left="567" w:right="1133"/>
        <w:rPr>
          <w:szCs w:val="28"/>
        </w:rPr>
      </w:pPr>
      <w:r w:rsidRPr="00333821">
        <w:rPr>
          <w:szCs w:val="28"/>
        </w:rPr>
        <w:t xml:space="preserve">Административный регламент </w:t>
      </w:r>
    </w:p>
    <w:p w14:paraId="703A7B81" w14:textId="6817B3C6" w:rsidR="00BD10E4" w:rsidRPr="00A85454" w:rsidRDefault="00BD10E4" w:rsidP="000138BB">
      <w:pPr>
        <w:pStyle w:val="21"/>
        <w:suppressAutoHyphens/>
        <w:spacing w:line="240" w:lineRule="auto"/>
        <w:ind w:left="567" w:right="1133"/>
        <w:rPr>
          <w:i/>
          <w:szCs w:val="28"/>
        </w:rPr>
      </w:pPr>
      <w:r w:rsidRPr="00A85454">
        <w:rPr>
          <w:szCs w:val="28"/>
        </w:rPr>
        <w:t xml:space="preserve">предоставления муниципальной услуги </w:t>
      </w:r>
      <w:r w:rsidR="00A3518F">
        <w:rPr>
          <w:szCs w:val="28"/>
        </w:rPr>
        <w:t>«</w:t>
      </w:r>
      <w:r w:rsidR="001C220B" w:rsidRPr="001C220B">
        <w:rPr>
          <w:szCs w:val="28"/>
        </w:rPr>
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</w:r>
      <w:r w:rsidR="00A3518F">
        <w:rPr>
          <w:szCs w:val="28"/>
        </w:rPr>
        <w:t>»</w:t>
      </w:r>
    </w:p>
    <w:p w14:paraId="0EA0E726" w14:textId="77777777" w:rsidR="00251877" w:rsidRPr="00A85454" w:rsidRDefault="00251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4DD043D8" w14:textId="77777777" w:rsidR="00251877" w:rsidRPr="00A85454" w:rsidRDefault="00251877" w:rsidP="001268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Par37"/>
      <w:bookmarkEnd w:id="0"/>
    </w:p>
    <w:p w14:paraId="49C7814C" w14:textId="77777777" w:rsidR="00251877" w:rsidRPr="00862630" w:rsidRDefault="00251877" w:rsidP="007C77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14:paraId="05B8138F" w14:textId="77777777" w:rsidR="00251877" w:rsidRPr="00A85454" w:rsidRDefault="00251877" w:rsidP="00490744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 регулирования</w:t>
      </w:r>
    </w:p>
    <w:p w14:paraId="01D30B5A" w14:textId="645D1212" w:rsidR="00A3518F" w:rsidRPr="008B790A" w:rsidRDefault="00A3518F" w:rsidP="004907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административный регламент (далее - Регламент) </w:t>
      </w:r>
      <w:r w:rsidR="001C220B"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</w:t>
      </w:r>
      <w:r w:rsidR="001C220B" w:rsidRPr="00D67E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предоставления муниципальной услуги, состав, последовательность и сроки выполнения административных процедур (действий) при предоставлении администрацией муниципального образования Брюховецкий район муниц</w:t>
      </w:r>
      <w:r w:rsidR="001C220B" w:rsidRPr="00D67E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C220B" w:rsidRPr="00D67EE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</w:t>
      </w:r>
      <w:r w:rsidRPr="00A3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земельных участков, </w:t>
      </w:r>
      <w:r w:rsidR="000457D9" w:rsidRPr="000457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 в гос</w:t>
      </w:r>
      <w:r w:rsidR="000457D9" w:rsidRPr="000457D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457D9" w:rsidRPr="00045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и муниципальной собственности, на которых </w:t>
      </w:r>
      <w:r w:rsidR="000457D9" w:rsidRPr="008B79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расположены здания, сооружения, в собственность, аренду</w:t>
      </w:r>
      <w:r w:rsidRPr="008B7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C220B" w:rsidRPr="008A241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порядку их выполнения, ф</w:t>
      </w:r>
      <w:r w:rsidR="001C220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ормы контроля за исполнением ре</w:t>
      </w:r>
      <w:r w:rsidR="001C220B" w:rsidRPr="008A24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гламента, досудебный (внесудебный) по</w:t>
      </w:r>
      <w:r w:rsidR="001C220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C220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C220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 обжалования решений</w:t>
      </w:r>
      <w:proofErr w:type="gramEnd"/>
      <w:r w:rsidR="001C2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дей</w:t>
      </w:r>
      <w:r w:rsidR="001C220B" w:rsidRPr="008A24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(бездействий) администрации муни</w:t>
      </w:r>
      <w:r w:rsidR="001C220B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1C220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C2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Брюховец</w:t>
      </w:r>
      <w:r w:rsidR="001C220B" w:rsidRPr="008A2415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 район, а также должностных лиц, отве</w:t>
      </w:r>
      <w:r w:rsidR="001C220B" w:rsidRPr="008A24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C220B" w:rsidRPr="008A24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</w:t>
      </w:r>
      <w:r w:rsidR="001C220B">
        <w:rPr>
          <w:rFonts w:ascii="Times New Roman" w:eastAsia="Times New Roman" w:hAnsi="Times New Roman" w:cs="Times New Roman"/>
          <w:sz w:val="28"/>
          <w:szCs w:val="28"/>
          <w:lang w:eastAsia="ru-RU"/>
        </w:rPr>
        <w:t>х за предоставление му</w:t>
      </w:r>
      <w:r w:rsidR="001C220B" w:rsidRPr="008A24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 услуги</w:t>
      </w:r>
      <w:r w:rsidRPr="008B79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8672A3B" w14:textId="77777777" w:rsidR="00251877" w:rsidRPr="008B790A" w:rsidRDefault="00251877" w:rsidP="00490744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B790A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48CBC532" w14:textId="618B3087" w:rsidR="00251877" w:rsidRPr="008B790A" w:rsidRDefault="00251877" w:rsidP="008A0C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90A">
        <w:rPr>
          <w:rFonts w:ascii="Times New Roman" w:hAnsi="Times New Roman" w:cs="Times New Roman"/>
          <w:sz w:val="28"/>
          <w:szCs w:val="28"/>
        </w:rPr>
        <w:t xml:space="preserve">Заявителями выступают </w:t>
      </w:r>
      <w:r w:rsidR="00BC44BD" w:rsidRPr="008B790A">
        <w:rPr>
          <w:rFonts w:ascii="Times New Roman" w:eastAsia="Calibri" w:hAnsi="Times New Roman" w:cs="Times New Roman"/>
          <w:sz w:val="28"/>
          <w:szCs w:val="28"/>
        </w:rPr>
        <w:t xml:space="preserve">физические и юридические лица, </w:t>
      </w:r>
      <w:r w:rsidR="008A0C07" w:rsidRPr="008B790A">
        <w:rPr>
          <w:rFonts w:ascii="Times New Roman" w:eastAsia="Calibri" w:hAnsi="Times New Roman" w:cs="Times New Roman"/>
          <w:sz w:val="28"/>
          <w:szCs w:val="28"/>
        </w:rPr>
        <w:t>собственники зданий, сооружений, помещений в них</w:t>
      </w:r>
      <w:r w:rsidR="00BC44BD" w:rsidRPr="008B790A">
        <w:rPr>
          <w:rFonts w:ascii="Times New Roman" w:eastAsia="Calibri" w:hAnsi="Times New Roman" w:cs="Times New Roman"/>
          <w:sz w:val="28"/>
          <w:szCs w:val="28"/>
        </w:rPr>
        <w:t xml:space="preserve">, расположенные на земельных участках, находящихся в </w:t>
      </w:r>
      <w:r w:rsidR="000457D9" w:rsidRPr="008B790A">
        <w:rPr>
          <w:rFonts w:ascii="Times New Roman" w:eastAsia="Calibri" w:hAnsi="Times New Roman" w:cs="Times New Roman"/>
          <w:sz w:val="28"/>
          <w:szCs w:val="28"/>
        </w:rPr>
        <w:t>государственно</w:t>
      </w:r>
      <w:r w:rsidR="008D55BA" w:rsidRPr="008B790A">
        <w:rPr>
          <w:rFonts w:ascii="Times New Roman" w:eastAsia="Calibri" w:hAnsi="Times New Roman" w:cs="Times New Roman"/>
          <w:sz w:val="28"/>
          <w:szCs w:val="28"/>
        </w:rPr>
        <w:t>й</w:t>
      </w:r>
      <w:r w:rsidR="000457D9" w:rsidRPr="008B790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C44BD" w:rsidRPr="008B790A">
        <w:rPr>
          <w:rFonts w:ascii="Times New Roman" w:eastAsia="Calibri" w:hAnsi="Times New Roman" w:cs="Times New Roman"/>
          <w:sz w:val="28"/>
          <w:szCs w:val="28"/>
        </w:rPr>
        <w:t>муниципальной собственности</w:t>
      </w:r>
      <w:r w:rsidRPr="008B79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58DCA4" w14:textId="77777777" w:rsidR="000457D9" w:rsidRPr="008B790A" w:rsidRDefault="000457D9" w:rsidP="000457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90A">
        <w:rPr>
          <w:rFonts w:ascii="Times New Roman" w:eastAsia="Calibri" w:hAnsi="Times New Roman" w:cs="Times New Roman"/>
          <w:sz w:val="28"/>
          <w:szCs w:val="28"/>
        </w:rPr>
        <w:t>От имени физических лиц заявления о предоставлении муниципальной услуги (далее – заявление) могут подавать:</w:t>
      </w:r>
    </w:p>
    <w:p w14:paraId="08155261" w14:textId="77777777" w:rsidR="000457D9" w:rsidRPr="008B790A" w:rsidRDefault="000457D9" w:rsidP="000457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90A">
        <w:rPr>
          <w:rFonts w:ascii="Times New Roman" w:eastAsia="Calibri" w:hAnsi="Times New Roman" w:cs="Times New Roman"/>
          <w:sz w:val="28"/>
          <w:szCs w:val="28"/>
        </w:rPr>
        <w:t>законные представители (родители, усыновители, опекуны) несоверше</w:t>
      </w:r>
      <w:r w:rsidRPr="008B790A">
        <w:rPr>
          <w:rFonts w:ascii="Times New Roman" w:eastAsia="Calibri" w:hAnsi="Times New Roman" w:cs="Times New Roman"/>
          <w:sz w:val="28"/>
          <w:szCs w:val="28"/>
        </w:rPr>
        <w:t>н</w:t>
      </w:r>
      <w:r w:rsidRPr="008B790A">
        <w:rPr>
          <w:rFonts w:ascii="Times New Roman" w:eastAsia="Calibri" w:hAnsi="Times New Roman" w:cs="Times New Roman"/>
          <w:sz w:val="28"/>
          <w:szCs w:val="28"/>
        </w:rPr>
        <w:t>нолетних в возрасте до 18 лет;</w:t>
      </w:r>
    </w:p>
    <w:p w14:paraId="3505FBB3" w14:textId="77777777" w:rsidR="000457D9" w:rsidRPr="008B790A" w:rsidRDefault="000457D9" w:rsidP="000457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90A">
        <w:rPr>
          <w:rFonts w:ascii="Times New Roman" w:eastAsia="Calibri" w:hAnsi="Times New Roman" w:cs="Times New Roman"/>
          <w:sz w:val="28"/>
          <w:szCs w:val="28"/>
        </w:rPr>
        <w:lastRenderedPageBreak/>
        <w:t>опекуны, попечители недееспособных граждан;</w:t>
      </w:r>
    </w:p>
    <w:p w14:paraId="4195DF2A" w14:textId="77777777" w:rsidR="000457D9" w:rsidRPr="000457D9" w:rsidRDefault="000457D9" w:rsidP="000457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90A">
        <w:rPr>
          <w:rFonts w:ascii="Times New Roman" w:eastAsia="Calibri" w:hAnsi="Times New Roman" w:cs="Times New Roman"/>
          <w:sz w:val="28"/>
          <w:szCs w:val="28"/>
        </w:rPr>
        <w:t>представители, действующие в силу полномочий</w:t>
      </w:r>
      <w:r w:rsidRPr="000457D9">
        <w:rPr>
          <w:rFonts w:ascii="Times New Roman" w:eastAsia="Calibri" w:hAnsi="Times New Roman" w:cs="Times New Roman"/>
          <w:sz w:val="28"/>
          <w:szCs w:val="28"/>
        </w:rPr>
        <w:t>, основанных на дов</w:t>
      </w:r>
      <w:r w:rsidRPr="000457D9">
        <w:rPr>
          <w:rFonts w:ascii="Times New Roman" w:eastAsia="Calibri" w:hAnsi="Times New Roman" w:cs="Times New Roman"/>
          <w:sz w:val="28"/>
          <w:szCs w:val="28"/>
        </w:rPr>
        <w:t>е</w:t>
      </w:r>
      <w:r w:rsidRPr="000457D9">
        <w:rPr>
          <w:rFonts w:ascii="Times New Roman" w:eastAsia="Calibri" w:hAnsi="Times New Roman" w:cs="Times New Roman"/>
          <w:sz w:val="28"/>
          <w:szCs w:val="28"/>
        </w:rPr>
        <w:t>ренности.</w:t>
      </w:r>
    </w:p>
    <w:p w14:paraId="2D9F1FA2" w14:textId="77777777" w:rsidR="000457D9" w:rsidRPr="008A0C07" w:rsidRDefault="000457D9" w:rsidP="000457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57D9">
        <w:rPr>
          <w:rFonts w:ascii="Times New Roman" w:eastAsia="Calibri" w:hAnsi="Times New Roman" w:cs="Times New Roman"/>
          <w:sz w:val="28"/>
          <w:szCs w:val="28"/>
        </w:rPr>
        <w:t>От имени юридических лиц заявления могут подавать лица, действующие в соответствии с законом, иными правовыми актами и учредительными док</w:t>
      </w:r>
      <w:r w:rsidRPr="000457D9">
        <w:rPr>
          <w:rFonts w:ascii="Times New Roman" w:eastAsia="Calibri" w:hAnsi="Times New Roman" w:cs="Times New Roman"/>
          <w:sz w:val="28"/>
          <w:szCs w:val="28"/>
        </w:rPr>
        <w:t>у</w:t>
      </w:r>
      <w:r w:rsidRPr="000457D9">
        <w:rPr>
          <w:rFonts w:ascii="Times New Roman" w:eastAsia="Calibri" w:hAnsi="Times New Roman" w:cs="Times New Roman"/>
          <w:sz w:val="28"/>
          <w:szCs w:val="28"/>
        </w:rPr>
        <w:t>ментами без доверенности; представители в силу полномочий, основанных на доверенности. В предусмотренных законом случаях от имени юридического лица могут действовать его участники.</w:t>
      </w:r>
    </w:p>
    <w:p w14:paraId="4C8D475E" w14:textId="77777777" w:rsidR="00251877" w:rsidRPr="00A85454" w:rsidRDefault="00251877" w:rsidP="00490744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Требования к порядку информирования о предоставлении </w:t>
      </w:r>
      <w:r w:rsidR="004E7840"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</w:t>
      </w:r>
      <w:r w:rsidR="004E7840"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E7840"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</w:t>
      </w:r>
      <w:r w:rsidRPr="00A85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</w:p>
    <w:p w14:paraId="654F3748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51E">
        <w:rPr>
          <w:rFonts w:ascii="Times New Roman" w:eastAsia="Times New Roman" w:hAnsi="Times New Roman" w:cs="Times New Roman"/>
          <w:sz w:val="28"/>
          <w:szCs w:val="28"/>
        </w:rPr>
        <w:t>1.3.1. Информирование о предоставлении муниципальной услуги и услуг, которые являются необходимыми и обязательными для предоставления мун</w:t>
      </w:r>
      <w:r w:rsidRPr="000B55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551E">
        <w:rPr>
          <w:rFonts w:ascii="Times New Roman" w:eastAsia="Times New Roman" w:hAnsi="Times New Roman" w:cs="Times New Roman"/>
          <w:sz w:val="28"/>
          <w:szCs w:val="28"/>
        </w:rPr>
        <w:t>ципальной услуги, о ходе предоставления указанных услуг осуществляется:</w:t>
      </w:r>
    </w:p>
    <w:p w14:paraId="2B08A1FE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51E">
        <w:rPr>
          <w:rFonts w:ascii="Times New Roman" w:eastAsia="Times New Roman" w:hAnsi="Times New Roman" w:cs="Times New Roman"/>
          <w:sz w:val="28"/>
          <w:szCs w:val="28"/>
        </w:rPr>
        <w:t>1) в администра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ции муниципального образования </w:t>
      </w:r>
      <w:r w:rsidRPr="000B551E">
        <w:rPr>
          <w:rFonts w:ascii="Times New Roman" w:eastAsia="Times New Roman" w:hAnsi="Times New Roman" w:cs="Times New Roman"/>
          <w:sz w:val="28"/>
          <w:szCs w:val="28"/>
        </w:rPr>
        <w:t>Брюховецкий район (далее - Администрация):</w:t>
      </w:r>
    </w:p>
    <w:p w14:paraId="053B6924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51E">
        <w:rPr>
          <w:rFonts w:ascii="Times New Roman" w:eastAsia="Times New Roman" w:hAnsi="Times New Roman" w:cs="Times New Roman"/>
          <w:sz w:val="28"/>
          <w:szCs w:val="28"/>
        </w:rPr>
        <w:t>в устной форме при личном обращении;</w:t>
      </w:r>
    </w:p>
    <w:p w14:paraId="533D31B7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51E">
        <w:rPr>
          <w:rFonts w:ascii="Times New Roman" w:eastAsia="Times New Roman" w:hAnsi="Times New Roman" w:cs="Times New Roman"/>
          <w:sz w:val="28"/>
          <w:szCs w:val="28"/>
        </w:rPr>
        <w:t>с использованием телефонной связи;</w:t>
      </w:r>
    </w:p>
    <w:p w14:paraId="6DA916B0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51E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 посредством направления на адрес эле</w:t>
      </w:r>
      <w:r w:rsidRPr="000B551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B551E">
        <w:rPr>
          <w:rFonts w:ascii="Times New Roman" w:eastAsia="Times New Roman" w:hAnsi="Times New Roman" w:cs="Times New Roman"/>
          <w:sz w:val="28"/>
          <w:szCs w:val="28"/>
        </w:rPr>
        <w:t>тронной почты;</w:t>
      </w:r>
    </w:p>
    <w:p w14:paraId="0AD85CA5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51E">
        <w:rPr>
          <w:rFonts w:ascii="Times New Roman" w:eastAsia="Times New Roman" w:hAnsi="Times New Roman" w:cs="Times New Roman"/>
          <w:sz w:val="28"/>
          <w:szCs w:val="28"/>
        </w:rPr>
        <w:t>по письменным обращениям;</w:t>
      </w:r>
    </w:p>
    <w:p w14:paraId="2966DF6A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51E">
        <w:rPr>
          <w:rFonts w:ascii="Times New Roman" w:eastAsia="Times New Roman" w:hAnsi="Times New Roman" w:cs="Times New Roman"/>
          <w:sz w:val="28"/>
          <w:szCs w:val="28"/>
        </w:rPr>
        <w:t>на информационных стендах;</w:t>
      </w:r>
    </w:p>
    <w:p w14:paraId="6A95A532" w14:textId="135A378F" w:rsidR="001C220B" w:rsidRPr="000B551E" w:rsidRDefault="005C2363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ins w:id="1" w:author="Eremenko_NB" w:date="2019-05-30T20:31:00Z">
        <w:r w:rsidRPr="005C2363">
          <w:rPr>
            <w:rFonts w:ascii="Times New Roman" w:eastAsia="Times New Roman" w:hAnsi="Times New Roman" w:cs="Times New Roman"/>
            <w:sz w:val="28"/>
            <w:szCs w:val="28"/>
          </w:rPr>
          <w:t>на официальном сайте Администрации: http://bruhoveckaya.ru/ (далее - официальный сайт Администрации)</w:t>
        </w:r>
      </w:ins>
      <w:del w:id="2" w:author="Eremenko_NB" w:date="2019-05-30T20:31:00Z">
        <w:r w:rsidR="001C220B" w:rsidRPr="000B551E" w:rsidDel="005C2363">
          <w:rPr>
            <w:rFonts w:ascii="Times New Roman" w:eastAsia="Times New Roman" w:hAnsi="Times New Roman" w:cs="Times New Roman"/>
            <w:sz w:val="28"/>
            <w:szCs w:val="28"/>
          </w:rPr>
          <w:delText>на официальном сайте Администрации, а</w:delText>
        </w:r>
        <w:r w:rsidR="001C220B" w:rsidRPr="000B551E" w:rsidDel="005C2363">
          <w:rPr>
            <w:rFonts w:ascii="Times New Roman" w:eastAsia="Times New Roman" w:hAnsi="Times New Roman" w:cs="Times New Roman"/>
            <w:sz w:val="28"/>
            <w:szCs w:val="28"/>
          </w:rPr>
          <w:delText>д</w:delText>
        </w:r>
        <w:r w:rsidR="001C220B" w:rsidRPr="000B551E" w:rsidDel="005C2363">
          <w:rPr>
            <w:rFonts w:ascii="Times New Roman" w:eastAsia="Times New Roman" w:hAnsi="Times New Roman" w:cs="Times New Roman"/>
            <w:sz w:val="28"/>
            <w:szCs w:val="28"/>
          </w:rPr>
          <w:delText>рес официального сайта - http://bruhoveckaya.ru/ (далее- официальный сайт)</w:delText>
        </w:r>
      </w:del>
      <w:r w:rsidR="001C220B" w:rsidRPr="000B551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9EF5824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2) в филиале государственного автономного учреждения Краснодарского края «Многофункциональный центр предоставления государственных и мун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ципальных услуг Краснодарского края» в Брюховецком районе (далее – МФЦ):</w:t>
      </w:r>
    </w:p>
    <w:p w14:paraId="3E1522E9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при личном обращении;</w:t>
      </w:r>
    </w:p>
    <w:p w14:paraId="4BE92993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официальном интернет-сайте - </w:t>
      </w:r>
      <w:hyperlink r:id="rId8">
        <w:r w:rsidRPr="000B551E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http://e-mfc.ru/</w:t>
        </w:r>
      </w:hyperlink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14:paraId="4AECB994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на информационных стендах;</w:t>
      </w:r>
    </w:p>
    <w:p w14:paraId="7698400C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3) посредством размещения информации на Едином портале госуда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р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ственных и муниципальных услуг и (или) региональном портале государстве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н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ных и муниципальных услуг (функций) Краснодарского края в информацио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н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но-телекоммуникационной сети Интернет (далее - Портал);</w:t>
      </w:r>
    </w:p>
    <w:p w14:paraId="49DE1208" w14:textId="041AA56D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4) посредством телефонной связи </w:t>
      </w:r>
      <w:proofErr w:type="spellStart"/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Call</w:t>
      </w:r>
      <w:proofErr w:type="spellEnd"/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-центра (горяч</w:t>
      </w:r>
      <w:r w:rsidR="00B27C9B">
        <w:rPr>
          <w:rFonts w:ascii="Times New Roman" w:eastAsia="Times New Roman" w:hAnsi="Times New Roman" w:cs="Times New Roman"/>
          <w:sz w:val="28"/>
          <w:szCs w:val="28"/>
          <w:highlight w:val="white"/>
        </w:rPr>
        <w:t>ая линия):</w:t>
      </w:r>
      <w:r w:rsidR="00B27C9B"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8-800-1000-900.</w:t>
      </w:r>
    </w:p>
    <w:p w14:paraId="6766988B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1.3.2. Консультирование по вопросам предоставления муниципальной услуги осуществляется бесплатно.</w:t>
      </w:r>
    </w:p>
    <w:p w14:paraId="64270ADA" w14:textId="77777777" w:rsidR="00694483" w:rsidRDefault="001C220B" w:rsidP="0069448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Специалист, осуществляющий консультирование (посредством телефона или лично) по вопросам предоставления муниципальной услуги, о ходе пред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о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ставления муниципальной услуги, а также услуг, которые являются необход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мыми и обязательными для предоставления муниципальной услуги, должен корректно и внимательно относиться к заявителям.</w:t>
      </w:r>
    </w:p>
    <w:p w14:paraId="4CC6D937" w14:textId="48D82C94" w:rsidR="001C220B" w:rsidRPr="000B551E" w:rsidRDefault="001C220B" w:rsidP="00694483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При консультировании по телефону специалист должен назвать </w:t>
      </w:r>
      <w:proofErr w:type="gramStart"/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свою</w:t>
      </w:r>
      <w:proofErr w:type="gramEnd"/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ф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а</w:t>
      </w:r>
      <w:proofErr w:type="gramStart"/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милию, имя и отчество, должность, а затем в вежливой форме четко и подробно проинформировать обратившегося по интересующим его вопросам.</w:t>
      </w:r>
      <w:proofErr w:type="gramEnd"/>
    </w:p>
    <w:p w14:paraId="0387EA33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Если специалист не может ответить на вопрос самостоятельно, либо по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д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готовка ответа требует продолжительного времени, он может предложить обр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а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тившемуся обратиться письменно, либо назначить другое удобное для заинт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ресованного лица время для получения информации.</w:t>
      </w:r>
    </w:p>
    <w:p w14:paraId="10306A7E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Рекомендуемое время для телефонного разговора - не более 10 минут, личного устного информирования - не более 20 минут.</w:t>
      </w:r>
    </w:p>
    <w:p w14:paraId="75C2BF9A" w14:textId="61ED8187" w:rsidR="0025660F" w:rsidRPr="0025660F" w:rsidRDefault="009102F8" w:rsidP="0025660F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02F8">
        <w:rPr>
          <w:rFonts w:ascii="Times New Roman" w:eastAsia="Times New Roman" w:hAnsi="Times New Roman" w:cs="Times New Roman"/>
          <w:sz w:val="28"/>
          <w:szCs w:val="28"/>
        </w:rPr>
        <w:t>Индивидуальное письменное информирование осуществляется путём направления письма на почтовый адрес заявителя, указанный в письменном о</w:t>
      </w:r>
      <w:r w:rsidRPr="009102F8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9102F8">
        <w:rPr>
          <w:rFonts w:ascii="Times New Roman" w:eastAsia="Times New Roman" w:hAnsi="Times New Roman" w:cs="Times New Roman"/>
          <w:sz w:val="28"/>
          <w:szCs w:val="28"/>
        </w:rPr>
        <w:t>ращении заявителя, а в случае поступления запроса в электронном виде путем направления электронного письма на адрес электронной почты заявителя и должно содержать чёткий ответ на поставленные вопросы</w:t>
      </w:r>
      <w:r w:rsidR="0025660F" w:rsidRPr="0025660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7FF49B" w14:textId="77777777" w:rsidR="001C220B" w:rsidRPr="0025660F" w:rsidRDefault="001C220B" w:rsidP="0025660F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660F">
        <w:rPr>
          <w:rFonts w:ascii="Times New Roman" w:eastAsia="Times New Roman" w:hAnsi="Times New Roman" w:cs="Times New Roman"/>
          <w:sz w:val="28"/>
          <w:szCs w:val="28"/>
        </w:rPr>
        <w:t>1.3.3. Информационные стенды должны содержать:</w:t>
      </w:r>
    </w:p>
    <w:p w14:paraId="7DD7B23A" w14:textId="77777777" w:rsidR="001C220B" w:rsidRPr="000B551E" w:rsidRDefault="001C220B" w:rsidP="0025660F">
      <w:pPr>
        <w:shd w:val="clear" w:color="auto" w:fill="FFFFFF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</w:pPr>
      <w:r w:rsidRPr="0025660F">
        <w:rPr>
          <w:rFonts w:ascii="Times New Roman" w:eastAsia="Times New Roman" w:hAnsi="Times New Roman" w:cs="Times New Roman"/>
          <w:color w:val="22272F"/>
          <w:sz w:val="28"/>
          <w:szCs w:val="28"/>
        </w:rPr>
        <w:t>место нахождения и графики работы органа, предоставляющего муниц</w:t>
      </w:r>
      <w:r w:rsidRPr="0025660F">
        <w:rPr>
          <w:rFonts w:ascii="Times New Roman" w:eastAsia="Times New Roman" w:hAnsi="Times New Roman" w:cs="Times New Roman"/>
          <w:color w:val="22272F"/>
          <w:sz w:val="28"/>
          <w:szCs w:val="28"/>
        </w:rPr>
        <w:t>и</w:t>
      </w:r>
      <w:r w:rsidRPr="0025660F">
        <w:rPr>
          <w:rFonts w:ascii="Times New Roman" w:eastAsia="Times New Roman" w:hAnsi="Times New Roman" w:cs="Times New Roman"/>
          <w:color w:val="22272F"/>
          <w:sz w:val="28"/>
          <w:szCs w:val="28"/>
        </w:rPr>
        <w:t>пальную услугу, его структурных подразделений, участвующих в предоставл</w:t>
      </w:r>
      <w:r w:rsidRPr="0025660F">
        <w:rPr>
          <w:rFonts w:ascii="Times New Roman" w:eastAsia="Times New Roman" w:hAnsi="Times New Roman" w:cs="Times New Roman"/>
          <w:color w:val="22272F"/>
          <w:sz w:val="28"/>
          <w:szCs w:val="28"/>
        </w:rPr>
        <w:t>е</w:t>
      </w:r>
      <w:r w:rsidRPr="0025660F">
        <w:rPr>
          <w:rFonts w:ascii="Times New Roman" w:eastAsia="Times New Roman" w:hAnsi="Times New Roman" w:cs="Times New Roman"/>
          <w:color w:val="22272F"/>
          <w:sz w:val="28"/>
          <w:szCs w:val="28"/>
        </w:rPr>
        <w:t>нии муниципальной услуги, государственных и муниципальных органов и о</w:t>
      </w:r>
      <w:r w:rsidRPr="0025660F">
        <w:rPr>
          <w:rFonts w:ascii="Times New Roman" w:eastAsia="Times New Roman" w:hAnsi="Times New Roman" w:cs="Times New Roman"/>
          <w:color w:val="22272F"/>
          <w:sz w:val="28"/>
          <w:szCs w:val="28"/>
        </w:rPr>
        <w:t>р</w:t>
      </w:r>
      <w:r w:rsidRPr="0025660F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ганизаций, обращение в которые </w:t>
      </w:r>
      <w:r w:rsidRPr="000B551E"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  <w:t>необходимо для получения муниципальной услуги, а также многофункциональных центров предоставления государстве</w:t>
      </w:r>
      <w:r w:rsidRPr="000B551E"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  <w:t>н</w:t>
      </w:r>
      <w:r w:rsidRPr="000B551E"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  <w:t>ных и муниципальных услуг;</w:t>
      </w:r>
    </w:p>
    <w:p w14:paraId="56DD45B1" w14:textId="77777777" w:rsidR="001C220B" w:rsidRPr="000B551E" w:rsidRDefault="001C220B" w:rsidP="001C220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  <w:t>справочные телефоны структурных подразделений органа, предоставл</w:t>
      </w:r>
      <w:r w:rsidRPr="000B551E"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  <w:t>я</w:t>
      </w:r>
      <w:r w:rsidRPr="000B551E"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  <w:t xml:space="preserve">ющего муниципальную услугу, организаций, участвующих в предоставлении муниципальной услуги, в том числе номер </w:t>
      </w:r>
      <w:proofErr w:type="spellStart"/>
      <w:r w:rsidRPr="000B551E"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  <w:t>Call</w:t>
      </w:r>
      <w:proofErr w:type="spellEnd"/>
      <w:r w:rsidRPr="000B551E"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  <w:t>-центра (горячая линия);</w:t>
      </w:r>
    </w:p>
    <w:p w14:paraId="01C7836D" w14:textId="77777777" w:rsidR="001C220B" w:rsidRPr="000B551E" w:rsidRDefault="001C220B" w:rsidP="001C220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  <w:t>адреса официального сайта, а также электронной почты и (или) формы обратной связи органа, предоставляющего муницип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  <w:t>альную услугу, в сети «И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  <w:t>н</w:t>
      </w:r>
      <w:r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  <w:t>тернет»</w:t>
      </w:r>
      <w:r w:rsidRPr="000B551E">
        <w:rPr>
          <w:rFonts w:ascii="Times New Roman" w:eastAsia="Times New Roman" w:hAnsi="Times New Roman" w:cs="Times New Roman"/>
          <w:color w:val="22272F"/>
          <w:sz w:val="28"/>
          <w:szCs w:val="28"/>
          <w:highlight w:val="white"/>
        </w:rPr>
        <w:t>;</w:t>
      </w:r>
    </w:p>
    <w:p w14:paraId="5E09A431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иную информацию, необходимую для получения муниципальной услуги.</w:t>
      </w:r>
    </w:p>
    <w:p w14:paraId="32ECE377" w14:textId="77777777" w:rsidR="001C220B" w:rsidRPr="000B551E" w:rsidRDefault="001C220B" w:rsidP="001C220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1.3.4. Справочная информация, указанная в пункте 1.3.3 настоящего Р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гламента подлежит обязательному размещению и своевременной актуализации </w:t>
      </w:r>
      <w:r w:rsidRPr="000B551E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и Едином портале государственных и муниципальных услуг (функций).</w:t>
      </w:r>
    </w:p>
    <w:p w14:paraId="281D6F4D" w14:textId="4F1F4A55" w:rsidR="0026018D" w:rsidRDefault="001C220B" w:rsidP="001C22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 МФЦ могут быть размещены иные источники информирования, </w:t>
      </w:r>
      <w:del w:id="3" w:author="Еременко" w:date="2019-06-02T13:35:00Z">
        <w:r w:rsidRPr="000B551E" w:rsidDel="00057856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delText>соде</w:delText>
        </w:r>
        <w:r w:rsidRPr="000B551E" w:rsidDel="00057856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delText>р</w:delText>
        </w:r>
        <w:r w:rsidRPr="000B551E" w:rsidDel="00057856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delText xml:space="preserve">жащих </w:delText>
        </w:r>
      </w:del>
      <w:ins w:id="4" w:author="Еременко" w:date="2019-06-02T13:35:00Z">
        <w:r w:rsidR="00057856" w:rsidRPr="000B551E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соде</w:t>
        </w:r>
        <w:r w:rsidR="00057856" w:rsidRPr="000B551E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р</w:t>
        </w:r>
        <w:r w:rsidR="00057856" w:rsidRPr="000B551E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жащи</w:t>
        </w:r>
        <w:r w:rsidR="00057856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>е</w:t>
        </w:r>
        <w:r w:rsidR="00057856" w:rsidRPr="000B551E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 </w:t>
        </w:r>
      </w:ins>
      <w:r w:rsidRPr="000B551E">
        <w:rPr>
          <w:rFonts w:ascii="Times New Roman" w:eastAsia="Times New Roman" w:hAnsi="Times New Roman" w:cs="Times New Roman"/>
          <w:sz w:val="28"/>
          <w:szCs w:val="28"/>
          <w:highlight w:val="white"/>
        </w:rPr>
        <w:t>актуальную информацию, необходимую для получения муниципальной услуги</w:t>
      </w:r>
      <w:commentRangeStart w:id="5"/>
      <w:r w:rsidR="0026018D">
        <w:rPr>
          <w:rFonts w:ascii="Times New Roman" w:eastAsia="Times New Roman" w:hAnsi="Times New Roman" w:cs="Times New Roman"/>
          <w:sz w:val="28"/>
          <w:szCs w:val="28"/>
        </w:rPr>
        <w:t>.</w:t>
      </w:r>
      <w:commentRangeEnd w:id="5"/>
      <w:r w:rsidR="0026018D">
        <w:commentReference w:id="5"/>
      </w:r>
    </w:p>
    <w:p w14:paraId="0C439F10" w14:textId="77777777" w:rsidR="00251877" w:rsidRPr="00862630" w:rsidRDefault="00251877" w:rsidP="00677244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Стандарт предоставления </w:t>
      </w:r>
      <w:r w:rsidR="004E7840"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86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400"/>
        <w:gridCol w:w="6389"/>
      </w:tblGrid>
      <w:tr w:rsidR="00862630" w:rsidRPr="00A276CC" w14:paraId="6EFF8E89" w14:textId="77777777" w:rsidTr="00C8661C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E43C" w14:textId="77777777" w:rsidR="00862630" w:rsidRPr="00E576F2" w:rsidRDefault="00862630" w:rsidP="00862630">
            <w:pPr>
              <w:pStyle w:val="ConsPlusCell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86D8" w14:textId="77777777" w:rsidR="00862630" w:rsidRPr="00EE6BB5" w:rsidRDefault="00862630" w:rsidP="008626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Подразделы стандарта предоставления муниципальной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FD63" w14:textId="77777777" w:rsidR="00862630" w:rsidRPr="00EE6BB5" w:rsidRDefault="00862630" w:rsidP="0086263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BB5">
              <w:rPr>
                <w:rFonts w:ascii="Times New Roman" w:hAnsi="Times New Roman" w:cs="Times New Roman"/>
                <w:sz w:val="24"/>
                <w:szCs w:val="24"/>
              </w:rPr>
              <w:t>Содержание подразделов стандарта предоставления муниципальной услуги</w:t>
            </w:r>
          </w:p>
        </w:tc>
      </w:tr>
      <w:tr w:rsidR="00251877" w:rsidRPr="00A276CC" w14:paraId="486E1937" w14:textId="77777777" w:rsidTr="00C8661C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1A39" w14:textId="77777777" w:rsidR="00251877" w:rsidRPr="00057856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85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057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F1AC" w14:textId="77777777" w:rsidR="00251877" w:rsidRPr="00057856" w:rsidRDefault="00940E48" w:rsidP="0047665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E7840" w:rsidRPr="00057856">
              <w:rPr>
                <w:rFonts w:ascii="Times New Roman" w:eastAsia="Times New Roman" w:hAnsi="Times New Roman" w:cs="Times New Roman"/>
                <w:sz w:val="24"/>
                <w:szCs w:val="24"/>
              </w:rPr>
              <w:t>мун</w:t>
            </w:r>
            <w:r w:rsidR="004E7840" w:rsidRPr="0005785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E7840" w:rsidRPr="00057856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</w:t>
            </w:r>
            <w:r w:rsidR="00490744" w:rsidRPr="00057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057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1BB8" w14:textId="66AA0D9B" w:rsidR="00251877" w:rsidRPr="00057856" w:rsidRDefault="00FC3F33" w:rsidP="00C53ABC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8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Предоставление земельных участков, находящихся в гос</w:t>
            </w:r>
            <w:r w:rsidRPr="000578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0578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дарственной и муниципальной собственности, на которых расположены здания, сооружения, в собственность, аренду </w:t>
            </w:r>
            <w:r w:rsidR="005E5E71" w:rsidRPr="00057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(далее - </w:t>
            </w:r>
            <w:r w:rsidR="00476658" w:rsidRPr="0005785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</w:t>
            </w:r>
            <w:r w:rsidR="005E5E71" w:rsidRPr="000578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услуга)</w:t>
            </w:r>
            <w:r w:rsidR="00877B86" w:rsidRPr="000578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7856" w:rsidRPr="00A276CC" w14:paraId="758F5DD7" w14:textId="77777777" w:rsidTr="00C8661C">
        <w:trPr>
          <w:trHeight w:val="600"/>
          <w:tblCellSpacing w:w="5" w:type="nil"/>
          <w:ins w:id="6" w:author="Еременко" w:date="2019-06-02T13:28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F516" w14:textId="7A44A3B8" w:rsidR="00057856" w:rsidRPr="00057856" w:rsidRDefault="00057856">
            <w:pPr>
              <w:pStyle w:val="ConsPlusCell"/>
              <w:rPr>
                <w:ins w:id="7" w:author="Еременко" w:date="2019-06-02T13:28:00Z"/>
                <w:rFonts w:ascii="Times New Roman" w:eastAsia="Times New Roman" w:hAnsi="Times New Roman" w:cs="Times New Roman"/>
                <w:sz w:val="24"/>
                <w:szCs w:val="24"/>
              </w:rPr>
            </w:pPr>
            <w:ins w:id="8" w:author="Еременко" w:date="2019-06-02T13:28:00Z">
              <w:r w:rsidRPr="00057856">
                <w:rPr>
                  <w:rFonts w:ascii="Times New Roman" w:hAnsi="Times New Roman" w:cs="Times New Roman"/>
                  <w:sz w:val="24"/>
                  <w:szCs w:val="24"/>
                  <w:rPrChange w:id="9" w:author="Еременко" w:date="2019-06-02T13:28:00Z">
                    <w:rPr/>
                  </w:rPrChange>
                </w:rPr>
                <w:lastRenderedPageBreak/>
                <w:t>2.2.</w:t>
              </w:r>
            </w:ins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0411" w14:textId="0BE4A054" w:rsidR="00057856" w:rsidRPr="00057856" w:rsidRDefault="00057856" w:rsidP="00476658">
            <w:pPr>
              <w:pStyle w:val="ConsPlusCell"/>
              <w:jc w:val="both"/>
              <w:rPr>
                <w:ins w:id="10" w:author="Еременко" w:date="2019-06-02T13:28:00Z"/>
                <w:rFonts w:ascii="Times New Roman" w:eastAsia="Times New Roman" w:hAnsi="Times New Roman" w:cs="Times New Roman"/>
                <w:sz w:val="24"/>
                <w:szCs w:val="24"/>
              </w:rPr>
            </w:pPr>
            <w:ins w:id="11" w:author="Еременко" w:date="2019-06-02T13:28:00Z">
              <w:r w:rsidRPr="00057856">
                <w:rPr>
                  <w:rFonts w:ascii="Times New Roman" w:hAnsi="Times New Roman" w:cs="Times New Roman"/>
                  <w:sz w:val="24"/>
                  <w:szCs w:val="24"/>
                  <w:rPrChange w:id="12" w:author="Еременко" w:date="2019-06-02T13:28:00Z">
                    <w:rPr/>
                  </w:rPrChange>
                </w:rPr>
                <w:t>Наименование орг</w:t>
              </w:r>
              <w:r w:rsidRPr="00057856">
                <w:rPr>
                  <w:rFonts w:ascii="Times New Roman" w:hAnsi="Times New Roman" w:cs="Times New Roman"/>
                  <w:sz w:val="24"/>
                  <w:szCs w:val="24"/>
                  <w:rPrChange w:id="13" w:author="Еременко" w:date="2019-06-02T13:28:00Z">
                    <w:rPr/>
                  </w:rPrChange>
                </w:rPr>
                <w:t>а</w:t>
              </w:r>
              <w:r w:rsidRPr="00057856">
                <w:rPr>
                  <w:rFonts w:ascii="Times New Roman" w:hAnsi="Times New Roman" w:cs="Times New Roman"/>
                  <w:sz w:val="24"/>
                  <w:szCs w:val="24"/>
                  <w:rPrChange w:id="14" w:author="Еременко" w:date="2019-06-02T13:28:00Z">
                    <w:rPr/>
                  </w:rPrChange>
                </w:rPr>
                <w:t>на, предоставляющ</w:t>
              </w:r>
              <w:r w:rsidRPr="00057856">
                <w:rPr>
                  <w:rFonts w:ascii="Times New Roman" w:hAnsi="Times New Roman" w:cs="Times New Roman"/>
                  <w:sz w:val="24"/>
                  <w:szCs w:val="24"/>
                  <w:rPrChange w:id="15" w:author="Еременко" w:date="2019-06-02T13:28:00Z">
                    <w:rPr/>
                  </w:rPrChange>
                </w:rPr>
                <w:t>е</w:t>
              </w:r>
              <w:r w:rsidRPr="00057856">
                <w:rPr>
                  <w:rFonts w:ascii="Times New Roman" w:hAnsi="Times New Roman" w:cs="Times New Roman"/>
                  <w:sz w:val="24"/>
                  <w:szCs w:val="24"/>
                  <w:rPrChange w:id="16" w:author="Еременко" w:date="2019-06-02T13:28:00Z">
                    <w:rPr/>
                  </w:rPrChange>
                </w:rPr>
                <w:t>го муниципальную</w:t>
              </w:r>
            </w:ins>
            <w:ins w:id="17" w:author="Еременко" w:date="2019-06-02T13:2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 услугу</w:t>
              </w:r>
            </w:ins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AB15" w14:textId="7998EBE5" w:rsidR="00057856" w:rsidRPr="00057856" w:rsidRDefault="00057856" w:rsidP="00057856">
            <w:pPr>
              <w:pStyle w:val="ConsPlusCell"/>
              <w:ind w:firstLine="218"/>
              <w:jc w:val="both"/>
              <w:rPr>
                <w:ins w:id="18" w:author="Еременко" w:date="2019-06-02T13:28:00Z"/>
                <w:rFonts w:ascii="Times New Roman" w:hAnsi="Times New Roman" w:cs="Times New Roman"/>
                <w:spacing w:val="-1"/>
                <w:sz w:val="24"/>
                <w:szCs w:val="24"/>
              </w:rPr>
            </w:pPr>
            <w:ins w:id="19" w:author="Еременко" w:date="2019-06-02T13:28:00Z">
              <w:r w:rsidRPr="00057856">
                <w:rPr>
                  <w:rFonts w:ascii="Times New Roman" w:hAnsi="Times New Roman" w:cs="Times New Roman"/>
                  <w:spacing w:val="-1"/>
                  <w:sz w:val="24"/>
                  <w:szCs w:val="24"/>
                </w:rPr>
                <w:t>Муниципальная услуга предоставляется администрацией муниципального образования Брюховецкий район в лице отдела имущественных отношений администрации муниц</w:t>
              </w:r>
              <w:r w:rsidRPr="00057856">
                <w:rPr>
                  <w:rFonts w:ascii="Times New Roman" w:hAnsi="Times New Roman" w:cs="Times New Roman"/>
                  <w:spacing w:val="-1"/>
                  <w:sz w:val="24"/>
                  <w:szCs w:val="24"/>
                </w:rPr>
                <w:t>и</w:t>
              </w:r>
              <w:r w:rsidRPr="00057856">
                <w:rPr>
                  <w:rFonts w:ascii="Times New Roman" w:hAnsi="Times New Roman" w:cs="Times New Roman"/>
                  <w:spacing w:val="-1"/>
                  <w:sz w:val="24"/>
                  <w:szCs w:val="24"/>
                </w:rPr>
                <w:t>пального образования Брюховецкий район (далее – Отдел).</w:t>
              </w:r>
            </w:ins>
          </w:p>
          <w:p w14:paraId="2E4F882E" w14:textId="77777777" w:rsidR="00057856" w:rsidRDefault="00057856" w:rsidP="00057856">
            <w:pPr>
              <w:pStyle w:val="ConsPlusCell"/>
              <w:ind w:firstLine="218"/>
              <w:jc w:val="both"/>
              <w:rPr>
                <w:ins w:id="20" w:author="Еременко" w:date="2019-06-02T13:29:00Z"/>
                <w:rFonts w:ascii="Times New Roman" w:hAnsi="Times New Roman" w:cs="Times New Roman"/>
                <w:spacing w:val="-1"/>
                <w:sz w:val="24"/>
                <w:szCs w:val="24"/>
              </w:rPr>
            </w:pPr>
            <w:ins w:id="21" w:author="Еременко" w:date="2019-06-02T13:28:00Z">
              <w:r w:rsidRPr="00057856">
                <w:rPr>
                  <w:rFonts w:ascii="Times New Roman" w:hAnsi="Times New Roman" w:cs="Times New Roman"/>
                  <w:spacing w:val="-1"/>
                  <w:sz w:val="24"/>
                  <w:szCs w:val="24"/>
                </w:rPr>
                <w:t>В предоставлении муниципальной услуги участвует (ют) МФЦ.</w:t>
              </w:r>
            </w:ins>
          </w:p>
          <w:p w14:paraId="4932FEE9" w14:textId="77777777" w:rsidR="00057856" w:rsidRPr="0025660F" w:rsidRDefault="00057856" w:rsidP="00057856">
            <w:pPr>
              <w:pStyle w:val="ConsPlusCell"/>
              <w:ind w:firstLine="357"/>
              <w:jc w:val="both"/>
              <w:rPr>
                <w:ins w:id="22" w:author="Еременко" w:date="2019-06-02T13:29:00Z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ins w:id="23" w:author="Еременко" w:date="2019-06-02T13:29:00Z"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При предоставлении муниципальной услуги по эксте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риториальному принципу заявитель (представитель заяв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теля) независимо от его места жительства или места преб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ы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вания (для физических лиц, включая индивидуальных пре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д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муниципальных услуг по экстеррит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риальному принципу.</w:t>
              </w:r>
              <w:proofErr w:type="gramEnd"/>
            </w:ins>
          </w:p>
          <w:p w14:paraId="446A0C48" w14:textId="77777777" w:rsidR="00057856" w:rsidRPr="0025660F" w:rsidRDefault="00057856" w:rsidP="00057856">
            <w:pPr>
              <w:pStyle w:val="ConsPlusCell"/>
              <w:ind w:firstLine="357"/>
              <w:jc w:val="both"/>
              <w:rPr>
                <w:ins w:id="24" w:author="Еременко" w:date="2019-06-02T13:29:00Z"/>
                <w:rFonts w:ascii="Times New Roman" w:eastAsia="Times New Roman" w:hAnsi="Times New Roman" w:cs="Times New Roman"/>
                <w:sz w:val="24"/>
                <w:szCs w:val="24"/>
              </w:rPr>
            </w:pPr>
            <w:ins w:id="25" w:author="Еременко" w:date="2019-06-02T13:29:00Z"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Предоставление муниципальных услуг в МФЦ по эк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территориальному принципу осуществляется на основании соглашений о взаимодействии, заключенных уполномоче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ным МФЦ с федеральными органами исполнительной вл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сти, органами государственных внебюджетных фондов, о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ганами исполнительной власти Краснодарского края, орг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нами местного самоуправления в Краснодарском крае.</w:t>
              </w:r>
            </w:ins>
          </w:p>
          <w:p w14:paraId="4886C70F" w14:textId="6BF2419B" w:rsidR="00057856" w:rsidRPr="00057856" w:rsidRDefault="00057856">
            <w:pPr>
              <w:pStyle w:val="ConsPlusCell"/>
              <w:ind w:firstLine="218"/>
              <w:jc w:val="both"/>
              <w:rPr>
                <w:ins w:id="26" w:author="Еременко" w:date="2019-06-02T13:28:00Z"/>
                <w:rFonts w:ascii="Times New Roman" w:hAnsi="Times New Roman" w:cs="Times New Roman"/>
                <w:spacing w:val="-1"/>
                <w:sz w:val="24"/>
                <w:szCs w:val="24"/>
              </w:rPr>
            </w:pPr>
            <w:ins w:id="27" w:author="Еременко" w:date="2019-06-02T13:29:00Z"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При предоставлении услуги запрещается требовать от з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явителя осуществления действий, в том числе согласований, необходимых для получения муниципальной услуги и св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я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занных с обращением в иные государственные органы и о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ганизации, за исключением получения услуг, включенных в перечень услуг, которые являются необходимыми и обяз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</w:t>
              </w:r>
              <w:r w:rsidRPr="0025660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тельными для предоставления муниципальных услуг, утвержденный Правительством Российской Федерации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</w:ins>
          </w:p>
        </w:tc>
      </w:tr>
      <w:tr w:rsidR="001C220B" w:rsidRPr="00A276CC" w:rsidDel="00057856" w14:paraId="4DBB5B22" w14:textId="7DD267CA" w:rsidTr="00C8661C">
        <w:trPr>
          <w:trHeight w:val="1210"/>
          <w:tblCellSpacing w:w="5" w:type="nil"/>
          <w:del w:id="28" w:author="Еременко" w:date="2019-06-02T13:29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35BC" w14:textId="7918FF8E" w:rsidR="001C220B" w:rsidRPr="00A276CC" w:rsidDel="00057856" w:rsidRDefault="001C220B" w:rsidP="001C220B">
            <w:pPr>
              <w:pStyle w:val="ConsPlusCell"/>
              <w:rPr>
                <w:del w:id="29" w:author="Еременко" w:date="2019-06-02T13:29:00Z"/>
                <w:rFonts w:ascii="Times New Roman" w:eastAsia="Times New Roman" w:hAnsi="Times New Roman" w:cs="Times New Roman"/>
                <w:sz w:val="24"/>
                <w:szCs w:val="24"/>
              </w:rPr>
            </w:pPr>
            <w:del w:id="30" w:author="Еременко" w:date="2019-06-02T13:29:00Z">
              <w:r w:rsidRPr="00A276CC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2.</w:delText>
              </w:r>
              <w:r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2.</w:delText>
              </w:r>
            </w:del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5692" w14:textId="6752511A" w:rsidR="001C220B" w:rsidRPr="00A276CC" w:rsidDel="00057856" w:rsidRDefault="001C220B" w:rsidP="001C220B">
            <w:pPr>
              <w:pStyle w:val="ConsPlusCell"/>
              <w:jc w:val="both"/>
              <w:rPr>
                <w:del w:id="31" w:author="Еременко" w:date="2019-06-02T13:29:00Z"/>
                <w:rFonts w:ascii="Times New Roman" w:eastAsia="Times New Roman" w:hAnsi="Times New Roman" w:cs="Times New Roman"/>
                <w:sz w:val="24"/>
                <w:szCs w:val="24"/>
              </w:rPr>
            </w:pPr>
            <w:del w:id="32" w:author="Еременко" w:date="2019-06-02T13:29:00Z">
              <w:r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Наименование орг</w:delText>
              </w:r>
              <w:r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а</w:delText>
              </w:r>
              <w:r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на, предоставляющ</w:delText>
              </w:r>
              <w:r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е</w:delText>
              </w:r>
              <w:r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 xml:space="preserve">го </w:delText>
              </w:r>
              <w:r w:rsidRPr="00A276CC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муниципальную</w:delText>
              </w:r>
              <w:r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br/>
              </w:r>
              <w:r w:rsidRPr="00A276CC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 xml:space="preserve">услугу            </w:delText>
              </w:r>
            </w:del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7E6B" w14:textId="3457FA2B" w:rsidR="001C220B" w:rsidDel="00057856" w:rsidRDefault="001C220B" w:rsidP="001C220B">
            <w:pPr>
              <w:pStyle w:val="ConsPlusCell"/>
              <w:ind w:firstLine="357"/>
              <w:jc w:val="both"/>
              <w:rPr>
                <w:del w:id="33" w:author="Еременко" w:date="2019-06-02T13:29:00Z"/>
                <w:rFonts w:ascii="Times New Roman" w:eastAsia="Times New Roman" w:hAnsi="Times New Roman" w:cs="Times New Roman"/>
                <w:sz w:val="24"/>
                <w:szCs w:val="24"/>
              </w:rPr>
            </w:pPr>
            <w:del w:id="34" w:author="Еременко" w:date="2019-06-02T13:29:00Z">
              <w:r w:rsidRPr="00A20B86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Муниципальная услуга предоставляется администрац</w:delText>
              </w:r>
              <w:r w:rsidRPr="00A20B86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и</w:delText>
              </w:r>
              <w:r w:rsidRPr="00A20B86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ей муниципального образования Брюховецкий район в лице отдела имущественных отношений администрации муниц</w:delText>
              </w:r>
              <w:r w:rsidRPr="00A20B86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и</w:delText>
              </w:r>
              <w:r w:rsidRPr="00A20B86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пального образования Брюховецкий район</w:delText>
              </w:r>
              <w:r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 xml:space="preserve"> (далее – Отдел)</w:delText>
              </w:r>
              <w:r w:rsidRPr="00A20B86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.</w:delText>
              </w:r>
            </w:del>
          </w:p>
          <w:p w14:paraId="4031B4F8" w14:textId="31AE154D" w:rsidR="0025660F" w:rsidRPr="0025660F" w:rsidDel="00057856" w:rsidRDefault="0025660F" w:rsidP="0025660F">
            <w:pPr>
              <w:pStyle w:val="ConsPlusCell"/>
              <w:ind w:firstLine="357"/>
              <w:jc w:val="both"/>
              <w:rPr>
                <w:del w:id="35" w:author="Еременко" w:date="2019-06-02T13:29:00Z"/>
                <w:rFonts w:ascii="Times New Roman" w:eastAsia="Times New Roman" w:hAnsi="Times New Roman" w:cs="Times New Roman"/>
                <w:sz w:val="24"/>
                <w:szCs w:val="24"/>
              </w:rPr>
            </w:pPr>
            <w:del w:id="36" w:author="Еременко" w:date="2019-06-02T13:29:00Z"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В предоставлении муниципальной услуги участвует (ют) МФЦ</w:delText>
              </w:r>
            </w:del>
            <w:ins w:id="37" w:author="Eremenko_NB" w:date="2019-05-30T20:34:00Z">
              <w:del w:id="38" w:author="Еременко" w:date="2019-06-02T13:29:00Z">
                <w:r w:rsidR="005C2363" w:rsidDel="00057856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delText>.</w:delText>
                </w:r>
              </w:del>
            </w:ins>
            <w:del w:id="39" w:author="Еременко" w:date="2019-06-02T13:29:00Z"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, (указать какие органы участвуют в предоставлении муниципальной услуги при наличии)</w:delText>
              </w:r>
            </w:del>
          </w:p>
          <w:p w14:paraId="4DF8581F" w14:textId="72B5F10B" w:rsidR="0025660F" w:rsidRPr="0025660F" w:rsidDel="00057856" w:rsidRDefault="0025660F" w:rsidP="0025660F">
            <w:pPr>
              <w:pStyle w:val="ConsPlusCell"/>
              <w:ind w:firstLine="357"/>
              <w:jc w:val="both"/>
              <w:rPr>
                <w:del w:id="40" w:author="Еременко" w:date="2019-06-02T13:29:00Z"/>
                <w:rFonts w:ascii="Times New Roman" w:eastAsia="Times New Roman" w:hAnsi="Times New Roman" w:cs="Times New Roman"/>
                <w:sz w:val="24"/>
                <w:szCs w:val="24"/>
              </w:rPr>
            </w:pPr>
            <w:del w:id="41" w:author="Еременко" w:date="2019-06-02T13:29:00Z"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При предоставлении муниципальной услуги по эксте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р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риториальному принципу заявитель (представитель заяв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и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теля) независимо от его места жительства или места преб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ы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вания (для физических лиц, включая индивидуальных пре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д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муниципальных услуг по экстеррит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о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риальному принципу.</w:delText>
              </w:r>
            </w:del>
          </w:p>
          <w:p w14:paraId="4B5988C9" w14:textId="60062AA8" w:rsidR="0025660F" w:rsidRPr="0025660F" w:rsidDel="00057856" w:rsidRDefault="0025660F" w:rsidP="0025660F">
            <w:pPr>
              <w:pStyle w:val="ConsPlusCell"/>
              <w:ind w:firstLine="357"/>
              <w:jc w:val="both"/>
              <w:rPr>
                <w:del w:id="42" w:author="Еременко" w:date="2019-06-02T13:29:00Z"/>
                <w:rFonts w:ascii="Times New Roman" w:eastAsia="Times New Roman" w:hAnsi="Times New Roman" w:cs="Times New Roman"/>
                <w:sz w:val="24"/>
                <w:szCs w:val="24"/>
              </w:rPr>
            </w:pPr>
            <w:del w:id="43" w:author="Еременко" w:date="2019-06-02T13:29:00Z"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Предоставление муниципальных услуг в МФЦ по эк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с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территориальному принципу осуществляется на основании соглашений о взаимодействии, заключенных уполномоче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н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ным МФЦ с федеральными органами исполнительной вл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а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сти, органами государственных внебюджетных фондов, о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р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ганами исполнительной власти Краснодарского края, орг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а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delText>нами местного самоуправления в Краснодарском крае.</w:delText>
              </w:r>
            </w:del>
          </w:p>
          <w:p w14:paraId="1BB6C54A" w14:textId="1C5ED9B3" w:rsidR="001C220B" w:rsidRPr="00A276CC" w:rsidDel="00057856" w:rsidRDefault="0025660F" w:rsidP="0025660F">
            <w:pPr>
              <w:pStyle w:val="ConsPlusCell"/>
              <w:ind w:firstLine="218"/>
              <w:jc w:val="both"/>
              <w:rPr>
                <w:del w:id="44" w:author="Еременко" w:date="2019-06-02T13:29:00Z"/>
                <w:rFonts w:ascii="Times New Roman" w:eastAsia="Times New Roman" w:hAnsi="Times New Roman" w:cs="Times New Roman"/>
                <w:sz w:val="24"/>
                <w:szCs w:val="24"/>
              </w:rPr>
            </w:pPr>
            <w:del w:id="45" w:author="Еременко" w:date="2019-06-02T13:29:00Z"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При предоставлении услуги запрещается требовать от з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а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явителя осуществления действий, в том числе согласований, необходимых для получения муниципальной услуги и св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я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занных с обращением в иные государственные органы и о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р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ганизации, за исключением получения услуг, включенных в перечень услуг, которые являются необходимыми и обяз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а</w:delText>
              </w:r>
              <w:r w:rsidRPr="0025660F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тельными для предоставления муниципальных услуг, утвержденный Правительством Российской Федерации</w:delText>
              </w:r>
              <w:r w:rsidR="001C220B" w:rsidDel="0005785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.</w:delText>
              </w:r>
            </w:del>
          </w:p>
        </w:tc>
      </w:tr>
      <w:tr w:rsidR="00251877" w:rsidRPr="00A276CC" w14:paraId="03DA27E5" w14:textId="77777777" w:rsidTr="00C8661C">
        <w:trPr>
          <w:trHeight w:val="8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0A7C" w14:textId="77777777"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F66F" w14:textId="77777777" w:rsidR="00251877" w:rsidRPr="00A276CC" w:rsidRDefault="00940E48" w:rsidP="0047665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        </w:t>
            </w:r>
            <w:r w:rsidR="00410B2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предоставления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F3CA" w14:textId="77777777" w:rsidR="00FC3F33" w:rsidRPr="00B47C0F" w:rsidRDefault="00FC3F33" w:rsidP="00FC3F3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предоставления муниципальной услуги я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ляется:</w:t>
            </w:r>
          </w:p>
          <w:p w14:paraId="1DA962B4" w14:textId="77777777" w:rsidR="00FC3F33" w:rsidRPr="00B47C0F" w:rsidRDefault="00FC3F33" w:rsidP="00FC3F3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Администрации о возврате заявления;</w:t>
            </w:r>
          </w:p>
          <w:p w14:paraId="063C5076" w14:textId="54D54EE9" w:rsidR="00FC3F33" w:rsidRPr="00B47C0F" w:rsidRDefault="00D80050" w:rsidP="00FC3F3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</w:t>
            </w:r>
            <w:r w:rsidR="00FC3F33"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FC3F33"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аренды (купли-продажи) земельного участка;</w:t>
            </w:r>
          </w:p>
          <w:p w14:paraId="52E773C4" w14:textId="77777777" w:rsidR="00FC3F33" w:rsidRPr="00B47C0F" w:rsidRDefault="00FC3F33" w:rsidP="00FC3F33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о предоставлении з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мельного участка в собственность бесплатно;</w:t>
            </w:r>
          </w:p>
          <w:p w14:paraId="14510930" w14:textId="77777777" w:rsidR="00251877" w:rsidRPr="005E5E71" w:rsidRDefault="00FC3F33" w:rsidP="00B05D29">
            <w:pPr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Администрации об отказе в предоставлении м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>
              <w:t xml:space="preserve"> </w:t>
            </w:r>
            <w:r w:rsidRPr="00B47C0F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услуги.</w:t>
            </w:r>
          </w:p>
        </w:tc>
      </w:tr>
      <w:tr w:rsidR="00251877" w:rsidRPr="00A276CC" w14:paraId="7B96F5C5" w14:textId="77777777" w:rsidTr="00FC3F33">
        <w:trPr>
          <w:trHeight w:val="8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2B2B" w14:textId="77777777"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0C8E" w14:textId="32650F24" w:rsidR="00251877" w:rsidRPr="00A276CC" w:rsidRDefault="0025660F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предоставления 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в том числе с учетом необходим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сти обращения в о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ганизации, участв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в предоставл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нии муниципальной услуги, срок пр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остановления пред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 в случае, если возмо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 приостановл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ния предусмотрена законодательством Российской Федер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ции, срок выдачи (направления) док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ментов, являющихся результатом пред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5660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9416" w14:textId="44EE025B" w:rsidR="00251877" w:rsidRDefault="00901166" w:rsidP="0035465B">
            <w:pPr>
              <w:pStyle w:val="ConsPlusCell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16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услуга предоставляется</w:t>
            </w:r>
            <w:r w:rsidR="00FF24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F14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FF2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5E5E7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251877" w:rsidRPr="005E5E7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51877" w:rsidRPr="005E5E71">
              <w:rPr>
                <w:rFonts w:ascii="Times New Roman" w:eastAsia="Times New Roman" w:hAnsi="Times New Roman" w:cs="Times New Roman"/>
                <w:sz w:val="24"/>
                <w:szCs w:val="24"/>
              </w:rPr>
              <w:t>лендарны</w:t>
            </w:r>
            <w:r w:rsidR="00AB1F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дней со дня </w:t>
            </w:r>
            <w:r w:rsidR="0035465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</w:t>
            </w:r>
            <w:r w:rsidR="00AB1F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5E5E71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  <w:r w:rsidR="00D82E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694483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694483" w:rsidRPr="005326EA">
              <w:rPr>
                <w:rFonts w:ascii="Times New Roman" w:hAnsi="Times New Roman" w:cs="Times New Roman"/>
                <w:sz w:val="24"/>
                <w:szCs w:val="24"/>
              </w:rPr>
              <w:t>срок выдачи (направления) документов, являющихся р</w:t>
            </w:r>
            <w:r w:rsidR="00694483" w:rsidRPr="005326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94483" w:rsidRPr="005326EA">
              <w:rPr>
                <w:rFonts w:ascii="Times New Roman" w:hAnsi="Times New Roman" w:cs="Times New Roman"/>
                <w:sz w:val="24"/>
                <w:szCs w:val="24"/>
              </w:rPr>
              <w:t>зультатом предоставления</w:t>
            </w:r>
            <w:r w:rsidR="006944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услуги – 3 к</w:t>
            </w:r>
            <w:r w:rsidR="006944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94483">
              <w:rPr>
                <w:rFonts w:ascii="Times New Roman" w:hAnsi="Times New Roman" w:cs="Times New Roman"/>
                <w:sz w:val="24"/>
                <w:szCs w:val="24"/>
              </w:rPr>
              <w:t>лендарных дня</w:t>
            </w:r>
            <w:r w:rsidR="005E5E7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0067B3" w14:textId="7B021784" w:rsidR="00C7156F" w:rsidRPr="005E5E71" w:rsidRDefault="00C7156F" w:rsidP="00D82E98">
            <w:pPr>
              <w:pStyle w:val="ConsPlusCell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оснований в</w:t>
            </w:r>
            <w:r w:rsidRPr="00C71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течение десяти дней со дня поступления заявления о предоставлении земельного учас</w:t>
            </w:r>
            <w:r w:rsidRPr="00C7156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C71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Pr="00C71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возвращает это заявление заявителю</w:t>
            </w:r>
            <w:r w:rsidR="00D82E9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465B" w:rsidRPr="00A276CC" w14:paraId="37A832C2" w14:textId="77777777" w:rsidTr="00FC3F33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8C29" w14:textId="474BC100" w:rsidR="0035465B" w:rsidRPr="00A276CC" w:rsidRDefault="0035465B" w:rsidP="0035465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FC01" w14:textId="0E65F854" w:rsidR="0035465B" w:rsidRPr="00A276CC" w:rsidRDefault="0035465B" w:rsidP="0035465B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Нормативные прав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вые акты, регулир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предоставл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ние муниципальной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8ED4" w14:textId="51C2060F" w:rsidR="0035465B" w:rsidRPr="00A16C42" w:rsidRDefault="0035465B" w:rsidP="0035465B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5C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размещён на официальном сайте Администрации, в сети «Интернет», в федеральном реестре и на Едином портале государственных и муниципальных услуг (функций).</w:t>
            </w:r>
          </w:p>
        </w:tc>
      </w:tr>
      <w:tr w:rsidR="00251877" w:rsidRPr="00A276CC" w14:paraId="7FC7F3FA" w14:textId="77777777" w:rsidTr="0053055B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0ADA" w14:textId="77777777"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26E2" w14:textId="77777777" w:rsidR="00251877" w:rsidRPr="00A276CC" w:rsidRDefault="00490744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 документов, необходимых в соо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нормати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ыми 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тами 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подл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ащих 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нию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заявителем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9633" w14:textId="77777777" w:rsidR="00AA444D" w:rsidRPr="004B38E0" w:rsidRDefault="00AA444D" w:rsidP="00A124AA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6" w:name="Par130"/>
            <w:bookmarkEnd w:id="46"/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Исчерпывающий перечень документов, необходимых для получения муниципальной услуги:</w:t>
            </w:r>
          </w:p>
          <w:p w14:paraId="15340429" w14:textId="77777777" w:rsidR="00A124AA" w:rsidRPr="004B38E0" w:rsidRDefault="00D67B6B" w:rsidP="00A124AA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з</w:t>
            </w:r>
            <w:r w:rsidR="00C33F78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аявление о предоставлении услуги 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A444D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Регламенту, образец заполнения заявления приложение № 2 к Регламенту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 котором указываются:</w:t>
            </w:r>
          </w:p>
          <w:p w14:paraId="07906660" w14:textId="77777777" w:rsidR="00A124AA" w:rsidRPr="004B38E0" w:rsidRDefault="00A124AA" w:rsidP="00A124AA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а) фамилия, имя, отчество, место жительства заявителя и реквизиты документа, удостоверяющего личность заявителя (для гражданина);</w:t>
            </w:r>
          </w:p>
          <w:p w14:paraId="49B41D4F" w14:textId="77777777" w:rsidR="00A124AA" w:rsidRPr="004B38E0" w:rsidRDefault="00A124AA" w:rsidP="00A124AA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наименование и место нахождения заявителя (для юридического лица), а также государственный регистрац</w:t>
            </w: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номер записи о государственной регистрации юр</w:t>
            </w: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дического лица в едином государственном реестре юрид</w:t>
            </w: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лиц, идентификационный номер налогоплательщика, за исключением случаев, если заявителем является ин</w:t>
            </w: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странное юридическое лицо;</w:t>
            </w:r>
          </w:p>
          <w:p w14:paraId="1DD52E87" w14:textId="77777777" w:rsidR="00A124AA" w:rsidRPr="004B38E0" w:rsidRDefault="00A124AA" w:rsidP="00A124AA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кадастровый номер испрашиваемого земельного учас</w:t>
            </w: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ка;</w:t>
            </w:r>
          </w:p>
          <w:p w14:paraId="1666A7D2" w14:textId="3015A0A3" w:rsidR="00A124AA" w:rsidRPr="004B38E0" w:rsidRDefault="00873A2F" w:rsidP="00A124AA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основание предоставления земельного участка без пр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торгов из числа предусмотренных</w:t>
            </w:r>
            <w:r w:rsidR="00F1584D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статьями 39.3, 39.5,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39.6 Земельного кодекса </w:t>
            </w:r>
            <w:r w:rsidR="00256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Российской Федерации 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ваний;</w:t>
            </w:r>
          </w:p>
          <w:p w14:paraId="7B40CE4B" w14:textId="18814D19" w:rsidR="00A124AA" w:rsidRPr="004B38E0" w:rsidRDefault="00873A2F" w:rsidP="00A124AA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ins w:id="47" w:author="Eremenko_NB" w:date="2019-05-30T18:30:00Z">
              <w:r w:rsidR="00940EA1" w:rsidRPr="00940EA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вид права, на котором заявитель желает приобрести земельный участок, если предоставление земельного учас</w:t>
              </w:r>
              <w:r w:rsidR="00940EA1" w:rsidRPr="00940EA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</w:t>
              </w:r>
              <w:r w:rsidR="00940EA1" w:rsidRPr="00940EA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ка указанному заявителю допускается на нескольких видах прав</w:t>
              </w:r>
            </w:ins>
            <w:del w:id="48" w:author="Eremenko_NB" w:date="2019-05-30T18:30:00Z">
              <w:r w:rsidR="00A124AA" w:rsidRPr="004B38E0" w:rsidDel="00940EA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delText>вид права, на котором заявитель желает приобрести з</w:delText>
              </w:r>
              <w:r w:rsidR="00A124AA" w:rsidRPr="004B38E0" w:rsidDel="00940EA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delText>е</w:delText>
              </w:r>
              <w:r w:rsidR="00A124AA" w:rsidRPr="004B38E0" w:rsidDel="00940EA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delText>мельный участок</w:delText>
              </w:r>
            </w:del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0371D7E" w14:textId="77777777" w:rsidR="00A124AA" w:rsidRPr="004B38E0" w:rsidRDefault="00873A2F" w:rsidP="00A124AA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цель использования земельного участка;</w:t>
            </w:r>
          </w:p>
          <w:p w14:paraId="5D732331" w14:textId="77777777" w:rsidR="00A124AA" w:rsidRPr="004B38E0" w:rsidRDefault="00873A2F" w:rsidP="00A124AA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реквизиты решения о предварительном согласовании предоставления земельного участка в случае, если испр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шиваемый земельный участок образовывался или его гр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ницы уточнялись на основании данного решения;</w:t>
            </w:r>
          </w:p>
          <w:p w14:paraId="251A0664" w14:textId="77777777" w:rsidR="00C33F78" w:rsidRPr="004B38E0" w:rsidRDefault="00873A2F" w:rsidP="00A124AA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A124AA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почтовый адрес и (или) адрес электронной почты для связи с заявителем</w:t>
            </w:r>
            <w:r w:rsidR="00C33F78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B347610" w14:textId="4156537A" w:rsidR="00427759" w:rsidRDefault="008A0C07">
            <w:pPr>
              <w:spacing w:after="0" w:line="240" w:lineRule="auto"/>
              <w:ind w:firstLine="249"/>
              <w:jc w:val="both"/>
              <w:rPr>
                <w:ins w:id="49" w:author="Eremenko_NB" w:date="2019-05-30T18:45:00Z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38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1611" w:rsidRPr="004B38E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ins w:id="50" w:author="Eremenko_NB" w:date="2019-05-30T18:45:00Z">
              <w:r w:rsidR="00427759" w:rsidRPr="00427759">
                <w:rPr>
                  <w:rFonts w:ascii="Times New Roman" w:hAnsi="Times New Roman" w:cs="Times New Roman"/>
                  <w:sz w:val="24"/>
                  <w:szCs w:val="24"/>
                </w:rPr>
                <w:t>документы, подтверждающие право заявителя на пр</w:t>
              </w:r>
              <w:r w:rsidR="00427759" w:rsidRPr="00427759">
                <w:rPr>
                  <w:rFonts w:ascii="Times New Roman" w:hAnsi="Times New Roman" w:cs="Times New Roman"/>
                  <w:sz w:val="24"/>
                  <w:szCs w:val="24"/>
                </w:rPr>
                <w:t>и</w:t>
              </w:r>
              <w:r w:rsidR="00427759" w:rsidRPr="00427759">
                <w:rPr>
                  <w:rFonts w:ascii="Times New Roman" w:hAnsi="Times New Roman" w:cs="Times New Roman"/>
                  <w:sz w:val="24"/>
                  <w:szCs w:val="24"/>
                </w:rPr>
                <w:t xml:space="preserve">обретение земельного участка без проведения торгов и предусмотренные перечнем, установленным </w:t>
              </w:r>
            </w:ins>
            <w:ins w:id="51" w:author="Eremenko_NB" w:date="2019-05-30T18:47:00Z">
              <w:r w:rsidR="006F3BB5" w:rsidRPr="006F3BB5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  <w:r w:rsidR="006F3BB5">
                <w:rPr>
                  <w:rFonts w:ascii="Times New Roman" w:hAnsi="Times New Roman" w:cs="Times New Roman"/>
                  <w:sz w:val="24"/>
                  <w:szCs w:val="24"/>
                </w:rPr>
                <w:t>ом</w:t>
              </w:r>
              <w:r w:rsidR="006F3BB5" w:rsidRPr="006F3BB5">
                <w:rPr>
                  <w:rFonts w:ascii="Times New Roman" w:hAnsi="Times New Roman" w:cs="Times New Roman"/>
                  <w:sz w:val="24"/>
                  <w:szCs w:val="24"/>
                </w:rPr>
                <w:t xml:space="preserve"> Минэкон</w:t>
              </w:r>
              <w:r w:rsidR="006F3BB5">
                <w:rPr>
                  <w:rFonts w:ascii="Times New Roman" w:hAnsi="Times New Roman" w:cs="Times New Roman"/>
                  <w:sz w:val="24"/>
                  <w:szCs w:val="24"/>
                </w:rPr>
                <w:t xml:space="preserve">омразвития Российской Федерации </w:t>
              </w:r>
              <w:r w:rsidR="006F3BB5" w:rsidRPr="006F3BB5">
                <w:rPr>
                  <w:rFonts w:ascii="Times New Roman" w:hAnsi="Times New Roman" w:cs="Times New Roman"/>
                  <w:sz w:val="24"/>
                  <w:szCs w:val="24"/>
                </w:rPr>
                <w:t>от 12 января 2015 года</w:t>
              </w:r>
              <w:r w:rsidR="006F3BB5">
                <w:rPr>
                  <w:rFonts w:ascii="Times New Roman" w:hAnsi="Times New Roman" w:cs="Times New Roman"/>
                  <w:sz w:val="24"/>
                  <w:szCs w:val="24"/>
                </w:rPr>
                <w:t xml:space="preserve"> № 1 «Об утверждении перечня до</w:t>
              </w:r>
              <w:r w:rsidR="006F3BB5" w:rsidRPr="006F3BB5">
                <w:rPr>
                  <w:rFonts w:ascii="Times New Roman" w:hAnsi="Times New Roman" w:cs="Times New Roman"/>
                  <w:sz w:val="24"/>
                  <w:szCs w:val="24"/>
                </w:rPr>
                <w:t>кументов, по</w:t>
              </w:r>
              <w:r w:rsidR="006F3BB5" w:rsidRPr="006F3BB5">
                <w:rPr>
                  <w:rFonts w:ascii="Times New Roman" w:hAnsi="Times New Roman" w:cs="Times New Roman"/>
                  <w:sz w:val="24"/>
                  <w:szCs w:val="24"/>
                </w:rPr>
                <w:t>д</w:t>
              </w:r>
              <w:r w:rsidR="006F3BB5" w:rsidRPr="006F3BB5">
                <w:rPr>
                  <w:rFonts w:ascii="Times New Roman" w:hAnsi="Times New Roman" w:cs="Times New Roman"/>
                  <w:sz w:val="24"/>
                  <w:szCs w:val="24"/>
                </w:rPr>
                <w:t>тверждающ</w:t>
              </w:r>
              <w:r w:rsidR="006F3BB5">
                <w:rPr>
                  <w:rFonts w:ascii="Times New Roman" w:hAnsi="Times New Roman" w:cs="Times New Roman"/>
                  <w:sz w:val="24"/>
                  <w:szCs w:val="24"/>
                </w:rPr>
                <w:t>их право заявителя на приобрете</w:t>
              </w:r>
              <w:r w:rsidR="006F3BB5" w:rsidRPr="006F3BB5">
                <w:rPr>
                  <w:rFonts w:ascii="Times New Roman" w:hAnsi="Times New Roman" w:cs="Times New Roman"/>
                  <w:sz w:val="24"/>
                  <w:szCs w:val="24"/>
                </w:rPr>
                <w:t>ние земельного участка без проведения торгов»</w:t>
              </w:r>
            </w:ins>
            <w:ins w:id="52" w:author="Eremenko_NB" w:date="2019-05-30T18:45:00Z">
              <w:r w:rsidR="00427759" w:rsidRPr="00427759">
                <w:rPr>
                  <w:rFonts w:ascii="Times New Roman" w:hAnsi="Times New Roman" w:cs="Times New Roman"/>
                  <w:sz w:val="24"/>
                  <w:szCs w:val="24"/>
                </w:rPr>
                <w:t>, за исключением докуме</w:t>
              </w:r>
              <w:r w:rsidR="00427759" w:rsidRPr="00427759">
                <w:rPr>
                  <w:rFonts w:ascii="Times New Roman" w:hAnsi="Times New Roman" w:cs="Times New Roman"/>
                  <w:sz w:val="24"/>
                  <w:szCs w:val="24"/>
                </w:rPr>
                <w:t>н</w:t>
              </w:r>
              <w:r w:rsidR="00427759" w:rsidRPr="00427759">
                <w:rPr>
                  <w:rFonts w:ascii="Times New Roman" w:hAnsi="Times New Roman" w:cs="Times New Roman"/>
                  <w:sz w:val="24"/>
                  <w:szCs w:val="24"/>
                </w:rPr>
                <w:t xml:space="preserve">тов, которые должны быть представлены в </w:t>
              </w:r>
            </w:ins>
            <w:ins w:id="53" w:author="Eremenko_NB" w:date="2019-05-30T18:48:00Z">
              <w:r w:rsidR="006F3BB5">
                <w:rPr>
                  <w:rFonts w:ascii="Times New Roman" w:hAnsi="Times New Roman" w:cs="Times New Roman"/>
                  <w:sz w:val="24"/>
                  <w:szCs w:val="24"/>
                </w:rPr>
                <w:t>Администрацию</w:t>
              </w:r>
            </w:ins>
            <w:ins w:id="54" w:author="Eremenko_NB" w:date="2019-05-30T18:45:00Z">
              <w:r w:rsidR="00427759" w:rsidRPr="00427759">
                <w:rPr>
                  <w:rFonts w:ascii="Times New Roman" w:hAnsi="Times New Roman" w:cs="Times New Roman"/>
                  <w:sz w:val="24"/>
                  <w:szCs w:val="24"/>
                </w:rPr>
                <w:t xml:space="preserve"> в порядке межведомственного информационного взаим</w:t>
              </w:r>
              <w:r w:rsidR="00427759" w:rsidRPr="00427759">
                <w:rPr>
                  <w:rFonts w:ascii="Times New Roman" w:hAnsi="Times New Roman" w:cs="Times New Roman"/>
                  <w:sz w:val="24"/>
                  <w:szCs w:val="24"/>
                </w:rPr>
                <w:t>о</w:t>
              </w:r>
              <w:r w:rsidR="00427759" w:rsidRPr="00427759">
                <w:rPr>
                  <w:rFonts w:ascii="Times New Roman" w:hAnsi="Times New Roman" w:cs="Times New Roman"/>
                  <w:sz w:val="24"/>
                  <w:szCs w:val="24"/>
                </w:rPr>
                <w:t>действия</w:t>
              </w:r>
            </w:ins>
            <w:ins w:id="55" w:author="Eremenko_NB" w:date="2019-05-30T18:48:00Z">
              <w:r w:rsidR="006F3BB5">
                <w:rPr>
                  <w:rFonts w:ascii="Times New Roman" w:hAnsi="Times New Roman" w:cs="Times New Roman"/>
                  <w:sz w:val="24"/>
                  <w:szCs w:val="24"/>
                </w:rPr>
                <w:t>;</w:t>
              </w:r>
            </w:ins>
            <w:proofErr w:type="gramEnd"/>
          </w:p>
          <w:p w14:paraId="06410B5C" w14:textId="5D0E4A18" w:rsidR="00427759" w:rsidRDefault="006F3BB5" w:rsidP="006F3BB5">
            <w:pPr>
              <w:spacing w:after="0" w:line="240" w:lineRule="auto"/>
              <w:ind w:firstLine="249"/>
              <w:jc w:val="both"/>
              <w:rPr>
                <w:ins w:id="56" w:author="Eremenko_NB" w:date="2019-05-30T18:45:00Z"/>
                <w:rFonts w:ascii="Times New Roman" w:hAnsi="Times New Roman" w:cs="Times New Roman"/>
                <w:sz w:val="24"/>
                <w:szCs w:val="24"/>
              </w:rPr>
            </w:pPr>
            <w:ins w:id="57" w:author="Eremenko_NB" w:date="2019-05-30T18:4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3) </w:t>
              </w:r>
            </w:ins>
            <w:ins w:id="58" w:author="Eremenko_NB" w:date="2019-05-30T18:48:00Z">
              <w:r w:rsidRPr="006F3BB5">
                <w:rPr>
                  <w:rFonts w:ascii="Times New Roman" w:hAnsi="Times New Roman" w:cs="Times New Roman"/>
                  <w:sz w:val="24"/>
                  <w:szCs w:val="24"/>
                </w:rPr>
                <w:t>документ, подтверждающий полномочия представит</w:t>
              </w:r>
              <w:r w:rsidRPr="006F3BB5">
                <w:rPr>
                  <w:rFonts w:ascii="Times New Roman" w:hAnsi="Times New Roman" w:cs="Times New Roman"/>
                  <w:sz w:val="24"/>
                  <w:szCs w:val="24"/>
                </w:rPr>
                <w:t>е</w:t>
              </w:r>
              <w:r w:rsidRPr="006F3BB5">
                <w:rPr>
                  <w:rFonts w:ascii="Times New Roman" w:hAnsi="Times New Roman" w:cs="Times New Roman"/>
                  <w:sz w:val="24"/>
                  <w:szCs w:val="24"/>
                </w:rPr>
                <w:t xml:space="preserve">ля заявителя, в случае, если с заявлением о </w:t>
              </w:r>
            </w:ins>
            <w:ins w:id="59" w:author="Eremenko_NB" w:date="2019-05-30T18:49:00Z">
              <w:r>
                <w:rPr>
                  <w:rFonts w:ascii="Times New Roman" w:hAnsi="Times New Roman" w:cs="Times New Roman"/>
                  <w:sz w:val="24"/>
                  <w:szCs w:val="24"/>
                </w:rPr>
                <w:t>предоставлении</w:t>
              </w:r>
            </w:ins>
            <w:ins w:id="60" w:author="Eremenko_NB" w:date="2019-05-30T18:48:00Z">
              <w:r w:rsidRPr="006F3BB5">
                <w:rPr>
                  <w:rFonts w:ascii="Times New Roman" w:hAnsi="Times New Roman" w:cs="Times New Roman"/>
                  <w:sz w:val="24"/>
                  <w:szCs w:val="24"/>
                </w:rPr>
                <w:t xml:space="preserve"> земельного участка обращается представитель заявителя</w:t>
              </w:r>
            </w:ins>
            <w:ins w:id="61" w:author="Eremenko_NB" w:date="2019-05-30T18:49:00Z">
              <w:r>
                <w:rPr>
                  <w:rFonts w:ascii="Times New Roman" w:hAnsi="Times New Roman" w:cs="Times New Roman"/>
                  <w:sz w:val="24"/>
                  <w:szCs w:val="24"/>
                </w:rPr>
                <w:t>;</w:t>
              </w:r>
            </w:ins>
          </w:p>
          <w:p w14:paraId="7273E84B" w14:textId="502D8B0E" w:rsidR="00A9466E" w:rsidRPr="004B38E0" w:rsidDel="006F3BB5" w:rsidRDefault="006F3BB5">
            <w:pPr>
              <w:spacing w:after="0" w:line="240" w:lineRule="auto"/>
              <w:ind w:firstLine="249"/>
              <w:jc w:val="both"/>
              <w:rPr>
                <w:del w:id="62" w:author="Eremenko_NB" w:date="2019-05-30T18:54:00Z"/>
                <w:rFonts w:ascii="Times New Roman" w:hAnsi="Times New Roman" w:cs="Times New Roman"/>
                <w:sz w:val="24"/>
                <w:szCs w:val="24"/>
              </w:rPr>
            </w:pPr>
            <w:ins w:id="63" w:author="Eremenko_NB" w:date="2019-05-30T18:49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4) </w:t>
              </w:r>
              <w:r w:rsidRPr="006F3BB5">
                <w:rPr>
                  <w:rFonts w:ascii="Times New Roman" w:hAnsi="Times New Roman" w:cs="Times New Roman"/>
                  <w:sz w:val="24"/>
                  <w:szCs w:val="24"/>
                </w:rPr>
                <w:t>заверенный перевод на русский язык документов о государственной регистрации юридического лица в соо</w:t>
              </w:r>
              <w:r w:rsidRPr="006F3BB5">
                <w:rPr>
                  <w:rFonts w:ascii="Times New Roman" w:hAnsi="Times New Roman" w:cs="Times New Roman"/>
                  <w:sz w:val="24"/>
                  <w:szCs w:val="24"/>
                </w:rPr>
                <w:t>т</w:t>
              </w:r>
              <w:r w:rsidRPr="006F3BB5">
                <w:rPr>
                  <w:rFonts w:ascii="Times New Roman" w:hAnsi="Times New Roman" w:cs="Times New Roman"/>
                  <w:sz w:val="24"/>
                  <w:szCs w:val="24"/>
                </w:rPr>
                <w:t>ветствии с законодательством иностранного государства в случае, если заявителем является иностранное юридическое лицо;</w:t>
              </w:r>
            </w:ins>
            <w:del w:id="64" w:author="Eremenko_NB" w:date="2019-05-30T18:54:00Z">
              <w:r w:rsidR="00D67B6B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д</w:delText>
              </w:r>
              <w:r w:rsidR="00A02214" w:rsidRPr="004B38E0" w:rsidDel="006F3BB5">
                <w:rPr>
                  <w:rFonts w:ascii="Times New Roman" w:eastAsia="Calibri" w:hAnsi="Times New Roman" w:cs="Times New Roman"/>
                  <w:sz w:val="24"/>
                  <w:szCs w:val="24"/>
                </w:rPr>
                <w:delText>окум</w:delText>
              </w:r>
              <w:r w:rsidR="00F21611" w:rsidRPr="004B38E0" w:rsidDel="006F3BB5">
                <w:rPr>
                  <w:rFonts w:ascii="Times New Roman" w:eastAsia="Calibri" w:hAnsi="Times New Roman" w:cs="Times New Roman"/>
                  <w:sz w:val="24"/>
                  <w:szCs w:val="24"/>
                </w:rPr>
                <w:delText>енты,</w:delText>
              </w:r>
              <w:r w:rsidR="00047AB8" w:rsidRPr="004B38E0" w:rsidDel="006F3BB5">
                <w:rPr>
                  <w:rFonts w:ascii="Times New Roman" w:eastAsia="Calibri" w:hAnsi="Times New Roman" w:cs="Times New Roman"/>
                  <w:sz w:val="24"/>
                  <w:szCs w:val="24"/>
                </w:rPr>
                <w:delText xml:space="preserve"> </w:delText>
              </w:r>
              <w:r w:rsidR="00D67B6B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удостоверяющие (устанавливающие) пр</w:delText>
              </w:r>
              <w:r w:rsidR="00D67B6B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а</w:delText>
              </w:r>
              <w:r w:rsidR="00D67B6B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ва заявителя на здание, сооружение, если право на такое здание, сооружение не зарегистрировано в ЕГРН</w:delText>
              </w:r>
              <w:r w:rsidR="00F21611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;</w:delText>
              </w:r>
            </w:del>
          </w:p>
          <w:p w14:paraId="63A36766" w14:textId="26135EEE" w:rsidR="008A0C07" w:rsidRPr="004B38E0" w:rsidRDefault="008A0C07">
            <w:pPr>
              <w:autoSpaceDE w:val="0"/>
              <w:autoSpaceDN w:val="0"/>
              <w:adjustRightInd w:val="0"/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del w:id="65" w:author="Eremenko_NB" w:date="2019-05-30T18:54:00Z">
              <w:r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3</w:delText>
              </w:r>
              <w:r w:rsidR="00410B29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) </w:delText>
              </w:r>
              <w:r w:rsidR="00D67B6B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д</w:delText>
              </w:r>
              <w:r w:rsidR="0062644E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окументы, </w:delText>
              </w:r>
              <w:r w:rsidR="00D67B6B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удостоверяющие (устанавливающие) права заявителя на испрашиваемый земельный участок, если пр</w:delText>
              </w:r>
              <w:r w:rsidR="00D67B6B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а</w:delText>
              </w:r>
              <w:r w:rsidR="00D67B6B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во на такой земельный участок не зарегистрировано в ЕГРН (при наличии соответствующих прав на земельный уч</w:delText>
              </w:r>
              <w:r w:rsidR="00D67B6B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а</w:delText>
              </w:r>
              <w:r w:rsidR="00D67B6B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delText>сток)</w:delText>
              </w:r>
              <w:r w:rsidR="0062644E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;</w:delText>
              </w:r>
            </w:del>
            <w:r w:rsidRPr="004B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C2B276" w14:textId="7E3C7392" w:rsidR="00251877" w:rsidRPr="004B38E0" w:rsidRDefault="008A0C07" w:rsidP="006F3BB5">
            <w:pPr>
              <w:autoSpaceDE w:val="0"/>
              <w:autoSpaceDN w:val="0"/>
              <w:adjustRightInd w:val="0"/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del w:id="66" w:author="Eremenko_NB" w:date="2019-05-30T18:54:00Z">
              <w:r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4</w:delText>
              </w:r>
            </w:del>
            <w:ins w:id="67" w:author="Eremenko_NB" w:date="2019-05-30T18:54:00Z">
              <w:r w:rsidR="006F3BB5">
                <w:rPr>
                  <w:rFonts w:ascii="Times New Roman" w:hAnsi="Times New Roman" w:cs="Times New Roman"/>
                  <w:sz w:val="24"/>
                  <w:szCs w:val="24"/>
                </w:rPr>
                <w:t>5)</w:t>
              </w:r>
            </w:ins>
            <w:del w:id="68" w:author="Eremenko_NB" w:date="2019-05-30T18:54:00Z">
              <w:r w:rsidR="00D67B6B" w:rsidRPr="004B38E0" w:rsidDel="006F3BB5">
                <w:rPr>
                  <w:rFonts w:ascii="Times New Roman" w:hAnsi="Times New Roman" w:cs="Times New Roman"/>
                  <w:sz w:val="24"/>
                  <w:szCs w:val="24"/>
                </w:rPr>
                <w:delText>)</w:delText>
              </w:r>
            </w:del>
            <w:r w:rsidR="00D67B6B" w:rsidRPr="004B38E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A9466E" w:rsidRPr="004B38E0">
              <w:rPr>
                <w:rFonts w:ascii="Times New Roman" w:hAnsi="Times New Roman" w:cs="Times New Roman"/>
                <w:sz w:val="24"/>
                <w:szCs w:val="24"/>
              </w:rPr>
              <w:t xml:space="preserve">ообщение </w:t>
            </w:r>
            <w:r w:rsidR="00D67B6B" w:rsidRPr="004B38E0">
              <w:rPr>
                <w:rFonts w:ascii="Times New Roman" w:hAnsi="Times New Roman" w:cs="Times New Roman"/>
                <w:sz w:val="24"/>
                <w:szCs w:val="24"/>
              </w:rPr>
              <w:t>заявителя (заявителей), содержащее пер</w:t>
            </w:r>
            <w:r w:rsidR="00D67B6B" w:rsidRPr="004B38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67B6B" w:rsidRPr="004B38E0">
              <w:rPr>
                <w:rFonts w:ascii="Times New Roman" w:hAnsi="Times New Roman" w:cs="Times New Roman"/>
                <w:sz w:val="24"/>
                <w:szCs w:val="24"/>
              </w:rPr>
              <w:t>чень всех зданий, сооружений, расположенных на испраш</w:t>
            </w:r>
            <w:r w:rsidR="00D67B6B" w:rsidRPr="004B38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7B6B" w:rsidRPr="004B38E0">
              <w:rPr>
                <w:rFonts w:ascii="Times New Roman" w:hAnsi="Times New Roman" w:cs="Times New Roman"/>
                <w:sz w:val="24"/>
                <w:szCs w:val="24"/>
              </w:rPr>
              <w:t>ваемом земельном участке с указанием кадастровых (усло</w:t>
            </w:r>
            <w:r w:rsidR="00D67B6B" w:rsidRPr="004B38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67B6B" w:rsidRPr="004B38E0">
              <w:rPr>
                <w:rFonts w:ascii="Times New Roman" w:hAnsi="Times New Roman" w:cs="Times New Roman"/>
                <w:sz w:val="24"/>
                <w:szCs w:val="24"/>
              </w:rPr>
              <w:t>ных, инвентарных) номеров и адресных ориентиров зданий, сооружений, принадлежащих на соответствующем праве заявителю</w:t>
            </w:r>
            <w:r w:rsidR="00FF24E1" w:rsidRPr="004B3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14A2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</w:t>
            </w:r>
            <w:r w:rsidR="00FF24E1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F14A2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F24E1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444D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10B2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Р</w:t>
            </w:r>
            <w:r w:rsidR="009F14A2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егламенту</w:t>
            </w:r>
            <w:r w:rsidR="00AA6FFE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383EA1" w:rsidRPr="004B38E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451CC0" w14:textId="647A5036" w:rsidR="00383EA1" w:rsidRPr="004B38E0" w:rsidRDefault="00D67B6B" w:rsidP="00B13E84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del w:id="69" w:author="Eremenko_NB" w:date="2019-05-30T18:55:00Z">
              <w:r w:rsidRPr="004B38E0" w:rsidDel="006F3BB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delText>5</w:delText>
              </w:r>
            </w:del>
            <w:ins w:id="70" w:author="Eremenko_NB" w:date="2019-05-30T18:55:00Z">
              <w:r w:rsidR="006F3BB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</w:t>
              </w:r>
            </w:ins>
            <w:r w:rsidR="00383EA1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13E84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огласие правообладател</w:t>
            </w:r>
            <w:r w:rsidR="00F372ED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B13E84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</w:t>
            </w:r>
            <w:r w:rsidR="00F372ED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B13E84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сооружени</w:t>
            </w:r>
            <w:r w:rsidR="00F372ED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B13E84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</w:t>
            </w:r>
            <w:r w:rsidR="00B13E84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13E84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</w:t>
            </w:r>
            <w:r w:rsidR="00F372ED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B13E84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предоставление земельного участка в ином размере </w:t>
            </w:r>
            <w:r w:rsidR="00383EA1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372ED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предоставления земельного участка в о</w:t>
            </w:r>
            <w:r w:rsidR="00F372ED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F372ED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щую долевую собственность, в аренду с множественностью лиц на стороне арендатора</w:t>
            </w:r>
            <w:r w:rsidR="00383EA1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13E84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наличии)</w:t>
            </w:r>
            <w:r w:rsidR="00383EA1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C6CE152" w14:textId="5A3AE5B6" w:rsidR="00FA6DC9" w:rsidRPr="004B38E0" w:rsidRDefault="00D67B6B" w:rsidP="00383EA1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del w:id="71" w:author="Eremenko_NB" w:date="2019-05-30T18:55:00Z">
              <w:r w:rsidRPr="004B38E0" w:rsidDel="006F3BB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delText>6</w:delText>
              </w:r>
            </w:del>
            <w:ins w:id="72" w:author="Eremenko_NB" w:date="2019-05-30T18:55:00Z">
              <w:r w:rsidR="006F3BB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7</w:t>
              </w:r>
            </w:ins>
            <w:r w:rsidR="00383EA1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13E84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ешение суда </w:t>
            </w:r>
            <w:r w:rsidR="00F372ED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определении долей в праве пользов</w:t>
            </w:r>
            <w:r w:rsidR="00F372ED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372ED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земельным участком (при наличии)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80CCC07" w14:textId="52570B12" w:rsidR="000F2681" w:rsidRPr="004B38E0" w:rsidRDefault="00D67B6B" w:rsidP="00383EA1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del w:id="73" w:author="Eremenko_NB" w:date="2019-05-30T18:55:00Z">
              <w:r w:rsidRPr="004B38E0" w:rsidDel="006F3BB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delText>7</w:delText>
              </w:r>
            </w:del>
            <w:ins w:id="74" w:author="Eremenko_NB" w:date="2019-05-30T18:55:00Z">
              <w:r w:rsidR="006F3BB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8</w:t>
              </w:r>
            </w:ins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з</w:t>
            </w:r>
            <w:r w:rsidR="000F2681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аверенный перевод на русский язык документов о государственной регистрации юридического лица в соо</w:t>
            </w:r>
            <w:r w:rsidR="000F2681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F2681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3DFBD5BA" w14:textId="09CD6F83" w:rsidR="00383EA1" w:rsidRDefault="00D67B6B" w:rsidP="00383EA1">
            <w:pPr>
              <w:spacing w:after="0" w:line="240" w:lineRule="auto"/>
              <w:ind w:firstLine="249"/>
              <w:jc w:val="both"/>
              <w:rPr>
                <w:ins w:id="75" w:author="Eremenko_NB" w:date="2019-05-30T18:55:00Z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del w:id="76" w:author="Eremenko_NB" w:date="2019-05-30T18:55:00Z">
              <w:r w:rsidRPr="004B38E0" w:rsidDel="006F3BB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delText>8</w:delText>
              </w:r>
            </w:del>
            <w:ins w:id="77" w:author="Eremenko_NB" w:date="2019-05-30T18:55:00Z">
              <w:r w:rsidR="006F3BB5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9</w:t>
              </w:r>
            </w:ins>
            <w:r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л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ицо, подающее заявление о приобретении прав на з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мельный участок, предъявляет документ, подтвержда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личность заявителя, а в случае обращения представ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 юридического или физического лица - документ, подтве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ждающий полномочия представителя юридического или физического лица в соответствии с законодательством Ро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Федерации, копия которого заверяется должнос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лицом, принимающим заявление, и приобщается к п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A6DC9" w:rsidRPr="004B3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данному заявлению.</w:t>
            </w:r>
          </w:p>
          <w:p w14:paraId="293B9C9A" w14:textId="38905927" w:rsidR="006F3BB5" w:rsidRPr="004B38E0" w:rsidRDefault="00683B41" w:rsidP="00383EA1">
            <w:pPr>
              <w:spacing w:after="0" w:line="240" w:lineRule="auto"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ins w:id="78" w:author="Eremenko_NB" w:date="2019-05-30T19:17:00Z">
              <w:r w:rsidRPr="00683B4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Предоставление документов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, </w:t>
              </w:r>
            </w:ins>
            <w:ins w:id="79" w:author="Eremenko_NB" w:date="2019-05-30T19:18:00Z">
              <w:r w:rsidRPr="00683B4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указанных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в пунктах 2, 3, 4</w:t>
              </w:r>
            </w:ins>
            <w:ins w:id="80" w:author="Eremenko_NB" w:date="2019-05-30T19:17:00Z">
              <w:r w:rsidRPr="00683B4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не требуется в случае, если указанные документы </w:t>
              </w:r>
            </w:ins>
            <w:ins w:id="81" w:author="Eremenko_NB" w:date="2019-05-30T19:18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пред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ставлялись</w:t>
              </w:r>
            </w:ins>
            <w:ins w:id="82" w:author="Eremenko_NB" w:date="2019-05-30T19:17:00Z">
              <w:r w:rsidRPr="00683B4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в </w:t>
              </w:r>
            </w:ins>
            <w:ins w:id="83" w:author="Eremenko_NB" w:date="2019-05-30T19:19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Администрацию</w:t>
              </w:r>
            </w:ins>
            <w:ins w:id="84" w:author="Eremenko_NB" w:date="2019-05-30T19:17:00Z">
              <w:r w:rsidRPr="00683B4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с заявлением о предварител</w:t>
              </w:r>
              <w:r w:rsidRPr="00683B4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ь</w:t>
              </w:r>
              <w:r w:rsidRPr="00683B4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ном согласовании предоставления земельного участка, по итогам рассмотрения которого принято решение о предв</w:t>
              </w:r>
              <w:r w:rsidRPr="00683B4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</w:t>
              </w:r>
              <w:r w:rsidRPr="00683B4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рительном согласовании предоставления</w:t>
              </w:r>
            </w:ins>
            <w:ins w:id="85" w:author="Eremenko_NB" w:date="2019-05-30T19:19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испрашиваемого</w:t>
              </w:r>
            </w:ins>
            <w:ins w:id="86" w:author="Eremenko_NB" w:date="2019-05-30T19:17:00Z">
              <w:r w:rsidRPr="00683B4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земельного участка</w:t>
              </w:r>
            </w:ins>
            <w:ins w:id="87" w:author="Eremenko_NB" w:date="2019-05-30T20:36:00Z">
              <w:r w:rsidR="005C236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</w:ins>
          </w:p>
          <w:p w14:paraId="1350E07D" w14:textId="67D40E58" w:rsidR="0025660F" w:rsidRDefault="0025660F" w:rsidP="0035465B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если для представления муниципальной услуги необходима обработка персональных данных лица, не я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ляющегося заявителем, и если в соответствии с Федерал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ным законом от 27 июля 2006 года № 152-ФЗ «О перс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нальных данных» обработка таких персональных данных может осуществляться с согласия указанного лица, при о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ращении за получением муниципальной услуги заявитель дополнительно представляет документы, подтверждающие получение согласие указанного лица или его законного представителя</w:t>
            </w:r>
            <w:proofErr w:type="gramEnd"/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обработку персональных данных указа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ного лица. Документы, подтверждающие получение согл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сия, могут быть представлены, в том числе, в форме эле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тронного документа. Действие настоящего абзаца не ра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пространяется на лиц, призна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нных безвестно отсутству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щими, лиц, находящихся в розыске, а также лиц, м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есто нахождения которых не установлено уполномоченным ф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25660F">
              <w:rPr>
                <w:rFonts w:ascii="Times New Roman" w:hAnsi="Times New Roman" w:cs="Times New Roman"/>
                <w:bCs/>
                <w:sz w:val="24"/>
                <w:szCs w:val="24"/>
              </w:rPr>
              <w:t>деральным органом исполнительной власти.</w:t>
            </w:r>
          </w:p>
          <w:p w14:paraId="6E0CC164" w14:textId="77777777" w:rsidR="0035465B" w:rsidRPr="007E35C9" w:rsidRDefault="0035465B" w:rsidP="0035465B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Форму заявления в электронном виде о предоставлении услуги для заполнения, а также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тельными для предоставления муниципальной услуги, по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лежащих предоставлению заявителем, можно получить:</w:t>
            </w:r>
          </w:p>
          <w:p w14:paraId="7A640CDD" w14:textId="77777777" w:rsidR="0035465B" w:rsidRPr="007E35C9" w:rsidRDefault="0035465B" w:rsidP="0035465B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- на официальном сайте Администрации;</w:t>
            </w:r>
          </w:p>
          <w:p w14:paraId="6B4E7E15" w14:textId="77777777" w:rsidR="0035465B" w:rsidRPr="007E35C9" w:rsidRDefault="0035465B" w:rsidP="0035465B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- на Едином портале государственных и муниципальных услуг (функций) www.gosuslugi.ru или на портале госуда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ственных и муниципальных услуг Краснодарского края pgu.krasnodar.ru;</w:t>
            </w:r>
          </w:p>
          <w:p w14:paraId="3D47D8F3" w14:textId="77777777" w:rsidR="0035465B" w:rsidRPr="007E35C9" w:rsidRDefault="0035465B" w:rsidP="0035465B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 МФЦ или в 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Отделе.</w:t>
            </w:r>
          </w:p>
          <w:p w14:paraId="0BDEB025" w14:textId="77777777" w:rsidR="0035465B" w:rsidRPr="007E35C9" w:rsidRDefault="0035465B" w:rsidP="0035465B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При подаче заявления в электронном виде, заявление и прилагаемые к нему документы,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щий личность заявителя, не требуется.</w:t>
            </w:r>
          </w:p>
          <w:p w14:paraId="79183C1A" w14:textId="77777777" w:rsidR="0035465B" w:rsidRPr="007E35C9" w:rsidRDefault="0035465B" w:rsidP="0035465B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личного обращения в Отдел или МФЦ заявитель либо его представитель при подаче заявления должен предъявить паспорт или иной документ, удостоверяющий его личность.</w:t>
            </w:r>
          </w:p>
          <w:p w14:paraId="31C6A848" w14:textId="0A124131" w:rsidR="0035465B" w:rsidRPr="007E35C9" w:rsidRDefault="0035465B" w:rsidP="0035465B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В случае представления заявителем документов, пред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смотренных пунктами 1-3, 5-7, 9, 10, 14 и 18 части 6 статьи 7 Федерального закона от 27 июля 2010 года № 210-ФЗ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«Об организации предоставления государственных и мун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ципальных услуг» (далее - Федеральный закон № 210-ФЗ), их копирование или сканирование осуществляется работн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ком МФЦ, после чего оригиналы возвращаются заявителю одновременно с распиской в приеме документов.</w:t>
            </w:r>
            <w:proofErr w:type="gramEnd"/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ращении за предоставлением муниципальной услуги в 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дел, заявитель представляет указанные документы и их к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пии, после чего оригиналы возвращаются заявителю одн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временно с распиской (п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форме, с</w:t>
            </w:r>
            <w:r w:rsidR="00B27C9B">
              <w:rPr>
                <w:rFonts w:ascii="Times New Roman" w:hAnsi="Times New Roman" w:cs="Times New Roman"/>
                <w:bCs/>
                <w:sz w:val="24"/>
                <w:szCs w:val="24"/>
              </w:rPr>
              <w:t>огласно приложению</w:t>
            </w:r>
            <w:ins w:id="88" w:author="Еременко" w:date="2019-06-02T13:09:00Z">
              <w:r w:rsidR="0009485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br/>
              </w:r>
            </w:ins>
            <w:del w:id="89" w:author="Еременко" w:date="2019-06-02T13:09:00Z">
              <w:r w:rsidR="00B27C9B" w:rsidDel="00094853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 xml:space="preserve"> </w:delText>
              </w:r>
            </w:del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4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настоящему Регламенту) в приеме документов.</w:t>
            </w:r>
          </w:p>
          <w:p w14:paraId="2D32AF4B" w14:textId="77777777" w:rsidR="0035465B" w:rsidRPr="007E35C9" w:rsidRDefault="0035465B" w:rsidP="0035465B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Заявителю не может быть отказано в приеме дополн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тельных документов, при наличии намерения их сдать.</w:t>
            </w:r>
          </w:p>
          <w:p w14:paraId="5470A071" w14:textId="0C7BA19F" w:rsidR="0053055B" w:rsidRPr="004B38E0" w:rsidRDefault="0035465B" w:rsidP="0035465B">
            <w:pPr>
              <w:spacing w:after="0" w:line="240" w:lineRule="auto"/>
              <w:ind w:firstLine="24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Заявители несут ответственность за недостоверность представленных сведений, а также подтверждающих их д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кументов, кроме сведений, содержащихся в выданных з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явителю соответствующими органами и организациями д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7E35C9">
              <w:rPr>
                <w:rFonts w:ascii="Times New Roman" w:hAnsi="Times New Roman" w:cs="Times New Roman"/>
                <w:bCs/>
                <w:sz w:val="24"/>
                <w:szCs w:val="24"/>
              </w:rPr>
              <w:t>кументах</w:t>
            </w:r>
            <w:r w:rsidR="004B38E0" w:rsidRPr="004B38E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A444D" w:rsidRPr="00A276CC" w14:paraId="18203264" w14:textId="77777777" w:rsidTr="0053055B">
        <w:trPr>
          <w:trHeight w:val="2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B15C" w14:textId="77777777" w:rsidR="00AA444D" w:rsidRPr="00A276CC" w:rsidRDefault="00AA444D" w:rsidP="00AA444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F3DC" w14:textId="77777777" w:rsidR="00AA444D" w:rsidRPr="00A276CC" w:rsidRDefault="00AA444D" w:rsidP="00AA444D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Исчерпывающий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речень документов,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необходимых в    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соотве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тствии с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нормативными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ыми актами для предоставления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которые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тся в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распоряжении 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дарственных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в, органов местного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моуправления и иных организаций и кот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рые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 вправе представить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05CF" w14:textId="77777777" w:rsidR="00AA444D" w:rsidRPr="00AA444D" w:rsidRDefault="00AA444D" w:rsidP="00AA444D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Получаются в рамках межведомственного взаимоде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ствия:</w:t>
            </w:r>
          </w:p>
          <w:p w14:paraId="0146833C" w14:textId="77777777" w:rsidR="00AA444D" w:rsidRPr="00AA444D" w:rsidRDefault="00AA444D" w:rsidP="00AA444D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1) выписка из Единого государственного реестра недв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жимости об основных характеристиках и зарегистрирова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ных правах на испрашиваемый земельный участок, а также на здания, строения, сооружения, находящиеся на испраш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ваемом земельном участке заявителя;</w:t>
            </w:r>
          </w:p>
          <w:p w14:paraId="7DF40E46" w14:textId="001186DE" w:rsidR="0035465B" w:rsidRDefault="00AA444D" w:rsidP="00AA444D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2) выписка из Единого государственного реестра юрид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>ческих лиц</w:t>
            </w:r>
            <w:r w:rsidR="0035465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254EA5" w14:textId="508F04EE" w:rsidR="00AA444D" w:rsidRPr="00AA444D" w:rsidRDefault="0035465B" w:rsidP="00AA444D">
            <w:pPr>
              <w:pStyle w:val="ConsPlusCell"/>
              <w:ind w:firstLine="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в</w:t>
            </w:r>
            <w:r w:rsidRPr="00AA444D">
              <w:rPr>
                <w:rFonts w:ascii="Times New Roman" w:hAnsi="Times New Roman" w:cs="Times New Roman"/>
                <w:sz w:val="24"/>
                <w:szCs w:val="24"/>
              </w:rPr>
              <w:t xml:space="preserve">ыписка из Единого государственного реестра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видуальных предпринимателей</w:t>
            </w:r>
            <w:r w:rsidR="00AA444D" w:rsidRPr="00AA4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112E0A" w14:textId="39092C0D" w:rsidR="00AA444D" w:rsidRPr="00AA444D" w:rsidRDefault="0035465B" w:rsidP="0035465B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B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перечисленные в настоящем пункте, могут быть представлены заявителем самостоятельно</w:t>
            </w:r>
            <w:r w:rsidR="00AA444D" w:rsidRPr="00AA4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6526" w:rsidRPr="00A276CC" w14:paraId="4C6BC5CB" w14:textId="77777777" w:rsidTr="0053055B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EA71" w14:textId="16D49881" w:rsidR="00056526" w:rsidRPr="00A276CC" w:rsidRDefault="00056526" w:rsidP="0005652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A8CD" w14:textId="6DBC68FA" w:rsidR="00056526" w:rsidRPr="00A276CC" w:rsidRDefault="00056526" w:rsidP="00056526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982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треб</w:t>
            </w:r>
            <w:r w:rsidRPr="00C9398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93982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от заявителя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ED23" w14:textId="77777777" w:rsidR="009102F8" w:rsidRPr="009102F8" w:rsidRDefault="009102F8" w:rsidP="009102F8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Запрещается требовать от заявителя:</w:t>
            </w:r>
          </w:p>
          <w:p w14:paraId="6D6B2FD4" w14:textId="77777777" w:rsidR="009102F8" w:rsidRPr="009102F8" w:rsidRDefault="009102F8" w:rsidP="009102F8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 или осущест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действий, представление или осуществление которых не предусмотрено нормативными правовыми актами, рег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лирующими отношения, возникающие в связи с предоста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лением муниципальной услуги;</w:t>
            </w:r>
          </w:p>
          <w:p w14:paraId="4416C93B" w14:textId="1E1A5E91" w:rsidR="009102F8" w:rsidRPr="009102F8" w:rsidRDefault="009102F8" w:rsidP="009102F8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информации, которые в с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ных государственным органам и органам местного сам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организаций, участвующих в предоставлении государственных или муниципальных услуг, за исключен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ем документов, указанных в части 6</w:t>
            </w:r>
            <w:proofErr w:type="gramEnd"/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статьи 7 Федерального закона №</w:t>
            </w:r>
            <w:ins w:id="90" w:author="Еременко" w:date="2019-06-02T12:42:00Z">
              <w:r w:rsidR="00B2384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ins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210-ФЗ;</w:t>
            </w:r>
          </w:p>
          <w:p w14:paraId="3932C7F5" w14:textId="77777777" w:rsidR="009102F8" w:rsidRPr="009102F8" w:rsidRDefault="009102F8" w:rsidP="009102F8">
            <w:pPr>
              <w:pStyle w:val="ConsPlusCell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документов и информации, отсутствие и (или) недостоверность которых не указывались при перв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начальном отказе в приеме документов, необходимых для предоставления муниципальной услуги, либо в предоста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муниципальной услуги, за исключением случаев, предусмотренных пунктом 4 части 1 статьи 7 Федерального закона № 210-ФЗ;</w:t>
            </w:r>
          </w:p>
          <w:p w14:paraId="506EF9A3" w14:textId="6C2DCE94" w:rsidR="00056526" w:rsidRPr="00A276CC" w:rsidRDefault="009102F8" w:rsidP="009102F8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требовать от заявителя (представителя заявителя) или МФЦ предоставления документов на бумажных носителях, если иное не предусмотрено федеральным законодател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ством, регламентирующим предоставление государстве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ных и муниципальных услуг, при предоставлении муниц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услуг по экстерриториальному принципу</w:t>
            </w:r>
            <w:r w:rsidR="00056526" w:rsidRPr="00282C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1877" w:rsidRPr="00A276CC" w14:paraId="6CEE565B" w14:textId="77777777" w:rsidTr="0053055B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E5F2" w14:textId="77777777" w:rsidR="00251877" w:rsidRPr="00A276CC" w:rsidRDefault="007C58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4FA6" w14:textId="77777777" w:rsidR="005E0B96" w:rsidRDefault="00940E48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Исчер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пывающий п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речень оснований для</w:t>
            </w:r>
            <w:r w:rsidR="0046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приеме 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264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кументов, 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мых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</w:t>
            </w:r>
          </w:p>
          <w:p w14:paraId="537D923B" w14:textId="77777777" w:rsidR="00251877" w:rsidRPr="00A276CC" w:rsidRDefault="00251877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D640" w14:textId="77777777" w:rsidR="00A07DE4" w:rsidRPr="004907C4" w:rsidRDefault="00A07DE4" w:rsidP="00862630">
            <w:pPr>
              <w:pStyle w:val="ConsPlusCell"/>
              <w:ind w:firstLine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1" w:name="Par262"/>
            <w:bookmarkEnd w:id="91"/>
            <w:r w:rsidRPr="00490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Основаниями для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приеме </w:t>
            </w:r>
            <w:r w:rsidR="00432071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необх</w:t>
            </w:r>
            <w:r w:rsidR="0043207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320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димых для 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4618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являются </w:t>
            </w:r>
            <w:r w:rsidRPr="004907C4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следующие случаи:</w:t>
            </w:r>
          </w:p>
          <w:p w14:paraId="19D9EFB7" w14:textId="210210BE" w:rsidR="00B27C9B" w:rsidRPr="00D063BC" w:rsidRDefault="00183FA0" w:rsidP="00B27C9B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FA0">
              <w:rPr>
                <w:rFonts w:ascii="Times New Roman" w:hAnsi="Times New Roman" w:cs="Times New Roman"/>
                <w:sz w:val="24"/>
                <w:szCs w:val="24"/>
              </w:rPr>
              <w:t>обращение за предоставлением муниципальной услуги без наличия документа, удостоверяющего личность, за и</w:t>
            </w:r>
            <w:r w:rsidRPr="00183F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83FA0">
              <w:rPr>
                <w:rFonts w:ascii="Times New Roman" w:hAnsi="Times New Roman" w:cs="Times New Roman"/>
                <w:sz w:val="24"/>
                <w:szCs w:val="24"/>
              </w:rPr>
              <w:t>ключением случая, подачи заявления и документов в форме электронных документов, подписанных электронной по</w:t>
            </w:r>
            <w:r w:rsidRPr="00183FA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83FA0">
              <w:rPr>
                <w:rFonts w:ascii="Times New Roman" w:hAnsi="Times New Roman" w:cs="Times New Roman"/>
                <w:sz w:val="24"/>
                <w:szCs w:val="24"/>
              </w:rPr>
              <w:t>писью, вид которой предусмотрен законодательством Ро</w:t>
            </w:r>
            <w:r w:rsidRPr="00183F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83FA0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  <w:r w:rsidR="00B27C9B" w:rsidRPr="00D063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CE101A" w14:textId="77777777" w:rsidR="00B27C9B" w:rsidRPr="00D063BC" w:rsidRDefault="00B27C9B" w:rsidP="00B27C9B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обращение за предоставлением муниципальной услуги представителя, действующего в интересах заявителя, без подтверждения своих полномочий в соответствии с закон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дательством;</w:t>
            </w:r>
          </w:p>
          <w:p w14:paraId="744CA05D" w14:textId="77777777" w:rsidR="00B27C9B" w:rsidRPr="00D063BC" w:rsidRDefault="00B27C9B" w:rsidP="00B27C9B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за предоставлением муниципальной услуги с 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документом, удостоверяющим личность подлежащим обм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ну на день обращения;</w:t>
            </w:r>
          </w:p>
          <w:p w14:paraId="3AB117B5" w14:textId="77777777" w:rsidR="00B27C9B" w:rsidRPr="00D063BC" w:rsidRDefault="00B27C9B" w:rsidP="00B27C9B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обращение гражданина за предоставлением муниц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пальной услуги с предоставлением документов, имеющих подчистки либо приписки, зачеркнутые слова и иные не оговоренные в них исправления, в том числе документов, исполненных карандашом, имеющих серьезные поврежд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ния, которые не позволяют однозначно истолковать их с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держание;</w:t>
            </w:r>
          </w:p>
          <w:p w14:paraId="36E7416A" w14:textId="77777777" w:rsidR="00B27C9B" w:rsidRPr="00AD4582" w:rsidRDefault="00B27C9B" w:rsidP="00B27C9B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в случае если в результате проверки квалифицированной подписи будет выявлено несоблюдение установленных з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63BC">
              <w:rPr>
                <w:rFonts w:ascii="Times New Roman" w:hAnsi="Times New Roman" w:cs="Times New Roman"/>
                <w:sz w:val="24"/>
                <w:szCs w:val="24"/>
              </w:rPr>
              <w:t>конодательством условий признания ее действительности (при подаче заявления и иных документов в электронном виде).</w:t>
            </w:r>
          </w:p>
          <w:p w14:paraId="60C53DFF" w14:textId="77777777" w:rsidR="00B27C9B" w:rsidRDefault="00B27C9B" w:rsidP="00B27C9B">
            <w:pPr>
              <w:pStyle w:val="ConsPlusCell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5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наличии оснований для отказа в приеме документов заявителя устно информирует специалист, ответственный за прием документов. </w:t>
            </w:r>
            <w:r w:rsidRPr="00185F15">
              <w:rPr>
                <w:rFonts w:ascii="Times New Roman" w:hAnsi="Times New Roman" w:cs="Times New Roman"/>
                <w:sz w:val="24"/>
                <w:szCs w:val="24"/>
              </w:rPr>
              <w:t>В случае если заявитель, после устного предупреждения о наличии вышеуказанных оснований для отказа в приеме документов для предоставления муниц</w:t>
            </w:r>
            <w:r w:rsidRPr="00185F1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5F15">
              <w:rPr>
                <w:rFonts w:ascii="Times New Roman" w:hAnsi="Times New Roman" w:cs="Times New Roman"/>
                <w:sz w:val="24"/>
                <w:szCs w:val="24"/>
              </w:rPr>
              <w:t>пальной услуги, настаивает на приеме документов, специ</w:t>
            </w:r>
            <w:r w:rsidRPr="00185F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5F15">
              <w:rPr>
                <w:rFonts w:ascii="Times New Roman" w:hAnsi="Times New Roman" w:cs="Times New Roman"/>
                <w:sz w:val="24"/>
                <w:szCs w:val="24"/>
              </w:rPr>
              <w:t>лист принимает заявление с прилагаемыми документами, отразив в расписке о наличии одного или нескольких выш</w:t>
            </w:r>
            <w:r w:rsidRPr="00185F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85F15">
              <w:rPr>
                <w:rFonts w:ascii="Times New Roman" w:hAnsi="Times New Roman" w:cs="Times New Roman"/>
                <w:sz w:val="24"/>
                <w:szCs w:val="24"/>
              </w:rPr>
              <w:t>указанных оснований.</w:t>
            </w:r>
          </w:p>
          <w:p w14:paraId="3B3EA28A" w14:textId="04622855" w:rsidR="00B271B0" w:rsidRPr="00A276CC" w:rsidRDefault="00B27C9B" w:rsidP="00B27C9B">
            <w:pPr>
              <w:pStyle w:val="af0"/>
              <w:spacing w:before="0" w:beforeAutospacing="0" w:after="0" w:afterAutospacing="0"/>
              <w:ind w:firstLine="357"/>
              <w:jc w:val="both"/>
            </w:pPr>
            <w:r w:rsidRPr="00185F15">
              <w:t>Отказ в приеме документов не препятствует повторному обращению после устранения причины, послужившей осн</w:t>
            </w:r>
            <w:r w:rsidRPr="00185F15">
              <w:t>о</w:t>
            </w:r>
            <w:r w:rsidRPr="00185F15">
              <w:t>вани</w:t>
            </w:r>
            <w:r>
              <w:t>ем для отказ</w:t>
            </w:r>
            <w:r w:rsidR="0053055B">
              <w:rPr>
                <w:color w:val="000000"/>
              </w:rPr>
              <w:t>а.</w:t>
            </w:r>
          </w:p>
        </w:tc>
      </w:tr>
      <w:tr w:rsidR="00251877" w:rsidRPr="00A276CC" w14:paraId="0812EF1B" w14:textId="77777777" w:rsidTr="0053055B">
        <w:trPr>
          <w:trHeight w:val="38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D32E" w14:textId="77777777" w:rsidR="00251877" w:rsidRPr="00A276CC" w:rsidRDefault="007C58EE" w:rsidP="007C58EE">
            <w:pPr>
              <w:pStyle w:val="ConsPlusCell"/>
              <w:ind w:right="-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3167" w14:textId="77777777" w:rsidR="00251877" w:rsidRPr="00A276CC" w:rsidRDefault="0062644E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Исчерпывающий 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40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речень оснований для 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приостановления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от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каза в</w:t>
            </w:r>
            <w:r w:rsidR="00F15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лении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="00105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FDE8" w14:textId="1AEA4692" w:rsidR="00AA6FFE" w:rsidRPr="009A23CF" w:rsidRDefault="00AA6FFE" w:rsidP="0053055B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ания</w:t>
            </w: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приос</w:t>
            </w:r>
            <w:r w:rsidR="002F5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тановления предоставления </w:t>
            </w: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t>мун</w:t>
            </w: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A23CF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отсутствуют</w:t>
            </w:r>
            <w:r w:rsidRPr="009A23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E17DAD" w14:textId="1B04A098" w:rsidR="00FA304E" w:rsidRDefault="00251877" w:rsidP="0053055B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Основаниями </w:t>
            </w:r>
            <w:r w:rsidR="009102F8"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отказа в предоставлении муниципал</w:t>
            </w:r>
            <w:r w:rsidR="009102F8"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9102F8" w:rsidRPr="009102F8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 являются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386953DB" w14:textId="2C7FEC9E" w:rsidR="00694483" w:rsidRDefault="00694483" w:rsidP="00694483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4483">
              <w:rPr>
                <w:rFonts w:ascii="Times New Roman" w:eastAsia="Times New Roman" w:hAnsi="Times New Roman" w:cs="Times New Roman"/>
                <w:sz w:val="24"/>
                <w:szCs w:val="24"/>
              </w:rPr>
              <w:t>с заявлением о предостав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земельного участка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рати</w:t>
            </w:r>
            <w:r w:rsidRPr="00694483">
              <w:rPr>
                <w:rFonts w:ascii="Times New Roman" w:eastAsia="Times New Roman" w:hAnsi="Times New Roman" w:cs="Times New Roman"/>
                <w:sz w:val="24"/>
                <w:szCs w:val="24"/>
              </w:rPr>
              <w:t>лось лицо, которое в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земельным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Pr="00694483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тельством не имеет права на приобретение земельного участка без проведения торгов;</w:t>
            </w:r>
          </w:p>
          <w:p w14:paraId="522268FD" w14:textId="28A1FF25" w:rsidR="00CB03E4" w:rsidRPr="00CB03E4" w:rsidRDefault="00CB03E4" w:rsidP="0053055B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proofErr w:type="gramStart"/>
            <w:r w:rsidRPr="00CB03E4">
              <w:rPr>
                <w:szCs w:val="24"/>
              </w:rPr>
              <w:t>указанный в заявлении о предоставлении земельного участка земельный участок предоставлен на праве постоя</w:t>
            </w:r>
            <w:r w:rsidRPr="00CB03E4">
              <w:rPr>
                <w:szCs w:val="24"/>
              </w:rPr>
              <w:t>н</w:t>
            </w:r>
            <w:r w:rsidRPr="00CB03E4">
              <w:rPr>
                <w:szCs w:val="24"/>
              </w:rPr>
              <w:t>ного (бессрочного) пользования, безвозмездного пользов</w:t>
            </w:r>
            <w:r w:rsidRPr="00CB03E4">
              <w:rPr>
                <w:szCs w:val="24"/>
              </w:rPr>
              <w:t>а</w:t>
            </w:r>
            <w:r w:rsidRPr="00CB03E4">
              <w:rPr>
                <w:szCs w:val="24"/>
              </w:rPr>
              <w:t>ния, 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39.10 З</w:t>
            </w:r>
            <w:r w:rsidRPr="00CB03E4">
              <w:rPr>
                <w:szCs w:val="24"/>
              </w:rPr>
              <w:t>е</w:t>
            </w:r>
            <w:r w:rsidRPr="00CB03E4">
              <w:rPr>
                <w:szCs w:val="24"/>
              </w:rPr>
              <w:t>мельного кодекса</w:t>
            </w:r>
            <w:r w:rsidR="002F5493">
              <w:rPr>
                <w:szCs w:val="24"/>
              </w:rPr>
              <w:t xml:space="preserve"> Российской Федерации</w:t>
            </w:r>
            <w:r w:rsidRPr="00CB03E4">
              <w:rPr>
                <w:szCs w:val="24"/>
              </w:rPr>
              <w:t>;</w:t>
            </w:r>
            <w:proofErr w:type="gramEnd"/>
          </w:p>
          <w:p w14:paraId="0D229DA9" w14:textId="60AFEFA9" w:rsidR="00CB03E4" w:rsidRPr="00B23840" w:rsidDel="00B23840" w:rsidRDefault="00B23840" w:rsidP="0053055B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del w:id="92" w:author="Еременко" w:date="2019-06-02T12:45:00Z"/>
                <w:szCs w:val="24"/>
              </w:rPr>
            </w:pPr>
            <w:proofErr w:type="gramStart"/>
            <w:ins w:id="93" w:author="Еременко" w:date="2019-06-02T12:45:00Z">
              <w:r w:rsidRPr="00B23840">
                <w:rPr>
                  <w:szCs w:val="24"/>
                  <w:rPrChange w:id="94" w:author="Еременко" w:date="2019-06-02T12:45:00Z">
                    <w:rPr>
                      <w:color w:val="FF0000"/>
                      <w:szCs w:val="24"/>
                    </w:rPr>
                  </w:rPrChange>
                </w:rPr>
                <w:t>указанный в заявлении о предоставлении земельного участка земельный участок образован в результате раздела земельного участка, предоставленного садоводческому или огородническому некоммерческому товариществу, за и</w:t>
              </w:r>
              <w:r w:rsidRPr="00B23840">
                <w:rPr>
                  <w:szCs w:val="24"/>
                  <w:rPrChange w:id="95" w:author="Еременко" w:date="2019-06-02T12:45:00Z">
                    <w:rPr>
                      <w:color w:val="FF0000"/>
                      <w:szCs w:val="24"/>
                    </w:rPr>
                  </w:rPrChange>
                </w:rPr>
                <w:t>с</w:t>
              </w:r>
              <w:r w:rsidRPr="00B23840">
                <w:rPr>
                  <w:szCs w:val="24"/>
                  <w:rPrChange w:id="96" w:author="Еременко" w:date="2019-06-02T12:45:00Z">
                    <w:rPr>
                      <w:color w:val="FF0000"/>
                      <w:szCs w:val="24"/>
                    </w:rPr>
                  </w:rPrChange>
                </w:rPr>
                <w:t>ключением случаев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 в границах территории ведения гражданами садоводства или огородничества для собстве</w:t>
              </w:r>
              <w:r w:rsidRPr="00B23840">
                <w:rPr>
                  <w:szCs w:val="24"/>
                  <w:rPrChange w:id="97" w:author="Еременко" w:date="2019-06-02T12:45:00Z">
                    <w:rPr>
                      <w:color w:val="FF0000"/>
                      <w:szCs w:val="24"/>
                    </w:rPr>
                  </w:rPrChange>
                </w:rPr>
                <w:t>н</w:t>
              </w:r>
              <w:r w:rsidRPr="00B23840">
                <w:rPr>
                  <w:szCs w:val="24"/>
                  <w:rPrChange w:id="98" w:author="Еременко" w:date="2019-06-02T12:45:00Z">
                    <w:rPr>
                      <w:color w:val="FF0000"/>
                      <w:szCs w:val="24"/>
                    </w:rPr>
                  </w:rPrChange>
                </w:rPr>
                <w:lastRenderedPageBreak/>
                <w:t>ных нужд (если земельный участок является земельным</w:t>
              </w:r>
              <w:proofErr w:type="gramEnd"/>
              <w:r w:rsidRPr="00B23840">
                <w:rPr>
                  <w:szCs w:val="24"/>
                  <w:rPrChange w:id="99" w:author="Еременко" w:date="2019-06-02T12:45:00Z">
                    <w:rPr>
                      <w:color w:val="FF0000"/>
                      <w:szCs w:val="24"/>
                    </w:rPr>
                  </w:rPrChange>
                </w:rPr>
                <w:t xml:space="preserve"> участком общего назначения)</w:t>
              </w:r>
              <w:r>
                <w:rPr>
                  <w:szCs w:val="24"/>
                </w:rPr>
                <w:t>;</w:t>
              </w:r>
            </w:ins>
            <w:del w:id="100" w:author="Еременко" w:date="2019-06-02T12:45:00Z">
              <w:r w:rsidR="00CB03E4" w:rsidRPr="00B23840" w:rsidDel="00B23840">
                <w:rPr>
                  <w:szCs w:val="24"/>
                </w:rPr>
                <w:delText>указанный в заявлении о предоставлении земельного участка земельный участок предоставлен некоммерческой организации, созданной гражданами, для ведения огородничества, садоводства, да</w:delText>
              </w:r>
              <w:r w:rsidR="00CB03E4" w:rsidRPr="00B23840" w:rsidDel="00B23840">
                <w:rPr>
                  <w:szCs w:val="24"/>
                </w:rPr>
                <w:delText>ч</w:delText>
              </w:r>
              <w:r w:rsidR="00CB03E4" w:rsidRPr="00B23840" w:rsidDel="00B23840">
                <w:rPr>
                  <w:szCs w:val="24"/>
                </w:rPr>
                <w:delText>ного хозяйства или комплексного освоения территории в целях индивидуального жилищного строительства, за и</w:delText>
              </w:r>
              <w:r w:rsidR="00CB03E4" w:rsidRPr="00B23840" w:rsidDel="00B23840">
                <w:rPr>
                  <w:szCs w:val="24"/>
                </w:rPr>
                <w:delText>с</w:delText>
              </w:r>
              <w:r w:rsidR="00CB03E4" w:rsidRPr="00B23840" w:rsidDel="00B23840">
                <w:rPr>
                  <w:szCs w:val="24"/>
                </w:rPr>
                <w:delText>ключением случаев обращения с заявлением члена этой н</w:delText>
              </w:r>
              <w:r w:rsidR="00CB03E4" w:rsidRPr="00B23840" w:rsidDel="00B23840">
                <w:rPr>
                  <w:szCs w:val="24"/>
                </w:rPr>
                <w:delText>е</w:delText>
              </w:r>
              <w:r w:rsidR="00CB03E4" w:rsidRPr="00B23840" w:rsidDel="00B23840">
                <w:rPr>
                  <w:szCs w:val="24"/>
                </w:rPr>
                <w:delText>коммерческой организации либо этой некоммерческой о</w:delText>
              </w:r>
              <w:r w:rsidR="00CB03E4" w:rsidRPr="00B23840" w:rsidDel="00B23840">
                <w:rPr>
                  <w:szCs w:val="24"/>
                </w:rPr>
                <w:delText>р</w:delText>
              </w:r>
              <w:r w:rsidR="00CB03E4" w:rsidRPr="00B23840" w:rsidDel="00B23840">
                <w:rPr>
                  <w:szCs w:val="24"/>
                </w:rPr>
                <w:delText>ганизации, если земельный участок относится к имуществу общего пользования;</w:delText>
              </w:r>
            </w:del>
          </w:p>
          <w:p w14:paraId="1D8E2DDB" w14:textId="77777777" w:rsidR="00B23840" w:rsidRPr="00B23840" w:rsidRDefault="00B23840" w:rsidP="0053055B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ins w:id="101" w:author="Еременко" w:date="2019-06-02T12:45:00Z"/>
                <w:szCs w:val="24"/>
                <w:rPrChange w:id="102" w:author="Еременко" w:date="2019-06-02T12:45:00Z">
                  <w:rPr>
                    <w:ins w:id="103" w:author="Еременко" w:date="2019-06-02T12:45:00Z"/>
                    <w:color w:val="FF0000"/>
                    <w:szCs w:val="24"/>
                  </w:rPr>
                </w:rPrChange>
              </w:rPr>
            </w:pPr>
          </w:p>
          <w:p w14:paraId="5889FFEF" w14:textId="441229D5" w:rsidR="00B23840" w:rsidRDefault="00B23840" w:rsidP="0053055B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ins w:id="104" w:author="Еременко" w:date="2019-06-02T12:45:00Z"/>
                <w:szCs w:val="24"/>
              </w:rPr>
            </w:pPr>
            <w:ins w:id="105" w:author="Еременко" w:date="2019-06-02T12:45:00Z">
              <w:r w:rsidRPr="00B23840">
                <w:rPr>
                  <w:szCs w:val="24"/>
                </w:rPr>
                <w:t>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</w:t>
              </w:r>
              <w:r w:rsidRPr="00B23840">
                <w:rPr>
                  <w:szCs w:val="24"/>
                </w:rPr>
                <w:t>е</w:t>
              </w:r>
              <w:r w:rsidRPr="00B23840">
                <w:rPr>
                  <w:szCs w:val="24"/>
                </w:rPr>
                <w:t>лях индивидуального жилищного строительства, за искл</w:t>
              </w:r>
              <w:r w:rsidRPr="00B23840">
                <w:rPr>
                  <w:szCs w:val="24"/>
                </w:rPr>
                <w:t>ю</w:t>
              </w:r>
              <w:r w:rsidRPr="00B23840">
                <w:rPr>
                  <w:szCs w:val="24"/>
                </w:rPr>
                <w:t>чением случаев обращения с заявлением члена этой орган</w:t>
              </w:r>
              <w:r w:rsidRPr="00B23840">
                <w:rPr>
                  <w:szCs w:val="24"/>
                </w:rPr>
                <w:t>и</w:t>
              </w:r>
              <w:r w:rsidRPr="00B23840">
                <w:rPr>
                  <w:szCs w:val="24"/>
                </w:rPr>
                <w:t>зации либо этой организации, если земельный участок явл</w:t>
              </w:r>
              <w:r w:rsidRPr="00B23840">
                <w:rPr>
                  <w:szCs w:val="24"/>
                </w:rPr>
                <w:t>я</w:t>
              </w:r>
              <w:r w:rsidRPr="00B23840">
                <w:rPr>
                  <w:szCs w:val="24"/>
                </w:rPr>
                <w:t>ется земельным участком общего пользования этой орган</w:t>
              </w:r>
              <w:r w:rsidRPr="00B23840">
                <w:rPr>
                  <w:szCs w:val="24"/>
                </w:rPr>
                <w:t>и</w:t>
              </w:r>
              <w:r w:rsidRPr="00B23840">
                <w:rPr>
                  <w:szCs w:val="24"/>
                </w:rPr>
                <w:t>зации;</w:t>
              </w:r>
            </w:ins>
          </w:p>
          <w:p w14:paraId="04071784" w14:textId="36C2F26A" w:rsidR="00CB03E4" w:rsidRPr="00B23840" w:rsidRDefault="00B23840" w:rsidP="0053055B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proofErr w:type="gramStart"/>
            <w:ins w:id="106" w:author="Еременко" w:date="2019-06-02T12:50:00Z">
              <w:r w:rsidRPr="00B23840">
                <w:rPr>
                  <w:szCs w:val="24"/>
                </w:rPr>
                <w:t>на указанном в заявлении о предоставлении земельного участка земельном участке расположены здание, сооруж</w:t>
              </w:r>
              <w:r w:rsidRPr="00B23840">
                <w:rPr>
                  <w:szCs w:val="24"/>
                </w:rPr>
                <w:t>е</w:t>
              </w:r>
              <w:r w:rsidRPr="00B23840">
                <w:rPr>
                  <w:szCs w:val="24"/>
                </w:rPr>
                <w:t>ние, объект незавершенного строительства, принадлежащие гражданам или юридическим лицам, за исключением случ</w:t>
              </w:r>
              <w:r w:rsidRPr="00B23840">
                <w:rPr>
                  <w:szCs w:val="24"/>
                </w:rPr>
                <w:t>а</w:t>
              </w:r>
              <w:r w:rsidRPr="00B23840">
                <w:rPr>
                  <w:szCs w:val="24"/>
                </w:rPr>
                <w:t>ев, если на земельном участке расположены сооружения (в том числе сооружения, строительство которых не заверш</w:t>
              </w:r>
              <w:r w:rsidRPr="00B23840">
                <w:rPr>
                  <w:szCs w:val="24"/>
                </w:rPr>
                <w:t>е</w:t>
              </w:r>
              <w:r w:rsidRPr="00B23840">
                <w:rPr>
                  <w:szCs w:val="24"/>
                </w:rPr>
                <w:t>но), размещение которых допускается на основании серв</w:t>
              </w:r>
              <w:r w:rsidRPr="00B23840">
                <w:rPr>
                  <w:szCs w:val="24"/>
                </w:rPr>
                <w:t>и</w:t>
              </w:r>
              <w:r w:rsidRPr="00B23840">
                <w:rPr>
                  <w:szCs w:val="24"/>
                </w:rPr>
                <w:t xml:space="preserve">тута, публичного сервитута, или объекты, размещенные в соответствии со статьей 39.36 </w:t>
              </w:r>
            </w:ins>
            <w:ins w:id="107" w:author="Еременко" w:date="2019-06-02T12:51:00Z">
              <w:r w:rsidRPr="00B23840">
                <w:rPr>
                  <w:szCs w:val="24"/>
                </w:rPr>
                <w:t>Земельного кодекса Росси</w:t>
              </w:r>
              <w:r w:rsidRPr="00B23840">
                <w:rPr>
                  <w:szCs w:val="24"/>
                </w:rPr>
                <w:t>й</w:t>
              </w:r>
              <w:r w:rsidRPr="00B23840">
                <w:rPr>
                  <w:szCs w:val="24"/>
                </w:rPr>
                <w:t>ской Федерации</w:t>
              </w:r>
            </w:ins>
            <w:ins w:id="108" w:author="Еременко" w:date="2019-06-02T12:50:00Z">
              <w:r w:rsidRPr="00B23840">
                <w:rPr>
                  <w:szCs w:val="24"/>
                </w:rPr>
                <w:t>, либо с</w:t>
              </w:r>
              <w:proofErr w:type="gramEnd"/>
              <w:r w:rsidRPr="00B23840">
                <w:rPr>
                  <w:szCs w:val="24"/>
                </w:rPr>
                <w:t xml:space="preserve"> </w:t>
              </w:r>
              <w:proofErr w:type="gramStart"/>
              <w:r w:rsidRPr="00B23840">
                <w:rPr>
                  <w:szCs w:val="24"/>
                </w:rPr>
                <w:t>заявлением о предоставлении з</w:t>
              </w:r>
              <w:r w:rsidRPr="00B23840">
                <w:rPr>
                  <w:szCs w:val="24"/>
                </w:rPr>
                <w:t>е</w:t>
              </w:r>
              <w:r w:rsidRPr="00B23840">
                <w:rPr>
                  <w:szCs w:val="24"/>
                </w:rPr>
                <w:t>мельного участка обратился собственник этих здания, с</w:t>
              </w:r>
              <w:r w:rsidRPr="00B23840">
                <w:rPr>
                  <w:szCs w:val="24"/>
                </w:rPr>
                <w:t>о</w:t>
              </w:r>
              <w:r w:rsidRPr="00B23840">
                <w:rPr>
                  <w:szCs w:val="24"/>
                </w:rPr>
                <w:t>оружения, помещений в них, этого объекта незавершенного строительства, а также случаев, если подано заявление о предоставлении земельного участка и в отношении расп</w:t>
              </w:r>
              <w:r w:rsidRPr="00B23840">
                <w:rPr>
                  <w:szCs w:val="24"/>
                </w:rPr>
                <w:t>о</w:t>
              </w:r>
              <w:r w:rsidRPr="00B23840">
                <w:rPr>
                  <w:szCs w:val="24"/>
                </w:rPr>
                <w:t>ложенных на нем здания, сооружения, объекта незаверше</w:t>
              </w:r>
              <w:r w:rsidRPr="00B23840">
                <w:rPr>
                  <w:szCs w:val="24"/>
                </w:rPr>
                <w:t>н</w:t>
              </w:r>
              <w:r w:rsidRPr="00B23840">
                <w:rPr>
                  <w:szCs w:val="24"/>
                </w:rPr>
                <w:t>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</w:t>
              </w:r>
              <w:r w:rsidRPr="00B23840">
                <w:rPr>
                  <w:szCs w:val="24"/>
                </w:rPr>
                <w:t>о</w:t>
              </w:r>
              <w:r w:rsidRPr="00B23840">
                <w:rPr>
                  <w:szCs w:val="24"/>
                </w:rPr>
                <w:t>ваниями и в</w:t>
              </w:r>
              <w:proofErr w:type="gramEnd"/>
              <w:r w:rsidRPr="00B23840">
                <w:rPr>
                  <w:szCs w:val="24"/>
                </w:rPr>
                <w:t xml:space="preserve"> сроки, установленные указанными решениями, не выполнены обязанности, предусмотренные частью 11 статьи 55.32 Градостроительного кодекса Российской Фед</w:t>
              </w:r>
              <w:r w:rsidRPr="00B23840">
                <w:rPr>
                  <w:szCs w:val="24"/>
                </w:rPr>
                <w:t>е</w:t>
              </w:r>
              <w:r w:rsidRPr="00B23840">
                <w:rPr>
                  <w:szCs w:val="24"/>
                </w:rPr>
                <w:t>рации</w:t>
              </w:r>
            </w:ins>
            <w:del w:id="109" w:author="Еременко" w:date="2019-06-02T12:50:00Z">
              <w:r w:rsidR="00CB03E4" w:rsidRPr="00B23840" w:rsidDel="00B23840">
                <w:rPr>
                  <w:szCs w:val="24"/>
                </w:rPr>
                <w:delText>на указанном в заявлении о предоставлении земельн</w:delText>
              </w:r>
              <w:r w:rsidR="00CB03E4" w:rsidRPr="00B23840" w:rsidDel="00B23840">
                <w:rPr>
                  <w:szCs w:val="24"/>
                </w:rPr>
                <w:delText>о</w:delText>
              </w:r>
              <w:r w:rsidR="00CB03E4" w:rsidRPr="00B23840" w:rsidDel="00B23840">
                <w:rPr>
                  <w:szCs w:val="24"/>
                </w:rPr>
                <w:delText>го участка земельном участке расположены здание, соор</w:delText>
              </w:r>
              <w:r w:rsidR="00CB03E4" w:rsidRPr="00B23840" w:rsidDel="00B23840">
                <w:rPr>
                  <w:szCs w:val="24"/>
                </w:rPr>
                <w:delText>у</w:delText>
              </w:r>
              <w:r w:rsidR="00CB03E4" w:rsidRPr="00B23840" w:rsidDel="00B23840">
                <w:rPr>
                  <w:szCs w:val="24"/>
                </w:rPr>
                <w:delText>жение, объект незавершенного строительства, принадлеж</w:delText>
              </w:r>
              <w:r w:rsidR="00CB03E4" w:rsidRPr="00B23840" w:rsidDel="00B23840">
                <w:rPr>
                  <w:szCs w:val="24"/>
                </w:rPr>
                <w:delText>а</w:delText>
              </w:r>
              <w:r w:rsidR="00CB03E4" w:rsidRPr="00B23840" w:rsidDel="00B23840">
                <w:rPr>
                  <w:szCs w:val="24"/>
                </w:rPr>
                <w:delText>щие гражданам или юридическим лицам, за исключением случаев, если сооружение (в том числе сооружение, стро</w:delText>
              </w:r>
              <w:r w:rsidR="00CB03E4" w:rsidRPr="00B23840" w:rsidDel="00B23840">
                <w:rPr>
                  <w:szCs w:val="24"/>
                </w:rPr>
                <w:delText>и</w:delText>
              </w:r>
              <w:r w:rsidR="00CB03E4" w:rsidRPr="00B23840" w:rsidDel="00B23840">
                <w:rPr>
                  <w:szCs w:val="24"/>
                </w:rPr>
                <w:delText>тельство которого не завершено) размещается на земельном участке на условиях сервитута или на земельном участке размещен объект, предусмотренный пунктом 3 статьи 39.36 Земельного кодекса</w:delText>
              </w:r>
              <w:r w:rsidR="002F5493" w:rsidRPr="00B23840" w:rsidDel="00B23840">
                <w:rPr>
                  <w:szCs w:val="24"/>
                </w:rPr>
                <w:delText xml:space="preserve"> Российской Федерации</w:delText>
              </w:r>
              <w:r w:rsidR="00CB03E4" w:rsidRPr="00B23840" w:rsidDel="00B23840">
                <w:rPr>
                  <w:szCs w:val="24"/>
                </w:rPr>
                <w:delText>, и это не пр</w:delText>
              </w:r>
              <w:r w:rsidR="00CB03E4" w:rsidRPr="00B23840" w:rsidDel="00B23840">
                <w:rPr>
                  <w:szCs w:val="24"/>
                </w:rPr>
                <w:delText>е</w:delText>
              </w:r>
              <w:r w:rsidR="00CB03E4" w:rsidRPr="00B23840" w:rsidDel="00B23840">
                <w:rPr>
                  <w:szCs w:val="24"/>
                </w:rPr>
                <w:delText>пятствует использованию земельного участка в соотве</w:delText>
              </w:r>
              <w:r w:rsidR="00CB03E4" w:rsidRPr="00B23840" w:rsidDel="00B23840">
                <w:rPr>
                  <w:szCs w:val="24"/>
                </w:rPr>
                <w:delText>т</w:delText>
              </w:r>
              <w:r w:rsidR="00CB03E4" w:rsidRPr="00B23840" w:rsidDel="00B23840">
                <w:rPr>
                  <w:szCs w:val="24"/>
                </w:rPr>
                <w:delText>ствии с его разрешенным использованием либо с заявлен</w:delText>
              </w:r>
              <w:r w:rsidR="00CB03E4" w:rsidRPr="00B23840" w:rsidDel="00B23840">
                <w:rPr>
                  <w:szCs w:val="24"/>
                </w:rPr>
                <w:delText>и</w:delText>
              </w:r>
              <w:r w:rsidR="00CB03E4" w:rsidRPr="00B23840" w:rsidDel="00B23840">
                <w:rPr>
                  <w:szCs w:val="24"/>
                </w:rPr>
                <w:lastRenderedPageBreak/>
                <w:delText>ем о предоставлении земельного участка обратился со</w:delText>
              </w:r>
              <w:r w:rsidR="00CB03E4" w:rsidRPr="00B23840" w:rsidDel="00B23840">
                <w:rPr>
                  <w:szCs w:val="24"/>
                </w:rPr>
                <w:delText>б</w:delText>
              </w:r>
              <w:r w:rsidR="00CB03E4" w:rsidRPr="00B23840" w:rsidDel="00B23840">
                <w:rPr>
                  <w:szCs w:val="24"/>
                </w:rPr>
                <w:delText>ственник этих здания, сооружения, помещений в них, этого объекта незавершенного строительства</w:delText>
              </w:r>
            </w:del>
            <w:r w:rsidR="00CB03E4" w:rsidRPr="00B23840">
              <w:rPr>
                <w:szCs w:val="24"/>
              </w:rPr>
              <w:t>;</w:t>
            </w:r>
          </w:p>
          <w:p w14:paraId="1F1DE27F" w14:textId="61A3287C" w:rsidR="00CB03E4" w:rsidRPr="00B23840" w:rsidRDefault="00B23840" w:rsidP="0053055B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proofErr w:type="gramStart"/>
            <w:ins w:id="110" w:author="Еременко" w:date="2019-06-02T12:51:00Z">
              <w:r w:rsidRPr="00B23840">
                <w:rPr>
                  <w:szCs w:val="24"/>
                </w:rPr>
                <w:t>на указанном в заявлении о предоставлении земельного участка земельном участке расположены здание, сооруж</w:t>
              </w:r>
              <w:r w:rsidRPr="00B23840">
                <w:rPr>
                  <w:szCs w:val="24"/>
                </w:rPr>
                <w:t>е</w:t>
              </w:r>
              <w:r w:rsidRPr="00B23840">
                <w:rPr>
                  <w:szCs w:val="24"/>
                </w:rPr>
                <w:t>ние, объект незавершенного строительства, находящиеся в государственной или муниципальной собственности, за и</w:t>
              </w:r>
              <w:r w:rsidRPr="00B23840">
                <w:rPr>
                  <w:szCs w:val="24"/>
                </w:rPr>
                <w:t>с</w:t>
              </w:r>
              <w:r w:rsidRPr="00B23840">
                <w:rPr>
                  <w:szCs w:val="24"/>
                </w:rPr>
                <w:t>ключением случаев, если на земельном участке располож</w:t>
              </w:r>
              <w:r w:rsidRPr="00B23840">
                <w:rPr>
                  <w:szCs w:val="24"/>
                </w:rPr>
                <w:t>е</w:t>
              </w:r>
              <w:r w:rsidRPr="00B23840">
                <w:rPr>
                  <w:szCs w:val="24"/>
                </w:rPr>
                <w:t>ны сооружения (в том числе сооружения, строительство к</w:t>
              </w:r>
              <w:r w:rsidRPr="00B23840">
                <w:rPr>
                  <w:szCs w:val="24"/>
                </w:rPr>
                <w:t>о</w:t>
              </w:r>
              <w:r w:rsidRPr="00B23840">
                <w:rPr>
                  <w:szCs w:val="24"/>
                </w:rPr>
                <w:t xml:space="preserve">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</w:t>
              </w:r>
            </w:ins>
            <w:ins w:id="111" w:author="Еременко" w:date="2019-06-02T12:52:00Z">
              <w:r w:rsidRPr="00B23840">
                <w:rPr>
                  <w:szCs w:val="24"/>
                </w:rPr>
                <w:t>Земельного кодекса Российской Федерации</w:t>
              </w:r>
            </w:ins>
            <w:ins w:id="112" w:author="Еременко" w:date="2019-06-02T12:51:00Z">
              <w:r w:rsidRPr="00B23840">
                <w:rPr>
                  <w:szCs w:val="24"/>
                </w:rPr>
                <w:t>, либо</w:t>
              </w:r>
              <w:proofErr w:type="gramEnd"/>
              <w:r w:rsidRPr="00B23840">
                <w:rPr>
                  <w:szCs w:val="24"/>
                </w:rPr>
                <w:t xml:space="preserve"> с заявлением о пред</w:t>
              </w:r>
              <w:r w:rsidRPr="00B23840">
                <w:rPr>
                  <w:szCs w:val="24"/>
                </w:rPr>
                <w:t>о</w:t>
              </w:r>
              <w:r w:rsidRPr="00B23840">
                <w:rPr>
                  <w:szCs w:val="24"/>
                </w:rPr>
                <w:t>ставлении земельного участка обратился правообладатель этих здания, сооружения, помещений в них, этого объекта незавершенного строительства</w:t>
              </w:r>
            </w:ins>
            <w:del w:id="113" w:author="Еременко" w:date="2019-06-02T12:51:00Z">
              <w:r w:rsidR="00CB03E4" w:rsidRPr="00B23840" w:rsidDel="00B23840">
                <w:rPr>
                  <w:szCs w:val="24"/>
                </w:rPr>
                <w:delText>на указанном в заявлении о предоставлении земельного участка земельном участке ра</w:delText>
              </w:r>
              <w:r w:rsidR="00CB03E4" w:rsidRPr="00B23840" w:rsidDel="00B23840">
                <w:rPr>
                  <w:szCs w:val="24"/>
                </w:rPr>
                <w:delText>с</w:delText>
              </w:r>
              <w:r w:rsidR="00CB03E4" w:rsidRPr="00B23840" w:rsidDel="00B23840">
                <w:rPr>
                  <w:szCs w:val="24"/>
                </w:rPr>
                <w:delText>положены здание, сооружение, объект незавершенного строительства, находящиеся в государственной или мун</w:delText>
              </w:r>
              <w:r w:rsidR="00CB03E4" w:rsidRPr="00B23840" w:rsidDel="00B23840">
                <w:rPr>
                  <w:szCs w:val="24"/>
                </w:rPr>
                <w:delText>и</w:delText>
              </w:r>
              <w:r w:rsidR="00CB03E4" w:rsidRPr="00B23840" w:rsidDel="00B23840">
                <w:rPr>
                  <w:szCs w:val="24"/>
                </w:rPr>
                <w:delText>ципальной собственности, за исключением случаев, если сооружение (в том числе сооружение, строительство кот</w:delText>
              </w:r>
              <w:r w:rsidR="00CB03E4" w:rsidRPr="00B23840" w:rsidDel="00B23840">
                <w:rPr>
                  <w:szCs w:val="24"/>
                </w:rPr>
                <w:delText>о</w:delText>
              </w:r>
              <w:r w:rsidR="00CB03E4" w:rsidRPr="00B23840" w:rsidDel="00B23840">
                <w:rPr>
                  <w:szCs w:val="24"/>
                </w:rPr>
                <w:delText>рого не завершено) размещается на земельном участке на условиях сервитута или с заявлением о предоставлении з</w:delText>
              </w:r>
              <w:r w:rsidR="00CB03E4" w:rsidRPr="00B23840" w:rsidDel="00B23840">
                <w:rPr>
                  <w:szCs w:val="24"/>
                </w:rPr>
                <w:delText>е</w:delText>
              </w:r>
              <w:r w:rsidR="00CB03E4" w:rsidRPr="00B23840" w:rsidDel="00B23840">
                <w:rPr>
                  <w:szCs w:val="24"/>
                </w:rPr>
                <w:delText>мельного участка обратился правообладатель этих здания, сооружения, помещений в них, этого объекта незаверше</w:delText>
              </w:r>
              <w:r w:rsidR="00CB03E4" w:rsidRPr="00B23840" w:rsidDel="00B23840">
                <w:rPr>
                  <w:szCs w:val="24"/>
                </w:rPr>
                <w:delText>н</w:delText>
              </w:r>
              <w:r w:rsidR="00CB03E4" w:rsidRPr="00B23840" w:rsidDel="00B23840">
                <w:rPr>
                  <w:szCs w:val="24"/>
                </w:rPr>
                <w:delText>ного строительства</w:delText>
              </w:r>
            </w:del>
            <w:r w:rsidR="00CB03E4" w:rsidRPr="00B23840">
              <w:rPr>
                <w:szCs w:val="24"/>
              </w:rPr>
              <w:t>;</w:t>
            </w:r>
          </w:p>
          <w:p w14:paraId="5886D6CF" w14:textId="77777777" w:rsidR="00CB03E4" w:rsidRPr="00CB03E4" w:rsidRDefault="00CB03E4" w:rsidP="0053055B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r w:rsidRPr="00CB03E4">
              <w:rPr>
                <w:szCs w:val="24"/>
              </w:rPr>
              <w:t>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</w:t>
            </w:r>
            <w:r w:rsidRPr="00CB03E4">
              <w:rPr>
                <w:szCs w:val="24"/>
              </w:rPr>
              <w:t>о</w:t>
            </w:r>
            <w:r w:rsidRPr="00CB03E4">
              <w:rPr>
                <w:szCs w:val="24"/>
              </w:rPr>
              <w:t>пускается на праве, указанном в заявлении о предоставл</w:t>
            </w:r>
            <w:r w:rsidRPr="00CB03E4">
              <w:rPr>
                <w:szCs w:val="24"/>
              </w:rPr>
              <w:t>е</w:t>
            </w:r>
            <w:r w:rsidRPr="00CB03E4">
              <w:rPr>
                <w:szCs w:val="24"/>
              </w:rPr>
              <w:t>нии земельного участка;</w:t>
            </w:r>
          </w:p>
          <w:p w14:paraId="47EBB7A3" w14:textId="77777777" w:rsidR="00CB03E4" w:rsidRDefault="00CB03E4" w:rsidP="0053055B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proofErr w:type="gramStart"/>
            <w:r w:rsidRPr="00CB03E4">
              <w:rPr>
                <w:szCs w:val="24"/>
              </w:rPr>
              <w:t>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</w:t>
            </w:r>
            <w:r w:rsidRPr="00CB03E4">
              <w:rPr>
                <w:szCs w:val="24"/>
              </w:rPr>
              <w:t>ч</w:t>
            </w:r>
            <w:r w:rsidRPr="00CB03E4">
              <w:rPr>
                <w:szCs w:val="24"/>
              </w:rPr>
              <w:t>ное) пользование или с заявлением о предоставлении з</w:t>
            </w:r>
            <w:r w:rsidRPr="00CB03E4">
              <w:rPr>
                <w:szCs w:val="24"/>
              </w:rPr>
              <w:t>е</w:t>
            </w:r>
            <w:r w:rsidRPr="00CB03E4">
              <w:rPr>
                <w:szCs w:val="24"/>
              </w:rPr>
              <w:t>мельного участка в аренду, безвозмездное пользование на срок, превышающий срок действия решения о резервиров</w:t>
            </w:r>
            <w:r w:rsidRPr="00CB03E4">
              <w:rPr>
                <w:szCs w:val="24"/>
              </w:rPr>
              <w:t>а</w:t>
            </w:r>
            <w:r w:rsidRPr="00CB03E4">
              <w:rPr>
                <w:szCs w:val="24"/>
              </w:rPr>
              <w:t>нии земельного участка, за исключением случая предоста</w:t>
            </w:r>
            <w:r w:rsidRPr="00CB03E4">
              <w:rPr>
                <w:szCs w:val="24"/>
              </w:rPr>
              <w:t>в</w:t>
            </w:r>
            <w:r w:rsidRPr="00CB03E4">
              <w:rPr>
                <w:szCs w:val="24"/>
              </w:rPr>
              <w:t>ления земельного участка для</w:t>
            </w:r>
            <w:proofErr w:type="gramEnd"/>
            <w:r w:rsidRPr="00CB03E4">
              <w:rPr>
                <w:szCs w:val="24"/>
              </w:rPr>
              <w:t xml:space="preserve"> целей резервирования;</w:t>
            </w:r>
          </w:p>
          <w:p w14:paraId="2906841A" w14:textId="0C2D4FA8" w:rsidR="00B27C9B" w:rsidRPr="00CB03E4" w:rsidRDefault="00B27C9B" w:rsidP="00B27C9B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proofErr w:type="gramStart"/>
            <w:r w:rsidRPr="00CB03E4">
              <w:rPr>
                <w:szCs w:val="24"/>
              </w:rPr>
              <w:t>указанный в заявлении о предоставлении земельного участка земельный участок расположен в границах терр</w:t>
            </w:r>
            <w:r w:rsidRPr="00CB03E4">
              <w:rPr>
                <w:szCs w:val="24"/>
              </w:rPr>
              <w:t>и</w:t>
            </w:r>
            <w:r w:rsidRPr="00CB03E4">
              <w:rPr>
                <w:szCs w:val="24"/>
              </w:rPr>
              <w:t>тории, в отношении которой с другим лицом заключен д</w:t>
            </w:r>
            <w:r w:rsidRPr="00CB03E4">
              <w:rPr>
                <w:szCs w:val="24"/>
              </w:rPr>
              <w:t>о</w:t>
            </w:r>
            <w:r w:rsidRPr="00CB03E4">
              <w:rPr>
                <w:szCs w:val="24"/>
              </w:rPr>
              <w:t>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</w:t>
            </w:r>
            <w:r w:rsidRPr="00CB03E4">
              <w:rPr>
                <w:szCs w:val="24"/>
              </w:rPr>
              <w:t>е</w:t>
            </w:r>
            <w:r w:rsidRPr="00CB03E4">
              <w:rPr>
                <w:szCs w:val="24"/>
              </w:rPr>
              <w:t>щений в них, объекта незавершенного строительства, ра</w:t>
            </w:r>
            <w:r w:rsidRPr="00CB03E4">
              <w:rPr>
                <w:szCs w:val="24"/>
              </w:rPr>
              <w:t>с</w:t>
            </w:r>
            <w:r w:rsidRPr="00CB03E4">
              <w:rPr>
                <w:szCs w:val="24"/>
              </w:rPr>
              <w:t>положенных на таком земельном участке, или правооблад</w:t>
            </w:r>
            <w:r w:rsidRPr="00CB03E4">
              <w:rPr>
                <w:szCs w:val="24"/>
              </w:rPr>
              <w:t>а</w:t>
            </w:r>
            <w:r>
              <w:rPr>
                <w:szCs w:val="24"/>
              </w:rPr>
              <w:t>тель такого земельного участка;</w:t>
            </w:r>
            <w:proofErr w:type="gramEnd"/>
          </w:p>
          <w:p w14:paraId="08DE12EA" w14:textId="77777777" w:rsidR="00CB03E4" w:rsidRPr="00CB03E4" w:rsidRDefault="00CB03E4" w:rsidP="0053055B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proofErr w:type="gramStart"/>
            <w:r w:rsidRPr="00CB03E4">
              <w:rPr>
                <w:szCs w:val="24"/>
              </w:rPr>
              <w:t>указанный в заявлении о предоставлении земельного участка земельный участок расположен в границах терр</w:t>
            </w:r>
            <w:r w:rsidRPr="00CB03E4">
              <w:rPr>
                <w:szCs w:val="24"/>
              </w:rPr>
              <w:t>и</w:t>
            </w:r>
            <w:r w:rsidRPr="00CB03E4">
              <w:rPr>
                <w:szCs w:val="24"/>
              </w:rPr>
              <w:lastRenderedPageBreak/>
              <w:t>тории, в отношении которой с другим лицом заключен д</w:t>
            </w:r>
            <w:r w:rsidRPr="00CB03E4">
              <w:rPr>
                <w:szCs w:val="24"/>
              </w:rPr>
              <w:t>о</w:t>
            </w:r>
            <w:r w:rsidRPr="00CB03E4">
              <w:rPr>
                <w:szCs w:val="24"/>
              </w:rPr>
              <w:t>говор о развитии застроенной территории, или земельный участок образован из земельного участка, в отношении к</w:t>
            </w:r>
            <w:r w:rsidRPr="00CB03E4">
              <w:rPr>
                <w:szCs w:val="24"/>
              </w:rPr>
              <w:t>о</w:t>
            </w:r>
            <w:r w:rsidRPr="00CB03E4">
              <w:rPr>
                <w:szCs w:val="24"/>
              </w:rPr>
              <w:t>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</w:t>
            </w:r>
            <w:proofErr w:type="gramEnd"/>
            <w:r w:rsidRPr="00CB03E4">
              <w:rPr>
                <w:szCs w:val="24"/>
              </w:rPr>
              <w:t xml:space="preserve"> или объектов местного значения и с заявлением о пред</w:t>
            </w:r>
            <w:r w:rsidRPr="00CB03E4">
              <w:rPr>
                <w:szCs w:val="24"/>
              </w:rPr>
              <w:t>о</w:t>
            </w:r>
            <w:r w:rsidRPr="00CB03E4">
              <w:rPr>
                <w:szCs w:val="24"/>
              </w:rPr>
              <w:t>ставлении такого земельного участка обратилось лицо, уполномоченное на строительство указанных объектов;</w:t>
            </w:r>
          </w:p>
          <w:p w14:paraId="4A8854C7" w14:textId="77777777" w:rsidR="00CB03E4" w:rsidRPr="00CB03E4" w:rsidRDefault="00CB03E4" w:rsidP="0053055B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proofErr w:type="gramStart"/>
            <w:r w:rsidRPr="00CB03E4">
              <w:rPr>
                <w:szCs w:val="24"/>
              </w:rPr>
              <w:t>указанный в заявлении о предоставлении земельного участка земельный участок образован из земельного учас</w:t>
            </w:r>
            <w:r w:rsidRPr="00CB03E4">
              <w:rPr>
                <w:szCs w:val="24"/>
              </w:rPr>
              <w:t>т</w:t>
            </w:r>
            <w:r w:rsidRPr="00CB03E4">
              <w:rPr>
                <w:szCs w:val="24"/>
              </w:rPr>
              <w:t>ка, в отношении которого заключен договор о комплексном освоении территории или договор о развитии застроенной территории, и в соответствии с утвержденной документац</w:t>
            </w:r>
            <w:r w:rsidRPr="00CB03E4">
              <w:rPr>
                <w:szCs w:val="24"/>
              </w:rPr>
              <w:t>и</w:t>
            </w:r>
            <w:r w:rsidRPr="00CB03E4">
              <w:rPr>
                <w:szCs w:val="24"/>
              </w:rPr>
              <w:t>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</w:t>
            </w:r>
            <w:proofErr w:type="gramEnd"/>
            <w:r w:rsidRPr="00CB03E4">
              <w:rPr>
                <w:szCs w:val="24"/>
              </w:rPr>
              <w:t xml:space="preserve"> з</w:t>
            </w:r>
            <w:r w:rsidRPr="00CB03E4">
              <w:rPr>
                <w:szCs w:val="24"/>
              </w:rPr>
              <w:t>е</w:t>
            </w:r>
            <w:r w:rsidRPr="00CB03E4">
              <w:rPr>
                <w:szCs w:val="24"/>
              </w:rPr>
              <w:t>мельного участка обратилось лицо, с которым заключен д</w:t>
            </w:r>
            <w:r w:rsidRPr="00CB03E4">
              <w:rPr>
                <w:szCs w:val="24"/>
              </w:rPr>
              <w:t>о</w:t>
            </w:r>
            <w:r w:rsidRPr="00CB03E4">
              <w:rPr>
                <w:szCs w:val="24"/>
              </w:rPr>
              <w:t>говор о комплексном освоении территории или договор о развитии застроенной территории, предусматривающие обязательство данного лица по строительству указанных объектов;</w:t>
            </w:r>
          </w:p>
          <w:p w14:paraId="6B2931DA" w14:textId="77777777" w:rsidR="00CB03E4" w:rsidRDefault="00CB03E4" w:rsidP="0053055B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ins w:id="114" w:author="Еременко" w:date="2019-06-02T12:56:00Z"/>
                <w:szCs w:val="24"/>
              </w:rPr>
            </w:pPr>
            <w:r w:rsidRPr="00CB03E4">
              <w:rPr>
                <w:szCs w:val="24"/>
              </w:rPr>
              <w:t>разрешенное использование земельного участка не соо</w:t>
            </w:r>
            <w:r w:rsidRPr="00CB03E4">
              <w:rPr>
                <w:szCs w:val="24"/>
              </w:rPr>
              <w:t>т</w:t>
            </w:r>
            <w:r w:rsidRPr="00CB03E4">
              <w:rPr>
                <w:szCs w:val="24"/>
              </w:rPr>
              <w:t>ветствует целям использования такого земельного участка, указанным в заявлении о предоставлении земельного учас</w:t>
            </w:r>
            <w:r w:rsidRPr="00CB03E4">
              <w:rPr>
                <w:szCs w:val="24"/>
              </w:rPr>
              <w:t>т</w:t>
            </w:r>
            <w:r w:rsidRPr="00CB03E4">
              <w:rPr>
                <w:szCs w:val="24"/>
              </w:rPr>
              <w:t>ка, за исключением случаев размещения линейного объекта в соответствии с утвержденным проектом планировки те</w:t>
            </w:r>
            <w:r w:rsidRPr="00CB03E4">
              <w:rPr>
                <w:szCs w:val="24"/>
              </w:rPr>
              <w:t>р</w:t>
            </w:r>
            <w:r w:rsidRPr="00CB03E4">
              <w:rPr>
                <w:szCs w:val="24"/>
              </w:rPr>
              <w:t>ритории;</w:t>
            </w:r>
          </w:p>
          <w:p w14:paraId="1FF7EAE7" w14:textId="4554BD95" w:rsidR="00D52EC6" w:rsidRPr="00CB03E4" w:rsidRDefault="00D52EC6" w:rsidP="0053055B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ins w:id="115" w:author="Еременко" w:date="2019-06-02T12:56:00Z">
              <w:r w:rsidRPr="00D52EC6">
                <w:rPr>
                  <w:szCs w:val="24"/>
                </w:rPr>
                <w:t>испрашиваемый земельный участок полностью расп</w:t>
              </w:r>
              <w:r w:rsidRPr="00D52EC6">
                <w:rPr>
                  <w:szCs w:val="24"/>
                </w:rPr>
                <w:t>о</w:t>
              </w:r>
              <w:r w:rsidRPr="00D52EC6">
                <w:rPr>
                  <w:szCs w:val="24"/>
                </w:rPr>
                <w:t>ложен в границах зоны с особыми условиями использов</w:t>
              </w:r>
              <w:r w:rsidRPr="00D52EC6">
                <w:rPr>
                  <w:szCs w:val="24"/>
                </w:rPr>
                <w:t>а</w:t>
              </w:r>
              <w:r w:rsidRPr="00D52EC6">
                <w:rPr>
                  <w:szCs w:val="24"/>
                </w:rPr>
                <w:t>ния территории,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участка, указанными в заявлении о предоставлении земельного участка;</w:t>
              </w:r>
            </w:ins>
          </w:p>
          <w:p w14:paraId="266A770D" w14:textId="4155A7E3" w:rsidR="00CB03E4" w:rsidRPr="00D52EC6" w:rsidRDefault="00CB03E4" w:rsidP="007107C3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proofErr w:type="gramStart"/>
            <w:r w:rsidRPr="00CB03E4">
              <w:rPr>
                <w:szCs w:val="24"/>
              </w:rPr>
              <w:t>испрашиваемый земельный участок не включен в утвержденный в установленном Правительством Росси</w:t>
            </w:r>
            <w:r w:rsidRPr="00CB03E4">
              <w:rPr>
                <w:szCs w:val="24"/>
              </w:rPr>
              <w:t>й</w:t>
            </w:r>
            <w:r w:rsidRPr="00CB03E4">
              <w:rPr>
                <w:szCs w:val="24"/>
              </w:rPr>
              <w:t xml:space="preserve">ской Федерации порядке перечень земельных участков, предоставленных для нужд обороны и безопасности и </w:t>
            </w:r>
            <w:r w:rsidRPr="00D52EC6">
              <w:rPr>
                <w:szCs w:val="24"/>
              </w:rPr>
              <w:t>вр</w:t>
            </w:r>
            <w:r w:rsidRPr="00D52EC6">
              <w:rPr>
                <w:szCs w:val="24"/>
              </w:rPr>
              <w:t>е</w:t>
            </w:r>
            <w:r w:rsidRPr="00D52EC6">
              <w:rPr>
                <w:szCs w:val="24"/>
              </w:rPr>
              <w:t>менно не используемых для указанных нужд, в случае, если подано заявление о предоставлении земельного участка в соответствии с подпунктом 10 пункта 2 статьи 39.10 З</w:t>
            </w:r>
            <w:r w:rsidRPr="00D52EC6">
              <w:rPr>
                <w:szCs w:val="24"/>
              </w:rPr>
              <w:t>е</w:t>
            </w:r>
            <w:r w:rsidRPr="00D52EC6">
              <w:rPr>
                <w:szCs w:val="24"/>
              </w:rPr>
              <w:t>мельного кодекса</w:t>
            </w:r>
            <w:r w:rsidR="00B27C9B" w:rsidRPr="00D52EC6">
              <w:rPr>
                <w:szCs w:val="24"/>
              </w:rPr>
              <w:t xml:space="preserve"> Российской Федерации</w:t>
            </w:r>
            <w:r w:rsidRPr="00D52EC6">
              <w:rPr>
                <w:szCs w:val="24"/>
              </w:rPr>
              <w:t>;</w:t>
            </w:r>
            <w:proofErr w:type="gramEnd"/>
          </w:p>
          <w:p w14:paraId="5D65F521" w14:textId="7BAC647A" w:rsidR="00CB03E4" w:rsidRPr="00D52EC6" w:rsidRDefault="00D52EC6" w:rsidP="007107C3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ins w:id="116" w:author="Еременко" w:date="2019-06-02T13:01:00Z">
              <w:r w:rsidRPr="00D52EC6">
                <w:rPr>
                  <w:szCs w:val="24"/>
                  <w:rPrChange w:id="117" w:author="Еременко" w:date="2019-06-02T13:01:00Z">
                    <w:rPr>
                      <w:color w:val="FF0000"/>
                      <w:szCs w:val="24"/>
                    </w:rPr>
                  </w:rPrChange>
                </w:rPr>
                <w:t>площадь земельного участка, указанного в заявлении о предоставлении земельного участка садоводческому или огородническому некоммерческому товариществу, прев</w:t>
              </w:r>
              <w:r w:rsidRPr="00D52EC6">
                <w:rPr>
                  <w:szCs w:val="24"/>
                  <w:rPrChange w:id="118" w:author="Еременко" w:date="2019-06-02T13:01:00Z">
                    <w:rPr>
                      <w:color w:val="FF0000"/>
                      <w:szCs w:val="24"/>
                    </w:rPr>
                  </w:rPrChange>
                </w:rPr>
                <w:t>ы</w:t>
              </w:r>
              <w:r w:rsidRPr="00D52EC6">
                <w:rPr>
                  <w:szCs w:val="24"/>
                  <w:rPrChange w:id="119" w:author="Еременко" w:date="2019-06-02T13:01:00Z">
                    <w:rPr>
                      <w:color w:val="FF0000"/>
                      <w:szCs w:val="24"/>
                    </w:rPr>
                  </w:rPrChange>
                </w:rPr>
                <w:t xml:space="preserve">шает предельный размер, установленный пунктом 6 статьи 39.10 </w:t>
              </w:r>
            </w:ins>
            <w:ins w:id="120" w:author="Еременко" w:date="2019-06-02T13:02:00Z">
              <w:r w:rsidRPr="00D52EC6">
                <w:rPr>
                  <w:szCs w:val="24"/>
                </w:rPr>
                <w:t>Земельного кодекса Российской Федерации</w:t>
              </w:r>
              <w:r w:rsidRPr="00D52EC6" w:rsidDel="00D52EC6">
                <w:rPr>
                  <w:szCs w:val="24"/>
                </w:rPr>
                <w:t xml:space="preserve"> </w:t>
              </w:r>
            </w:ins>
            <w:del w:id="121" w:author="Еременко" w:date="2019-06-02T13:01:00Z">
              <w:r w:rsidR="00CB03E4" w:rsidRPr="00D52EC6" w:rsidDel="00D52EC6">
                <w:rPr>
                  <w:szCs w:val="24"/>
                </w:rPr>
                <w:delText>площадь земельного участка, указанного в заявлении о предоставл</w:delText>
              </w:r>
              <w:r w:rsidR="00CB03E4" w:rsidRPr="00D52EC6" w:rsidDel="00D52EC6">
                <w:rPr>
                  <w:szCs w:val="24"/>
                </w:rPr>
                <w:delText>е</w:delText>
              </w:r>
              <w:r w:rsidR="00CB03E4" w:rsidRPr="00D52EC6" w:rsidDel="00D52EC6">
                <w:rPr>
                  <w:szCs w:val="24"/>
                </w:rPr>
                <w:delText>нии земельного участка некоммерческой организации, с</w:delText>
              </w:r>
              <w:r w:rsidR="00CB03E4" w:rsidRPr="00D52EC6" w:rsidDel="00D52EC6">
                <w:rPr>
                  <w:szCs w:val="24"/>
                </w:rPr>
                <w:delText>о</w:delText>
              </w:r>
              <w:r w:rsidR="00CB03E4" w:rsidRPr="00D52EC6" w:rsidDel="00D52EC6">
                <w:rPr>
                  <w:szCs w:val="24"/>
                </w:rPr>
                <w:lastRenderedPageBreak/>
                <w:delText>зданной гражданами, для ведения огородничества, садово</w:delText>
              </w:r>
              <w:r w:rsidR="00CB03E4" w:rsidRPr="00D52EC6" w:rsidDel="00D52EC6">
                <w:rPr>
                  <w:szCs w:val="24"/>
                </w:rPr>
                <w:delText>д</w:delText>
              </w:r>
              <w:r w:rsidR="00CB03E4" w:rsidRPr="00D52EC6" w:rsidDel="00D52EC6">
                <w:rPr>
                  <w:szCs w:val="24"/>
                </w:rPr>
                <w:delText>ства, превышает предельный размер, установленный в соо</w:delText>
              </w:r>
              <w:r w:rsidR="00CB03E4" w:rsidRPr="00D52EC6" w:rsidDel="00D52EC6">
                <w:rPr>
                  <w:szCs w:val="24"/>
                </w:rPr>
                <w:delText>т</w:delText>
              </w:r>
              <w:r w:rsidR="00CB03E4" w:rsidRPr="00D52EC6" w:rsidDel="00D52EC6">
                <w:rPr>
                  <w:szCs w:val="24"/>
                </w:rPr>
                <w:delText>ветствии с федеральным законом</w:delText>
              </w:r>
            </w:del>
            <w:r w:rsidR="00CB03E4" w:rsidRPr="00D52EC6">
              <w:rPr>
                <w:szCs w:val="24"/>
              </w:rPr>
              <w:t>;</w:t>
            </w:r>
          </w:p>
          <w:p w14:paraId="2B79D0CD" w14:textId="77777777" w:rsidR="00CB03E4" w:rsidRPr="00CB03E4" w:rsidRDefault="00CB03E4" w:rsidP="007107C3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r w:rsidRPr="00D52EC6">
              <w:rPr>
                <w:szCs w:val="24"/>
              </w:rPr>
              <w:t>указанный в заявлении о предоставлении земельного участка земельный участок в соответствии с утвержденн</w:t>
            </w:r>
            <w:r w:rsidRPr="00D52EC6">
              <w:rPr>
                <w:szCs w:val="24"/>
              </w:rPr>
              <w:t>ы</w:t>
            </w:r>
            <w:r w:rsidRPr="00D52EC6">
              <w:rPr>
                <w:szCs w:val="24"/>
              </w:rPr>
              <w:t xml:space="preserve">ми документами территориального планирования и (или) документацией по планировке территории предназначен для размещения объектов федерального </w:t>
            </w:r>
            <w:r w:rsidRPr="00CB03E4">
              <w:rPr>
                <w:szCs w:val="24"/>
              </w:rPr>
              <w:t>значения, объектов р</w:t>
            </w:r>
            <w:r w:rsidRPr="00CB03E4">
              <w:rPr>
                <w:szCs w:val="24"/>
              </w:rPr>
              <w:t>е</w:t>
            </w:r>
            <w:r w:rsidRPr="00CB03E4">
              <w:rPr>
                <w:szCs w:val="24"/>
              </w:rPr>
              <w:t>гионального значения или объектов местного значения и с заявлением о предоставлении земельного участка обрат</w:t>
            </w:r>
            <w:r w:rsidRPr="00CB03E4">
              <w:rPr>
                <w:szCs w:val="24"/>
              </w:rPr>
              <w:t>и</w:t>
            </w:r>
            <w:r w:rsidRPr="00CB03E4">
              <w:rPr>
                <w:szCs w:val="24"/>
              </w:rPr>
              <w:t>лось лицо, не уполномоченное на строительство этих объе</w:t>
            </w:r>
            <w:r w:rsidRPr="00CB03E4">
              <w:rPr>
                <w:szCs w:val="24"/>
              </w:rPr>
              <w:t>к</w:t>
            </w:r>
            <w:r w:rsidRPr="00CB03E4">
              <w:rPr>
                <w:szCs w:val="24"/>
              </w:rPr>
              <w:t>тов;</w:t>
            </w:r>
          </w:p>
          <w:p w14:paraId="7B4C0BD4" w14:textId="77777777" w:rsidR="00CB03E4" w:rsidRPr="00CB03E4" w:rsidRDefault="00CB03E4" w:rsidP="007107C3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r w:rsidRPr="00CB03E4">
              <w:rPr>
                <w:szCs w:val="24"/>
              </w:rPr>
              <w:t>указанный в заявлении о предоставлении земельного участка земельный участок предназначен для размещения здания, сооружения в соответствии с государственной пр</w:t>
            </w:r>
            <w:r w:rsidRPr="00CB03E4">
              <w:rPr>
                <w:szCs w:val="24"/>
              </w:rPr>
              <w:t>о</w:t>
            </w:r>
            <w:r w:rsidRPr="00CB03E4">
              <w:rPr>
                <w:szCs w:val="24"/>
              </w:rPr>
              <w:t>граммой Российской Федерации, государственной програ</w:t>
            </w:r>
            <w:r w:rsidRPr="00CB03E4">
              <w:rPr>
                <w:szCs w:val="24"/>
              </w:rPr>
              <w:t>м</w:t>
            </w:r>
            <w:r w:rsidRPr="00CB03E4">
              <w:rPr>
                <w:szCs w:val="24"/>
              </w:rPr>
              <w:t>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      </w:r>
          </w:p>
          <w:p w14:paraId="2F6ECF89" w14:textId="77777777" w:rsidR="00CB03E4" w:rsidRPr="00CB03E4" w:rsidRDefault="00CB03E4" w:rsidP="007107C3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r w:rsidRPr="00CB03E4">
              <w:rPr>
                <w:szCs w:val="24"/>
              </w:rPr>
              <w:t>предоставление земельного участка на заявленном виде прав не допускается;</w:t>
            </w:r>
          </w:p>
          <w:p w14:paraId="491C76A3" w14:textId="77777777" w:rsidR="00CB03E4" w:rsidRPr="00CB03E4" w:rsidRDefault="00CB03E4" w:rsidP="007107C3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r w:rsidRPr="00CB03E4">
              <w:rPr>
                <w:szCs w:val="24"/>
              </w:rPr>
              <w:t>в отношении земельного участка, указанного в заявл</w:t>
            </w:r>
            <w:r w:rsidRPr="00CB03E4">
              <w:rPr>
                <w:szCs w:val="24"/>
              </w:rPr>
              <w:t>е</w:t>
            </w:r>
            <w:r w:rsidRPr="00CB03E4">
              <w:rPr>
                <w:szCs w:val="24"/>
              </w:rPr>
              <w:t>н</w:t>
            </w:r>
            <w:proofErr w:type="gramStart"/>
            <w:r w:rsidRPr="00CB03E4">
              <w:rPr>
                <w:szCs w:val="24"/>
              </w:rPr>
              <w:t>ии о е</w:t>
            </w:r>
            <w:proofErr w:type="gramEnd"/>
            <w:r w:rsidRPr="00CB03E4">
              <w:rPr>
                <w:szCs w:val="24"/>
              </w:rPr>
              <w:t>го предоставлении, не установлен вид разрешенного использования;</w:t>
            </w:r>
          </w:p>
          <w:p w14:paraId="64002A12" w14:textId="77777777" w:rsidR="00CB03E4" w:rsidRPr="00CB03E4" w:rsidRDefault="00CB03E4" w:rsidP="007107C3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r w:rsidRPr="00CB03E4">
              <w:rPr>
                <w:szCs w:val="24"/>
              </w:rPr>
              <w:t>указанный в заявлении о предоставлении земельного участка земельный участок не отнесен к определенной кат</w:t>
            </w:r>
            <w:r w:rsidRPr="00CB03E4">
              <w:rPr>
                <w:szCs w:val="24"/>
              </w:rPr>
              <w:t>е</w:t>
            </w:r>
            <w:r w:rsidRPr="00CB03E4">
              <w:rPr>
                <w:szCs w:val="24"/>
              </w:rPr>
              <w:t>гории земель;</w:t>
            </w:r>
          </w:p>
          <w:p w14:paraId="755AF317" w14:textId="77777777" w:rsidR="00CB03E4" w:rsidRPr="00CB03E4" w:rsidRDefault="00CB03E4" w:rsidP="007107C3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r w:rsidRPr="00CB03E4">
              <w:rPr>
                <w:szCs w:val="24"/>
              </w:rPr>
              <w:t>в отношении земельного участка, указанного в заявл</w:t>
            </w:r>
            <w:r w:rsidRPr="00CB03E4">
              <w:rPr>
                <w:szCs w:val="24"/>
              </w:rPr>
              <w:t>е</w:t>
            </w:r>
            <w:r w:rsidRPr="00CB03E4">
              <w:rPr>
                <w:szCs w:val="24"/>
              </w:rPr>
              <w:t>н</w:t>
            </w:r>
            <w:proofErr w:type="gramStart"/>
            <w:r w:rsidRPr="00CB03E4">
              <w:rPr>
                <w:szCs w:val="24"/>
              </w:rPr>
              <w:t>ии о е</w:t>
            </w:r>
            <w:proofErr w:type="gramEnd"/>
            <w:r w:rsidRPr="00CB03E4">
              <w:rPr>
                <w:szCs w:val="24"/>
              </w:rPr>
              <w:t>го предоставлении, принято решение о предвар</w:t>
            </w:r>
            <w:r w:rsidRPr="00CB03E4">
              <w:rPr>
                <w:szCs w:val="24"/>
              </w:rPr>
              <w:t>и</w:t>
            </w:r>
            <w:r w:rsidRPr="00CB03E4">
              <w:rPr>
                <w:szCs w:val="24"/>
              </w:rPr>
              <w:t>тельном согласовании его предоставления, срок действия которого не истек, и с заявлением о предоставлении земел</w:t>
            </w:r>
            <w:r w:rsidRPr="00CB03E4">
              <w:rPr>
                <w:szCs w:val="24"/>
              </w:rPr>
              <w:t>ь</w:t>
            </w:r>
            <w:r w:rsidRPr="00CB03E4">
              <w:rPr>
                <w:szCs w:val="24"/>
              </w:rPr>
              <w:t>ного участка обратилось иное не указанное в этом решении лицо;</w:t>
            </w:r>
          </w:p>
          <w:p w14:paraId="3D2CB18A" w14:textId="77777777" w:rsidR="00CB03E4" w:rsidRPr="00CB03E4" w:rsidRDefault="00CB03E4" w:rsidP="007107C3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proofErr w:type="gramStart"/>
            <w:r w:rsidRPr="00CB03E4">
              <w:rPr>
                <w:szCs w:val="24"/>
              </w:rPr>
              <w:t>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</w:t>
            </w:r>
            <w:r w:rsidRPr="00CB03E4">
              <w:rPr>
                <w:szCs w:val="24"/>
              </w:rPr>
              <w:t>о</w:t>
            </w:r>
            <w:r w:rsidRPr="00CB03E4">
              <w:rPr>
                <w:szCs w:val="24"/>
              </w:rPr>
              <w:t>ставления такого земельного участка не соответствует ц</w:t>
            </w:r>
            <w:r w:rsidRPr="00CB03E4">
              <w:rPr>
                <w:szCs w:val="24"/>
              </w:rPr>
              <w:t>е</w:t>
            </w:r>
            <w:r w:rsidRPr="00CB03E4">
              <w:rPr>
                <w:szCs w:val="24"/>
              </w:rPr>
              <w:t>лям, для которых такой земельный участок был изъят, за исключением земельных участков, изъятых для госуда</w:t>
            </w:r>
            <w:r w:rsidRPr="00CB03E4">
              <w:rPr>
                <w:szCs w:val="24"/>
              </w:rPr>
              <w:t>р</w:t>
            </w:r>
            <w:r w:rsidRPr="00CB03E4">
              <w:rPr>
                <w:szCs w:val="24"/>
              </w:rPr>
              <w:t>ственных или муниципальных нужд в связи с признанием многоквартирного дома, который расположен на таком з</w:t>
            </w:r>
            <w:r w:rsidRPr="00CB03E4">
              <w:rPr>
                <w:szCs w:val="24"/>
              </w:rPr>
              <w:t>е</w:t>
            </w:r>
            <w:r w:rsidRPr="00CB03E4">
              <w:rPr>
                <w:szCs w:val="24"/>
              </w:rPr>
              <w:t>мельном участке, аварийным и подлежащим сносу</w:t>
            </w:r>
            <w:proofErr w:type="gramEnd"/>
            <w:r w:rsidRPr="00CB03E4">
              <w:rPr>
                <w:szCs w:val="24"/>
              </w:rPr>
              <w:t xml:space="preserve"> или р</w:t>
            </w:r>
            <w:r w:rsidRPr="00CB03E4">
              <w:rPr>
                <w:szCs w:val="24"/>
              </w:rPr>
              <w:t>е</w:t>
            </w:r>
            <w:r w:rsidRPr="00CB03E4">
              <w:rPr>
                <w:szCs w:val="24"/>
              </w:rPr>
              <w:t>конструкции;</w:t>
            </w:r>
          </w:p>
          <w:p w14:paraId="76A3E275" w14:textId="77777777" w:rsidR="00CB03E4" w:rsidRPr="00CB03E4" w:rsidRDefault="00CB03E4" w:rsidP="007107C3">
            <w:pPr>
              <w:pStyle w:val="10"/>
              <w:tabs>
                <w:tab w:val="left" w:pos="2977"/>
                <w:tab w:val="left" w:pos="3402"/>
                <w:tab w:val="left" w:pos="3686"/>
              </w:tabs>
              <w:spacing w:before="0" w:after="0"/>
              <w:ind w:firstLine="360"/>
              <w:rPr>
                <w:szCs w:val="24"/>
              </w:rPr>
            </w:pPr>
            <w:r w:rsidRPr="00CB03E4">
              <w:rPr>
                <w:szCs w:val="24"/>
              </w:rPr>
              <w:t>границы земельного участка, указанного в</w:t>
            </w:r>
            <w:r w:rsidR="00DA459D">
              <w:rPr>
                <w:szCs w:val="24"/>
              </w:rPr>
              <w:t xml:space="preserve"> заявлен</w:t>
            </w:r>
            <w:proofErr w:type="gramStart"/>
            <w:r w:rsidR="00DA459D">
              <w:rPr>
                <w:szCs w:val="24"/>
              </w:rPr>
              <w:t>ии о е</w:t>
            </w:r>
            <w:proofErr w:type="gramEnd"/>
            <w:r w:rsidR="00DA459D">
              <w:rPr>
                <w:szCs w:val="24"/>
              </w:rPr>
              <w:t>го предоставлении,</w:t>
            </w:r>
            <w:r w:rsidRPr="00CB03E4">
              <w:rPr>
                <w:szCs w:val="24"/>
              </w:rPr>
              <w:t xml:space="preserve"> подлежат уточнению в соот</w:t>
            </w:r>
            <w:r w:rsidR="00C24AD9">
              <w:rPr>
                <w:szCs w:val="24"/>
              </w:rPr>
              <w:t xml:space="preserve">ветствии с </w:t>
            </w:r>
            <w:r w:rsidR="000A48C3">
              <w:rPr>
                <w:szCs w:val="24"/>
              </w:rPr>
              <w:t>требованиями Федерального закона «</w:t>
            </w:r>
            <w:r w:rsidR="000A48C3" w:rsidRPr="000A48C3">
              <w:rPr>
                <w:szCs w:val="24"/>
              </w:rPr>
              <w:t>О государственной регистра</w:t>
            </w:r>
            <w:r w:rsidR="000A48C3">
              <w:rPr>
                <w:szCs w:val="24"/>
              </w:rPr>
              <w:t>ции недвижимости»;</w:t>
            </w:r>
          </w:p>
          <w:p w14:paraId="08338EDB" w14:textId="77777777" w:rsidR="00CB03E4" w:rsidRDefault="00CB03E4" w:rsidP="00461DB4">
            <w:pPr>
              <w:spacing w:after="0" w:line="240" w:lineRule="auto"/>
              <w:ind w:firstLine="357"/>
              <w:jc w:val="both"/>
              <w:rPr>
                <w:ins w:id="122" w:author="Еременко" w:date="2019-06-02T13:05:00Z"/>
                <w:rFonts w:ascii="Times New Roman" w:hAnsi="Times New Roman" w:cs="Times New Roman"/>
                <w:sz w:val="24"/>
                <w:szCs w:val="24"/>
              </w:rPr>
            </w:pPr>
            <w:r w:rsidRPr="00CB03E4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участка, указанного в заявлен</w:t>
            </w:r>
            <w:proofErr w:type="gramStart"/>
            <w:r w:rsidRPr="00CB03E4">
              <w:rPr>
                <w:rFonts w:ascii="Times New Roman" w:hAnsi="Times New Roman" w:cs="Times New Roman"/>
                <w:sz w:val="24"/>
                <w:szCs w:val="24"/>
              </w:rPr>
              <w:t>ии о е</w:t>
            </w:r>
            <w:proofErr w:type="gramEnd"/>
            <w:r w:rsidRPr="00CB03E4">
              <w:rPr>
                <w:rFonts w:ascii="Times New Roman" w:hAnsi="Times New Roman" w:cs="Times New Roman"/>
                <w:sz w:val="24"/>
                <w:szCs w:val="24"/>
              </w:rPr>
              <w:t>го предоставлении, превышает его площадь, указанную в схеме расположения земельного участка, проекте межев</w:t>
            </w:r>
            <w:r w:rsidRPr="00CB03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03E4">
              <w:rPr>
                <w:rFonts w:ascii="Times New Roman" w:hAnsi="Times New Roman" w:cs="Times New Roman"/>
                <w:sz w:val="24"/>
                <w:szCs w:val="24"/>
              </w:rPr>
              <w:t>ния территории или в проектной документации лесных участков, в соответствии с которыми такой земельный уч</w:t>
            </w:r>
            <w:r w:rsidRPr="00CB03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0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сток образован</w:t>
            </w:r>
            <w:r w:rsidR="00001BEC">
              <w:rPr>
                <w:rFonts w:ascii="Times New Roman" w:hAnsi="Times New Roman" w:cs="Times New Roman"/>
                <w:sz w:val="24"/>
                <w:szCs w:val="24"/>
              </w:rPr>
              <w:t>, более чем на десять процентов;</w:t>
            </w:r>
          </w:p>
          <w:p w14:paraId="1393B281" w14:textId="636690D9" w:rsidR="00D52EC6" w:rsidRDefault="00D52EC6" w:rsidP="00461DB4">
            <w:pPr>
              <w:spacing w:after="0" w:line="240" w:lineRule="auto"/>
              <w:ind w:firstLine="357"/>
              <w:jc w:val="both"/>
              <w:rPr>
                <w:ins w:id="123" w:author="Eremenko_NB" w:date="2019-05-30T20:06:00Z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ins w:id="124" w:author="Еременко" w:date="2019-06-02T13:05:00Z">
              <w:r w:rsidRPr="00D52EC6">
                <w:rPr>
                  <w:rFonts w:ascii="Times New Roman" w:hAnsi="Times New Roman" w:cs="Times New Roman"/>
                  <w:sz w:val="24"/>
                  <w:szCs w:val="24"/>
                </w:rPr>
                <w:t>с заявлением о предоставлении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го закона от 24 июля 2007 года № 209-ФЗ «</w:t>
              </w:r>
              <w:r w:rsidRPr="00D52EC6">
                <w:rPr>
                  <w:rFonts w:ascii="Times New Roman" w:hAnsi="Times New Roman" w:cs="Times New Roman"/>
                  <w:sz w:val="24"/>
                  <w:szCs w:val="24"/>
                </w:rPr>
                <w:t>О развитии малого и среднего пре</w:t>
              </w:r>
              <w:r w:rsidRPr="00D52EC6">
                <w:rPr>
                  <w:rFonts w:ascii="Times New Roman" w:hAnsi="Times New Roman" w:cs="Times New Roman"/>
                  <w:sz w:val="24"/>
                  <w:szCs w:val="24"/>
                </w:rPr>
                <w:t>д</w:t>
              </w:r>
              <w:r w:rsidRPr="00D52EC6">
                <w:rPr>
                  <w:rFonts w:ascii="Times New Roman" w:hAnsi="Times New Roman" w:cs="Times New Roman"/>
                  <w:sz w:val="24"/>
                  <w:szCs w:val="24"/>
                </w:rPr>
                <w:t>принима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тельства в Российской Федерации»</w:t>
              </w:r>
              <w:r w:rsidRPr="00D52EC6">
                <w:rPr>
                  <w:rFonts w:ascii="Times New Roman" w:hAnsi="Times New Roman" w:cs="Times New Roman"/>
                  <w:sz w:val="24"/>
                  <w:szCs w:val="24"/>
                </w:rPr>
                <w:t>, обратилось л</w:t>
              </w:r>
              <w:r w:rsidRPr="00D52EC6">
                <w:rPr>
                  <w:rFonts w:ascii="Times New Roman" w:hAnsi="Times New Roman" w:cs="Times New Roman"/>
                  <w:sz w:val="24"/>
                  <w:szCs w:val="24"/>
                </w:rPr>
                <w:t>и</w:t>
              </w:r>
              <w:r w:rsidRPr="00D52EC6">
                <w:rPr>
                  <w:rFonts w:ascii="Times New Roman" w:hAnsi="Times New Roman" w:cs="Times New Roman"/>
                  <w:sz w:val="24"/>
                  <w:szCs w:val="24"/>
                </w:rPr>
                <w:t>цо, которое не является субъектом малого или среднего предпринимательства, или лицо, в отношении которого не может оказываться поддержка в соответствии с частью</w:t>
              </w:r>
              <w:proofErr w:type="gramEnd"/>
              <w:r w:rsidRPr="00D52EC6">
                <w:rPr>
                  <w:rFonts w:ascii="Times New Roman" w:hAnsi="Times New Roman" w:cs="Times New Roman"/>
                  <w:sz w:val="24"/>
                  <w:szCs w:val="24"/>
                </w:rPr>
                <w:t xml:space="preserve"> 3 статьи 14 указанного Федерального закона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;</w:t>
              </w:r>
            </w:ins>
          </w:p>
          <w:p w14:paraId="61679134" w14:textId="283218B6" w:rsidR="00C272A2" w:rsidRDefault="00FE25A6" w:rsidP="00461DB4">
            <w:pPr>
              <w:spacing w:after="0" w:line="240" w:lineRule="auto"/>
              <w:ind w:firstLine="357"/>
              <w:jc w:val="both"/>
              <w:rPr>
                <w:ins w:id="125" w:author="Eremenko_NB" w:date="2019-05-30T20:07:00Z"/>
                <w:rFonts w:ascii="Times New Roman" w:hAnsi="Times New Roman" w:cs="Times New Roman"/>
                <w:sz w:val="24"/>
                <w:szCs w:val="24"/>
              </w:rPr>
            </w:pPr>
            <w:ins w:id="126" w:author="Eremenko_NB" w:date="2019-05-30T20:07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на указанном в заявлении земельном участке </w:t>
              </w:r>
              <w:r w:rsidR="00C272A2">
                <w:rPr>
                  <w:rFonts w:ascii="Times New Roman" w:hAnsi="Times New Roman" w:cs="Times New Roman"/>
                  <w:sz w:val="24"/>
                  <w:szCs w:val="24"/>
                </w:rPr>
                <w:t>распол</w:t>
              </w:r>
              <w:r w:rsidR="00C272A2">
                <w:rPr>
                  <w:rFonts w:ascii="Times New Roman" w:hAnsi="Times New Roman" w:cs="Times New Roman"/>
                  <w:sz w:val="24"/>
                  <w:szCs w:val="24"/>
                </w:rPr>
                <w:t>о</w:t>
              </w:r>
              <w:r w:rsidR="00C272A2">
                <w:rPr>
                  <w:rFonts w:ascii="Times New Roman" w:hAnsi="Times New Roman" w:cs="Times New Roman"/>
                  <w:sz w:val="24"/>
                  <w:szCs w:val="24"/>
                </w:rPr>
                <w:t xml:space="preserve">жены </w:t>
              </w:r>
              <w:r w:rsidR="00C272A2" w:rsidRPr="00C272A2">
                <w:rPr>
                  <w:rFonts w:ascii="Times New Roman" w:hAnsi="Times New Roman" w:cs="Times New Roman"/>
                  <w:sz w:val="24"/>
                  <w:szCs w:val="24"/>
                </w:rPr>
                <w:t>сооружений, которые мо</w:t>
              </w:r>
              <w:r w:rsidR="00C272A2">
                <w:rPr>
                  <w:rFonts w:ascii="Times New Roman" w:hAnsi="Times New Roman" w:cs="Times New Roman"/>
                  <w:sz w:val="24"/>
                  <w:szCs w:val="24"/>
                </w:rPr>
                <w:t>гут размещаться на таких з</w:t>
              </w:r>
              <w:r w:rsidR="00C272A2">
                <w:rPr>
                  <w:rFonts w:ascii="Times New Roman" w:hAnsi="Times New Roman" w:cs="Times New Roman"/>
                  <w:sz w:val="24"/>
                  <w:szCs w:val="24"/>
                </w:rPr>
                <w:t>е</w:t>
              </w:r>
              <w:r w:rsidR="00C272A2">
                <w:rPr>
                  <w:rFonts w:ascii="Times New Roman" w:hAnsi="Times New Roman" w:cs="Times New Roman"/>
                  <w:sz w:val="24"/>
                  <w:szCs w:val="24"/>
                </w:rPr>
                <w:t>мель</w:t>
              </w:r>
              <w:r w:rsidR="00C272A2" w:rsidRPr="00C272A2">
                <w:rPr>
                  <w:rFonts w:ascii="Times New Roman" w:hAnsi="Times New Roman" w:cs="Times New Roman"/>
                  <w:sz w:val="24"/>
                  <w:szCs w:val="24"/>
                </w:rPr>
                <w:t>ных участках на основа</w:t>
              </w:r>
              <w:r w:rsidR="00C272A2">
                <w:rPr>
                  <w:rFonts w:ascii="Times New Roman" w:hAnsi="Times New Roman" w:cs="Times New Roman"/>
                  <w:sz w:val="24"/>
                  <w:szCs w:val="24"/>
                </w:rPr>
                <w:t>нии сервитута, публичного се</w:t>
              </w:r>
              <w:r w:rsidR="00C272A2">
                <w:rPr>
                  <w:rFonts w:ascii="Times New Roman" w:hAnsi="Times New Roman" w:cs="Times New Roman"/>
                  <w:sz w:val="24"/>
                  <w:szCs w:val="24"/>
                </w:rPr>
                <w:t>р</w:t>
              </w:r>
              <w:r w:rsidR="00C272A2">
                <w:rPr>
                  <w:rFonts w:ascii="Times New Roman" w:hAnsi="Times New Roman" w:cs="Times New Roman"/>
                  <w:sz w:val="24"/>
                  <w:szCs w:val="24"/>
                </w:rPr>
                <w:t>ви</w:t>
              </w:r>
              <w:r w:rsidR="00C272A2" w:rsidRPr="00C272A2">
                <w:rPr>
                  <w:rFonts w:ascii="Times New Roman" w:hAnsi="Times New Roman" w:cs="Times New Roman"/>
                  <w:sz w:val="24"/>
                  <w:szCs w:val="24"/>
                </w:rPr>
                <w:t xml:space="preserve">тута или в соответствии со статьей 39.36 </w:t>
              </w:r>
            </w:ins>
            <w:ins w:id="127" w:author="Eremenko_NB" w:date="2019-05-30T20:08:00Z">
              <w:r w:rsidR="00C272A2">
                <w:rPr>
                  <w:rFonts w:ascii="Times New Roman" w:hAnsi="Times New Roman" w:cs="Times New Roman"/>
                  <w:sz w:val="24"/>
                  <w:szCs w:val="24"/>
                </w:rPr>
                <w:t>Земельного</w:t>
              </w:r>
            </w:ins>
            <w:ins w:id="128" w:author="Eremenko_NB" w:date="2019-05-30T20:07:00Z">
              <w:r w:rsidR="00C272A2">
                <w:rPr>
                  <w:rFonts w:ascii="Times New Roman" w:hAnsi="Times New Roman" w:cs="Times New Roman"/>
                  <w:sz w:val="24"/>
                  <w:szCs w:val="24"/>
                </w:rPr>
                <w:t xml:space="preserve"> к</w:t>
              </w:r>
              <w:r w:rsidR="00C272A2">
                <w:rPr>
                  <w:rFonts w:ascii="Times New Roman" w:hAnsi="Times New Roman" w:cs="Times New Roman"/>
                  <w:sz w:val="24"/>
                  <w:szCs w:val="24"/>
                </w:rPr>
                <w:t>о</w:t>
              </w:r>
              <w:r w:rsidR="00C272A2" w:rsidRPr="00C272A2">
                <w:rPr>
                  <w:rFonts w:ascii="Times New Roman" w:hAnsi="Times New Roman" w:cs="Times New Roman"/>
                  <w:sz w:val="24"/>
                  <w:szCs w:val="24"/>
                </w:rPr>
                <w:t>декса</w:t>
              </w:r>
            </w:ins>
            <w:ins w:id="129" w:author="Eremenko_NB" w:date="2019-05-30T20:08:00Z">
              <w:r w:rsidR="00C272A2">
                <w:rPr>
                  <w:rFonts w:ascii="Times New Roman" w:hAnsi="Times New Roman" w:cs="Times New Roman"/>
                  <w:sz w:val="24"/>
                  <w:szCs w:val="24"/>
                </w:rPr>
                <w:t xml:space="preserve"> Российской Федерации;</w:t>
              </w:r>
            </w:ins>
          </w:p>
          <w:p w14:paraId="45455271" w14:textId="3F53DF9B" w:rsidR="00FE25A6" w:rsidDel="00C272A2" w:rsidRDefault="00FE25A6" w:rsidP="00461DB4">
            <w:pPr>
              <w:spacing w:after="0" w:line="240" w:lineRule="auto"/>
              <w:ind w:firstLine="357"/>
              <w:jc w:val="both"/>
              <w:rPr>
                <w:del w:id="130" w:author="Eremenko_NB" w:date="2019-05-30T20:08:00Z"/>
                <w:rFonts w:ascii="Times New Roman" w:hAnsi="Times New Roman" w:cs="Times New Roman"/>
                <w:sz w:val="24"/>
                <w:szCs w:val="24"/>
              </w:rPr>
            </w:pPr>
          </w:p>
          <w:p w14:paraId="3CFC0DD9" w14:textId="77777777" w:rsidR="00461DB4" w:rsidRPr="00461DB4" w:rsidRDefault="00461DB4" w:rsidP="00461DB4">
            <w:pPr>
              <w:pStyle w:val="af0"/>
              <w:spacing w:before="0" w:beforeAutospacing="0" w:after="0" w:afterAutospacing="0"/>
              <w:ind w:firstLine="357"/>
              <w:jc w:val="both"/>
              <w:rPr>
                <w:color w:val="000000"/>
              </w:rPr>
            </w:pPr>
            <w:r w:rsidRPr="00461DB4">
              <w:rPr>
                <w:color w:val="000000"/>
              </w:rPr>
              <w:t>письменное об</w:t>
            </w:r>
            <w:r>
              <w:rPr>
                <w:color w:val="000000"/>
              </w:rPr>
              <w:t xml:space="preserve">ращение заявителя об отказе в </w:t>
            </w:r>
            <w:r w:rsidRPr="00461DB4">
              <w:rPr>
                <w:color w:val="000000"/>
              </w:rPr>
              <w:t>предоста</w:t>
            </w:r>
            <w:r w:rsidRPr="00461DB4">
              <w:rPr>
                <w:color w:val="000000"/>
              </w:rPr>
              <w:t>в</w:t>
            </w:r>
            <w:r w:rsidRPr="00461DB4">
              <w:rPr>
                <w:color w:val="000000"/>
              </w:rPr>
              <w:t>лении муниципальной услуги;</w:t>
            </w:r>
          </w:p>
          <w:p w14:paraId="2CAC10B4" w14:textId="77777777" w:rsidR="0053055B" w:rsidRDefault="00461DB4" w:rsidP="00461DB4">
            <w:pPr>
              <w:pStyle w:val="af0"/>
              <w:spacing w:before="0" w:beforeAutospacing="0" w:after="0" w:afterAutospacing="0"/>
              <w:ind w:firstLine="357"/>
              <w:jc w:val="both"/>
            </w:pPr>
            <w:r w:rsidRPr="00461DB4">
              <w:rPr>
                <w:color w:val="000000"/>
              </w:rPr>
              <w:t>наличие в документах, представленных заявителем, н</w:t>
            </w:r>
            <w:r w:rsidRPr="00461DB4">
              <w:rPr>
                <w:color w:val="000000"/>
              </w:rPr>
              <w:t>е</w:t>
            </w:r>
            <w:r w:rsidRPr="00461DB4">
              <w:rPr>
                <w:color w:val="000000"/>
              </w:rPr>
              <w:t>достоверных сведений, или несоответствие их требованиям законодательства</w:t>
            </w:r>
            <w:r w:rsidR="0053055B">
              <w:rPr>
                <w:color w:val="000000"/>
              </w:rPr>
              <w:t>;</w:t>
            </w:r>
          </w:p>
          <w:p w14:paraId="60099F2F" w14:textId="3A0298EE" w:rsidR="00001BEC" w:rsidRDefault="00183FA0" w:rsidP="00461DB4">
            <w:pPr>
              <w:spacing w:after="0" w:line="240" w:lineRule="auto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FA0">
              <w:rPr>
                <w:rFonts w:ascii="Times New Roman" w:hAnsi="Times New Roman" w:cs="Times New Roman"/>
                <w:sz w:val="24"/>
                <w:szCs w:val="24"/>
              </w:rPr>
              <w:t>по основаниям, предусмотренным подразделом 2.9 настоящего Регламента</w:t>
            </w:r>
            <w:r w:rsidR="00D94463" w:rsidRPr="00D944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2CA716" w14:textId="77777777" w:rsidR="00825CE9" w:rsidRPr="004907C4" w:rsidRDefault="00825CE9" w:rsidP="007107C3">
            <w:pPr>
              <w:spacing w:after="0" w:line="240" w:lineRule="auto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в предоставлении муниципальной услуги не пр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пятствует повторному обращению после устранения прич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B03E4">
              <w:rPr>
                <w:rFonts w:ascii="Times New Roman" w:eastAsia="Times New Roman" w:hAnsi="Times New Roman" w:cs="Times New Roman"/>
                <w:sz w:val="24"/>
                <w:szCs w:val="24"/>
              </w:rPr>
              <w:t>ны, послужившей основанием для отказа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03E4" w:rsidRPr="00A276CC" w14:paraId="493EAF1E" w14:textId="77777777" w:rsidTr="00AA444D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98E0" w14:textId="77777777" w:rsidR="00CB03E4" w:rsidRPr="00A276CC" w:rsidRDefault="00CB03E4" w:rsidP="00CB03E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4C0D0" w14:textId="77777777" w:rsidR="00CB03E4" w:rsidRPr="00CB03E4" w:rsidRDefault="00CB03E4" w:rsidP="00F1584D">
            <w:pPr>
              <w:widowControl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Исчерпывающий </w:t>
            </w:r>
            <w:r w:rsidR="00F1584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</w:t>
            </w:r>
            <w:r w:rsidR="00F1584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</w:t>
            </w:r>
            <w:r w:rsidR="00F1584D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речень оснований для возврата 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заявления о предоставления м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у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ниципальной услуги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B391" w14:textId="77777777" w:rsidR="00CB03E4" w:rsidRPr="00CB03E4" w:rsidRDefault="00CB03E4" w:rsidP="00CB03E4">
            <w:pPr>
              <w:widowControl w:val="0"/>
              <w:spacing w:after="0" w:line="240" w:lineRule="auto"/>
              <w:ind w:firstLine="45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Администрация возвращает заявление заявителю, если:</w:t>
            </w:r>
          </w:p>
          <w:p w14:paraId="3FF6B0DF" w14:textId="77777777" w:rsidR="00CB03E4" w:rsidRPr="00CB03E4" w:rsidRDefault="00CB03E4" w:rsidP="00CB03E4">
            <w:pPr>
              <w:widowControl w:val="0"/>
              <w:spacing w:after="0" w:line="240" w:lineRule="auto"/>
              <w:ind w:firstLine="45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заявле</w:t>
            </w:r>
            <w:r w:rsidR="007107C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ние не соответствует положениям </w:t>
            </w:r>
            <w:r w:rsidR="004C1F49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пункта 1 </w:t>
            </w:r>
            <w:r w:rsidR="007107C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</w:t>
            </w:r>
            <w:r w:rsidR="007107C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</w:t>
            </w:r>
            <w:r w:rsidR="007107C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раздела</w:t>
            </w:r>
            <w:r w:rsidR="00C95AE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2.6</w:t>
            </w:r>
            <w:r w:rsidR="00162A3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95AE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настоящего</w:t>
            </w:r>
            <w:r w:rsidR="00162A3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егламента;</w:t>
            </w:r>
          </w:p>
          <w:p w14:paraId="75EC23C4" w14:textId="77777777" w:rsidR="00CB03E4" w:rsidRPr="00CB03E4" w:rsidRDefault="00CB03E4" w:rsidP="00CB03E4">
            <w:pPr>
              <w:widowControl w:val="0"/>
              <w:spacing w:after="0" w:line="240" w:lineRule="auto"/>
              <w:ind w:firstLine="45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если заявление подано в иной уполномоченный орган;</w:t>
            </w:r>
          </w:p>
          <w:p w14:paraId="7F24FE5A" w14:textId="77777777" w:rsidR="00CB03E4" w:rsidRPr="00CB03E4" w:rsidRDefault="00CB03E4" w:rsidP="00C95AE8">
            <w:pPr>
              <w:widowControl w:val="0"/>
              <w:spacing w:after="0" w:line="240" w:lineRule="auto"/>
              <w:ind w:firstLine="459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если к заявлению не приложены документы, предоста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ляемые в соответствии </w:t>
            </w:r>
            <w:r w:rsidR="007107C3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 подразделом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2.</w:t>
            </w:r>
            <w:r w:rsidR="00C95AE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</w:t>
            </w:r>
            <w:r w:rsidR="00162A3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95AE8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настоящего</w:t>
            </w:r>
            <w:r w:rsidR="00162A3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</w:t>
            </w:r>
            <w:r w:rsidR="00754D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</w:t>
            </w:r>
            <w:r w:rsidR="00754D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гламента</w:t>
            </w:r>
            <w:r w:rsidRPr="00CB03E4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.</w:t>
            </w:r>
          </w:p>
        </w:tc>
      </w:tr>
      <w:tr w:rsidR="00B27C9B" w:rsidRPr="00A276CC" w14:paraId="3A2A2D43" w14:textId="77777777" w:rsidTr="00AA444D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E573" w14:textId="77777777" w:rsidR="00B27C9B" w:rsidRDefault="00B27C9B" w:rsidP="00B27C9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0E32" w14:textId="0D82A2B4" w:rsidR="00B27C9B" w:rsidRDefault="00B27C9B" w:rsidP="00B27C9B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услуг, к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торые являются н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обходимыми и обяз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тельными для пред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ставления муниц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услуги, в том числе сведения о документе (докуме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тах), выдаваемом (выдаваемых) орг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низациями, участв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ющими в предоста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муниципал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F4A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услуги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6E74" w14:textId="4590183D" w:rsidR="00B27C9B" w:rsidRPr="002B3898" w:rsidRDefault="00B27C9B" w:rsidP="00B27C9B">
            <w:pPr>
              <w:widowControl w:val="0"/>
              <w:tabs>
                <w:tab w:val="left" w:pos="521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Других услуг, которые являются необходимыми и обяз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тельными для предоставления муниципальной услуги, зак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32EB4">
              <w:rPr>
                <w:rFonts w:ascii="Times New Roman" w:hAnsi="Times New Roman" w:cs="Times New Roman"/>
                <w:sz w:val="24"/>
                <w:szCs w:val="24"/>
              </w:rPr>
              <w:t>нодательством не предусмотрено.</w:t>
            </w:r>
          </w:p>
        </w:tc>
      </w:tr>
      <w:tr w:rsidR="00251877" w:rsidRPr="00A276CC" w14:paraId="5A72306E" w14:textId="77777777" w:rsidTr="00AA444D">
        <w:trPr>
          <w:trHeight w:val="38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2400" w14:textId="77777777" w:rsidR="00251877" w:rsidRPr="00A276CC" w:rsidRDefault="007C58EE" w:rsidP="00EF3E8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F3E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0AD6" w14:textId="77777777" w:rsidR="00251877" w:rsidRPr="00A276CC" w:rsidRDefault="00105F24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Порядок, размер и основания взимания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шлины или иной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ты, взимаемой </w:t>
            </w:r>
            <w:r w:rsidR="00F63D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предоставление 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E7840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1877"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90E2" w14:textId="77777777" w:rsidR="001268C7" w:rsidRPr="00297221" w:rsidRDefault="00461DB4" w:rsidP="00490744">
            <w:pPr>
              <w:pStyle w:val="ConsPlusCell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D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Государственная пошлина или иная плата за предоста</w:t>
            </w:r>
            <w:r w:rsidRPr="00461DB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61D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ление муниципальной услуги не взимается. Предоставление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осуществляется бесплатно</w:t>
            </w:r>
            <w:r w:rsidR="005D5F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A33D91C" w14:textId="77777777" w:rsidR="001268C7" w:rsidRPr="00297221" w:rsidRDefault="001268C7" w:rsidP="00490744">
            <w:pPr>
              <w:pStyle w:val="ConsPlusCell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1CEB0C" w14:textId="77777777" w:rsidR="00251877" w:rsidRPr="00297221" w:rsidRDefault="00251877" w:rsidP="00490744">
            <w:pPr>
              <w:pStyle w:val="ConsPlusCell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1611" w:rsidRPr="00A276CC" w14:paraId="4FE77E52" w14:textId="77777777" w:rsidTr="00AA444D">
        <w:trPr>
          <w:trHeight w:val="2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DC93" w14:textId="77777777" w:rsidR="00F21611" w:rsidRDefault="00F21611" w:rsidP="00EF3E8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EF3E8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F3D4" w14:textId="77777777" w:rsidR="00F21611" w:rsidRPr="001B731B" w:rsidRDefault="00F21611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орядок, размер и основания взимания платы за предоста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ление услуг, которые являются необход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мыми и обязател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ными для предоста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ной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услуги, включая информацию о мет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дике расчета размера такой платы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F298" w14:textId="77777777" w:rsidR="00F21611" w:rsidRDefault="00F21611" w:rsidP="00490744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редоставление услуг, которые являются необходим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ми и обязательными для предоставления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муниципальной</w:t>
            </w:r>
            <w:r w:rsidRPr="00C851C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услуги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29722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ляется на безвозмездной основе, если иное не установлено законодательством Российской Федерации, Краснодарского края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F21611" w:rsidRPr="00A276CC" w14:paraId="6FE3BA15" w14:textId="77777777" w:rsidTr="00AA444D">
        <w:trPr>
          <w:trHeight w:val="4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E61A" w14:textId="77777777" w:rsidR="00F21611" w:rsidRPr="00A276CC" w:rsidRDefault="00F21611" w:rsidP="00EF3E8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EF3E8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7D3D" w14:textId="77777777" w:rsidR="00F21611" w:rsidRPr="00A276CC" w:rsidRDefault="00F21611" w:rsidP="00105F24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срок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ожидания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очереди при подаче запроса о предоставлении м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ниципальной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и при получени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и р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зультата предоста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</w:t>
            </w:r>
            <w:r w:rsidR="00D350C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</w:t>
            </w:r>
            <w:r w:rsidR="00D350CE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D350CE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r w:rsidR="004907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687F" w14:textId="026DAA89" w:rsidR="00F21611" w:rsidRPr="00A276CC" w:rsidRDefault="00F21611" w:rsidP="00490744">
            <w:pPr>
              <w:pStyle w:val="ConsPlusCell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аксимальный срок о</w:t>
            </w:r>
            <w:r w:rsidR="002F5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жидания в очереди при подаче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 о предо</w:t>
            </w:r>
            <w:r w:rsidR="002F5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ставлении муниципальной услуги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и при п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лучении 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>рез</w:t>
            </w:r>
            <w:r w:rsidR="002F5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ультата предоставления 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услуги составляет</w:t>
            </w:r>
            <w:r w:rsidR="00BB41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более</w:t>
            </w:r>
            <w:r w:rsidRPr="00EC1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минут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C9B" w:rsidRPr="00A276CC" w14:paraId="0FE6800E" w14:textId="77777777" w:rsidTr="00AA444D">
        <w:trPr>
          <w:trHeight w:val="31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B1D7" w14:textId="77777777" w:rsidR="00B27C9B" w:rsidRPr="00A276CC" w:rsidRDefault="00B27C9B" w:rsidP="00B27C9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427A" w14:textId="11E85773" w:rsidR="00B27C9B" w:rsidRPr="00A276CC" w:rsidRDefault="00A506B8" w:rsidP="00A506B8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рег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запроса з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явителя о предоста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муниципал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услуги, в том числе в электронной форме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6218" w14:textId="77777777" w:rsidR="00A506B8" w:rsidRPr="00A506B8" w:rsidRDefault="00A506B8" w:rsidP="00A506B8">
            <w:pPr>
              <w:autoSpaceDE w:val="0"/>
              <w:autoSpaceDN w:val="0"/>
              <w:adjustRightInd w:val="0"/>
              <w:spacing w:after="0" w:line="240" w:lineRule="auto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заявления о предоставлении муниципальной услуги и (или) документов (содержащихся в них сведений), необходимых для предоставления муниципальной услуги, осуществляется в день их поступления.</w:t>
            </w:r>
          </w:p>
          <w:p w14:paraId="6F2325E2" w14:textId="77777777" w:rsidR="00A506B8" w:rsidRPr="00A506B8" w:rsidRDefault="00A506B8" w:rsidP="00A506B8">
            <w:pPr>
              <w:autoSpaceDE w:val="0"/>
              <w:autoSpaceDN w:val="0"/>
              <w:adjustRightInd w:val="0"/>
              <w:spacing w:after="0" w:line="240" w:lineRule="auto"/>
              <w:ind w:firstLine="2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заявления о предоставлении муниципальной услуги с документами, предусмотренными Регламентом, поступившего в электронном виде в выходной (нерабочий или праздничный) день, осуществляется в </w:t>
            </w:r>
            <w:proofErr w:type="gramStart"/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</w:t>
            </w:r>
            <w:proofErr w:type="gramEnd"/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следу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щий за ним рабочий день.</w:t>
            </w:r>
          </w:p>
          <w:p w14:paraId="04501948" w14:textId="32712FE9" w:rsidR="00B27C9B" w:rsidRPr="00461DB4" w:rsidRDefault="00A506B8" w:rsidP="00A506B8">
            <w:pPr>
              <w:spacing w:after="0" w:line="240" w:lineRule="auto"/>
              <w:ind w:left="79" w:firstLine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регистрации заявления о предоставлении муниц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 и документов (содержащихся в них свед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ний), представленных заявителем, не может превышать двадцати минут.</w:t>
            </w:r>
          </w:p>
        </w:tc>
      </w:tr>
      <w:tr w:rsidR="00B27C9B" w:rsidRPr="00A276CC" w14:paraId="659494E1" w14:textId="77777777" w:rsidTr="00AA444D">
        <w:trPr>
          <w:trHeight w:val="67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4299" w14:textId="77777777" w:rsidR="00B27C9B" w:rsidRPr="00A276CC" w:rsidRDefault="00B27C9B" w:rsidP="00B27C9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2.17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71ED" w14:textId="77777777" w:rsidR="00B27C9B" w:rsidRDefault="00B27C9B" w:rsidP="00A506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щениям, в которых предоставляется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ниципальная услуга, к залу ожидания,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стам для заполнения запросов о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ставлении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услуги,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формационным 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 с образцами их заполнения и пере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 документов,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обходимых для предоставления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дой муниципальной услуги, размещению и оформлению виз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альной, текстовой и мультимедийной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 о порядке предоставления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кой услуги, в том числе к обеспечению доступности для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валидов указанных объектов</w:t>
            </w:r>
            <w:proofErr w:type="gramEnd"/>
          </w:p>
          <w:p w14:paraId="48C6B32F" w14:textId="62715F65" w:rsidR="00B27C9B" w:rsidRPr="00A276CC" w:rsidRDefault="00B27C9B" w:rsidP="00B27C9B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0025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Информация о графике (режиме) работы Отдела разм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щается при входе в здание, в котором оно осуществляет свою деятельность, на видном месте.</w:t>
            </w:r>
          </w:p>
          <w:p w14:paraId="45D79310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Здание, в котором предоставляется муниципальная услуга, должно быть оборудовано отдельным входом для свободного доступа заявителей в помещение.</w:t>
            </w:r>
          </w:p>
          <w:p w14:paraId="7A319DF5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 в здание должен быть оборудован информацио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ной табличкой (вывеской), содержащей информацию об уполномоченном органе, осуществляющем предоставление муниципальной услуги, а также оборудован удобной лес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ницей с поручнями, пандусами для беспрепятственного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редвижения граждан.</w:t>
            </w:r>
          </w:p>
          <w:p w14:paraId="5C85B557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предоставления муниципальной услуги оборуд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требований доступности для инвалидов в соответствии с действующим законодательством Росси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ской Федерации о социальной защите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инвалидов, в том числе обеспечиваются:</w:t>
            </w:r>
          </w:p>
          <w:p w14:paraId="108AB5D5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для беспрепятственного доступа к объекту, на котором организовано предоставление услуг, к местам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 и предоставляемым услугам;</w:t>
            </w:r>
          </w:p>
          <w:p w14:paraId="346E5D15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самостоятельного передвижения по терр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пользованием кресла-коляски;</w:t>
            </w:r>
          </w:p>
          <w:p w14:paraId="08F5CB05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сопровождение инвалидов, имеющих стойкие расстро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 функции зрения и самостоятельного передвижения, и оказание им помощи на объекте, на котором организовано предоставление услуг;</w:t>
            </w:r>
          </w:p>
          <w:p w14:paraId="587A30DE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надлежащее размещение оборудования и носителей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формации, необходимых для обеспечения беспрепятстве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доступа инвалидов к объекту и предоставляемым услугам с учетом ограничений их жизнедеятельности;</w:t>
            </w:r>
          </w:p>
          <w:p w14:paraId="62B19B60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ными рельефно-точечным шрифтом Брайля, допуск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переводчика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2A28CD6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допуск на объект, на котором организовано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услуг, собаки-проводника при наличии документа, подтверждающего ее специальное обучение и выдаваемого в порядке, установленном законодательством Российской Федерации;</w:t>
            </w:r>
          </w:p>
          <w:p w14:paraId="4101DB36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работниками органа (учреждения),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ляющего услуги населению, помощи инвалидам в преод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лении барьеров, мешающих получению ими услуг наравне с другими органами.</w:t>
            </w:r>
          </w:p>
          <w:p w14:paraId="7F438EEA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случаях если существующие объекты социальной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фраструктуры невозможно полностью приспособить с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единений инвалидов, осуществляющих свою деятельность на территории муниципального образования Брюховецкий район, меры для обеспечения доступа инвалидов к месту предоставления услуги либо, когда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возможно, обесп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предоставление необходимых услуг по месту жител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 инвалида или в дистанционном режиме.</w:t>
            </w:r>
          </w:p>
          <w:p w14:paraId="5DCEA137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каждой стоянке (остановке) автотранспортных средств, в том числе около помещений, в которых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ставляется муниципальная услуга, выделяется не менее 10 процентов мест (но не менее одного места) для парковки специальных автотранспортных средств инвалидов. 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занные места для парковки не должны занимать иные транспортные средства. Инвалиды пользуются местами для парковки специальных автотранспортных средств беспла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но.</w:t>
            </w:r>
          </w:p>
          <w:p w14:paraId="5B0B9EB5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 воздуха, средствами оповещения о возникновении чрезвычайной ситуации. На видном месте располагаются схемы размещения средств пожаротушения и путей эвак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ации людей. Предусматривается оборудование доступного места общественного пользования (туалета).</w:t>
            </w:r>
          </w:p>
          <w:p w14:paraId="67D47CE3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 МФЦ для работы с заявителями оборудую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дями заявителей.</w:t>
            </w:r>
          </w:p>
          <w:p w14:paraId="5DC80953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документов в Управлении образования 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ществляется в специально оборудованных помещениях или отведенных для этого кабинетах.</w:t>
            </w:r>
          </w:p>
          <w:p w14:paraId="5E1A8E77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Помещения, предназначенные для приема заявителей, оборудуются информационными стендами, содержащими сведения, указанные в пункте 1.3.3 настоящего Регламента.</w:t>
            </w:r>
          </w:p>
          <w:p w14:paraId="3BD858DA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стенды размещаются на видном,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ступном месте.</w:t>
            </w:r>
          </w:p>
          <w:p w14:paraId="75D57311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информационных листов осуществляется удобным для чтения шрифтом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формат листа A-4; текст - прописные буквы, размер шрифта № 16 - обычный, наименование - заглавные буквы, размер шрифта № 16 - жирный, поля - 1 см вкруговую. Тексты материалов должны быть напечатаны без исправлений, наиболее 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 информация выделяется жирным шрифтом. При оформлении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      </w:r>
          </w:p>
          <w:p w14:paraId="18AC4525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Помещения для приема заявителей должны соответств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комфортным для граждан условиям и оптимальным условиям работы должностных лиц Отдела и должны обеспечивать:</w:t>
            </w:r>
          </w:p>
          <w:p w14:paraId="23E55A8F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комфортное расположение заявителя и должностного лица Отдела;</w:t>
            </w:r>
          </w:p>
          <w:p w14:paraId="30CFE9AE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и удобство оформления заявителем 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менного обращения;</w:t>
            </w:r>
          </w:p>
          <w:p w14:paraId="334487DC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телефонную связь;</w:t>
            </w:r>
          </w:p>
          <w:p w14:paraId="671CDFFB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копирования документов;</w:t>
            </w:r>
          </w:p>
          <w:p w14:paraId="59C990F3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 к нормативным правовым актам, регулирующим предоставление муниципальной услуги;</w:t>
            </w:r>
          </w:p>
          <w:p w14:paraId="24CAA248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письменных принадлежностей и бумаги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 A4.</w:t>
            </w:r>
          </w:p>
          <w:p w14:paraId="0CC05C22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ожидания заявителями приема, заполнения необх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димых для получения муниципальной услуги документов отводятся места, оборудованные стульями, столами (сто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ками) для возможности оформления документов,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обеспечиваются ручками, бланками документов. Колич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 мест ожидания определяется исходя из фактической нагрузки и возможности их размещения в помещении.</w:t>
            </w:r>
          </w:p>
          <w:p w14:paraId="4A9B2BC3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 должностного лица Отдела, ответстве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за предоставление муниципальной услуги, должно быть оборудовано персональным компьютером с доступом к информационным ресурсам Отдела.</w:t>
            </w:r>
          </w:p>
          <w:p w14:paraId="3DEAC682" w14:textId="77777777" w:rsidR="00B27C9B" w:rsidRDefault="00B27C9B" w:rsidP="00B27C9B">
            <w:pPr>
              <w:spacing w:after="0" w:line="240" w:lineRule="auto"/>
              <w:ind w:left="79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Кабинеты приема получателей муниципальных услуг должны быть оснащены информационными табличками (вывесками) с указанием номера кабинета.</w:t>
            </w:r>
          </w:p>
          <w:p w14:paraId="2BD355F0" w14:textId="72CE4DED" w:rsidR="00B27C9B" w:rsidRPr="00461DB4" w:rsidRDefault="00B27C9B" w:rsidP="00B27C9B">
            <w:pPr>
              <w:spacing w:after="0" w:line="240" w:lineRule="auto"/>
              <w:ind w:left="79" w:firstLine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Специалисты, осуществляющие прием получателей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ниципальных услуг, обеспечиваются личными нагрудными идентификационными карточками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бэйджами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и (или) настольными табличками.</w:t>
            </w:r>
          </w:p>
        </w:tc>
      </w:tr>
      <w:tr w:rsidR="005365CE" w:rsidRPr="00A276CC" w14:paraId="547D20EB" w14:textId="77777777" w:rsidTr="00AA444D">
        <w:trPr>
          <w:trHeight w:val="4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5A87" w14:textId="77777777" w:rsidR="005365CE" w:rsidRPr="00A276CC" w:rsidRDefault="005365CE" w:rsidP="005365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2.18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97E7" w14:textId="36FBF732" w:rsidR="005365CE" w:rsidRPr="00A276CC" w:rsidRDefault="005365CE" w:rsidP="005365CE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досту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и качества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ниципальной </w:t>
            </w:r>
            <w:r w:rsidRPr="00A276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           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47C1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Критериями доступности и качества предоставления муниципальной услуги являются:</w:t>
            </w:r>
          </w:p>
          <w:p w14:paraId="2A6EB43F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муниципальной услуги своевременно и 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со стандартом предоставления услуги;</w:t>
            </w:r>
          </w:p>
          <w:p w14:paraId="7405AC7A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полной, актуальной и достоверной информ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 о порядке предоставления муниципальной услуги, в том числе с использованием информационно - телекомм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никационных технологий;</w:t>
            </w:r>
          </w:p>
          <w:p w14:paraId="18B6AB20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сроков приема и рассмотрения документов;</w:t>
            </w:r>
          </w:p>
          <w:p w14:paraId="32CFA632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срока получения результата муниципальной услуги;</w:t>
            </w:r>
          </w:p>
          <w:p w14:paraId="63278F26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получения информации о ходе предоста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муниципальной услуги, в том числе с использован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 Портала;</w:t>
            </w:r>
          </w:p>
          <w:p w14:paraId="7FAB8D7A" w14:textId="3AFAA914" w:rsidR="005365CE" w:rsidRDefault="005365CE" w:rsidP="005365CE">
            <w:pPr>
              <w:spacing w:after="0" w:line="240" w:lineRule="auto"/>
              <w:ind w:left="10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заявителя (представителя заявителя) нез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висимо от места его жительства или места пребывания (для физических лиц, включая индивидуальных предприним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телей) либо места нахождения (для юридических лиц)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ращения в любой по его выбору </w:t>
            </w:r>
            <w:r w:rsidR="000B4DE8">
              <w:rPr>
                <w:rFonts w:ascii="Times New Roman" w:eastAsia="Times New Roman" w:hAnsi="Times New Roman" w:cs="Times New Roman"/>
                <w:sz w:val="24"/>
                <w:szCs w:val="24"/>
              </w:rPr>
              <w:t>МФЦ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пределах террит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рии Краснодарского края для предоставления ему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услуги по экстерриториальному принципу;</w:t>
            </w:r>
          </w:p>
          <w:p w14:paraId="735F7801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обоснованных жалоб на нарушение Регл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мента, совершенных специалистами Администрации и МФЦ.</w:t>
            </w:r>
          </w:p>
          <w:p w14:paraId="308BB3C7" w14:textId="77777777" w:rsidR="005365CE" w:rsidRDefault="005365CE" w:rsidP="005365CE">
            <w:pPr>
              <w:spacing w:after="0" w:line="240" w:lineRule="auto"/>
              <w:ind w:left="100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муниципальных услуг в МФЦ (в том числе в полном объеме), в любом территориальном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разделении органа, предоставляющего муниципальную услугу, по выбору заявителя (экстерриториальный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цип), посредством</w:t>
            </w:r>
            <w:hyperlink r:id="rId10" w:anchor="/document/71912496/entry/1000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запроса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предоставлении нескольких государственных и (или) муниципальных услуг в МФЦ, предусмотренного</w:t>
            </w:r>
            <w:hyperlink r:id="rId11" w:anchor="/document/12177515/entry/1510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статьей 15.1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не осуществляется.</w:t>
            </w:r>
          </w:p>
          <w:p w14:paraId="7A7CA50B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Качество предоставления муниципальной услуги хара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теризуется отсутствием жалоб заявителей: на наличие оч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редей при приеме и получении документов; на нарушение сроков предоставления услуги; на некомпетентность 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исполнительность должностных лиц и муниципальных служащих, участвовавших в предоставлении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ной услуги; на безосновательный отказ в приеме докуме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 и в предоставлении муниципальной услуги; на нар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шение прав и законных интересов граждан и юридических лиц.</w:t>
            </w:r>
            <w:proofErr w:type="gramEnd"/>
          </w:p>
          <w:p w14:paraId="1AD48957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заявителя со специалистом осуществл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ется при личном обращении заявителя: </w:t>
            </w:r>
          </w:p>
          <w:p w14:paraId="66A58946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документов, необходимых для предоставления муниципальной услуги;</w:t>
            </w:r>
          </w:p>
          <w:p w14:paraId="779024E2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результата муниципальной услуги.</w:t>
            </w:r>
          </w:p>
          <w:p w14:paraId="6FE3E5DD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в МФЦ консультацию, прием и выдачу документов осуществляют специалисты МФЦ.</w:t>
            </w:r>
          </w:p>
          <w:p w14:paraId="14F6418E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вправе обратиться в орган, предоставляющий муниципальную услугу, в случае необходимости, в том числе за получением информации о ходе её предоставл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лично, либо с использованием информационно - 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коммуникационных технологий.</w:t>
            </w:r>
          </w:p>
          <w:p w14:paraId="463D9836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муниципальной услуги осуществляется по принципу «одного окна», что предусматривает 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обращение заявителя с документами, указанными в подразделе 2.6 настоящего Регламента, в МФЦ, а взаим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с органом, предоставляющим муниципальную услугу, осуществляется МФЦ без участия заявителя.</w:t>
            </w:r>
          </w:p>
          <w:p w14:paraId="44052F3A" w14:textId="77777777" w:rsidR="005365CE" w:rsidRDefault="005365CE" w:rsidP="005365CE">
            <w:pPr>
              <w:spacing w:after="0" w:line="240" w:lineRule="auto"/>
              <w:ind w:left="90" w:firstLine="2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заявитель дважды взаимодействует с должностным лицом МФЦ (при подаче заявления и документов, необходимых для получ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муниципальной услуги, и при выдаче результата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ниципальной услуги). Продолжительность каждого вза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модействия составляет не более 15 минут.</w:t>
            </w:r>
          </w:p>
          <w:p w14:paraId="6427588E" w14:textId="15F19538" w:rsidR="005365CE" w:rsidRPr="00461DB4" w:rsidRDefault="005365CE" w:rsidP="005365CE">
            <w:pPr>
              <w:spacing w:after="0" w:line="240" w:lineRule="auto"/>
              <w:ind w:left="91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взаимодействий заявителя с должностными лицами органа предоставляющего муниципальную услугу, при её предоставлении, определяется в соответствии со стандартом предоставления муниципальной услуги, уст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новленным настоящим Регламентом.</w:t>
            </w:r>
          </w:p>
        </w:tc>
      </w:tr>
      <w:tr w:rsidR="005365CE" w:rsidRPr="00A276CC" w14:paraId="5A256C5B" w14:textId="77777777" w:rsidTr="00AA444D">
        <w:trPr>
          <w:trHeight w:val="44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AF56" w14:textId="77777777" w:rsidR="005365CE" w:rsidRPr="00190401" w:rsidRDefault="005365CE" w:rsidP="005365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2.19</w:t>
            </w:r>
            <w:r w:rsidRPr="001904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75986" w14:textId="141A0BE2" w:rsidR="005365CE" w:rsidRPr="00A276CC" w:rsidRDefault="00A506B8" w:rsidP="00A506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требования, в том числе, учитыв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 особенности предоставления м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услуги по экстерриториал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принципу (в случае, если муниц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пальная услуга предоставляется по экстерриториальному принципу) и особе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предоставл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ьной услуги в электронной форме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7E59" w14:textId="638A77D6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получения муниципальной услуги заявителям предоставляется возможность представить заявление о предоставлении муниципальной услуги и документы (с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держащиеся в них сведения), необходимые для предоста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муниципальной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 на приеме в Отделе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МФЦ, путем направления посредством почтовой связи, а также в форме электронного документа:</w:t>
            </w:r>
          </w:p>
          <w:p w14:paraId="34AF00D0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на официальный адрес электронной почты Администр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ции;</w:t>
            </w:r>
          </w:p>
          <w:p w14:paraId="38BEF55E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посредством использования информационн</w:t>
            </w:r>
            <w:proofErr w:type="gramStart"/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телеко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муникационных технологий, включая использование По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тала, с применением электронной подписи, вид которой должен соответствовать требованиям постановления Пр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вительства РФ от 25 июня 2012 года № 634 «О видах эле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тронной подписи, использование которых допускается при обращении за получением государственных и муниципал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услуг» (далее – электронная подпись).</w:t>
            </w:r>
          </w:p>
          <w:p w14:paraId="10D7EDC5" w14:textId="2FE6B7F5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 и документы, необходимые для предоставл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ния муниципальной услуги, предоставляемые в форме электронных документов, подписываются в соответствии с требованиями статей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 и 21.2 Федерального закона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№ 210-ФЗ и Федерально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 закона от 6 апреля 2011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№ 63-ФЗ «Об электронной подписи».</w:t>
            </w:r>
          </w:p>
          <w:p w14:paraId="46C95125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направления заявлений и документов в эле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тронной форме с использованием Портала, заявление и д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кументы должны быть подписаны электронной подписью.</w:t>
            </w:r>
          </w:p>
          <w:p w14:paraId="343AC339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обращения в электронной форме за получен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ем муниципальной услуги идентификация и аутентифик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ция заявителя - физического лица осуществляются с и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пользованием единой системы идентификац</w:t>
            </w:r>
            <w:proofErr w:type="gramStart"/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ау</w:t>
            </w:r>
            <w:proofErr w:type="gramEnd"/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тент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фикации.</w:t>
            </w:r>
          </w:p>
          <w:p w14:paraId="4D601FD2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– физическое лицо вправе использовать пр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стую электронную подпись при обращении в электронной форме за получением такой муниципальной услуги при условии, что при выдаче ключа простой электронной по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писи личность физического лица установлена при личном приеме.</w:t>
            </w:r>
          </w:p>
          <w:p w14:paraId="7BB1AB61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Заявителям обеспечивается возможность получения и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 о предоставляемой муниципальной услуге на Портале.</w:t>
            </w:r>
          </w:p>
          <w:p w14:paraId="6A089E40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получения доступа к возможностям Портала нео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рации, органов исполнительной власти субъекта Росси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Федерации и органов местного самоуправления в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 администрацию муниципального образования Бр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 район Краснодарского края с перечнем оказыв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емых муниципальных услуг и информацией по каждой услуге.</w:t>
            </w:r>
            <w:proofErr w:type="gramEnd"/>
          </w:p>
          <w:p w14:paraId="67ABDA62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ния услуги, информация о сроках ее исполнения, а также бланки заявлений и форм, которые необходимо заполнить для обращения за услугой.</w:t>
            </w:r>
          </w:p>
          <w:p w14:paraId="46E5D956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заявителем запроса и иных документов, необх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димых для предоставления муниципальной услуги, и пр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ем таких запросов и документов осуществляется в след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ющем порядке:</w:t>
            </w:r>
          </w:p>
          <w:p w14:paraId="7ACF9C1E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подача запроса на предоставление муниципальной усл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ги в электронном виде заявителем осуществляется через личный кабинет на Портале;</w:t>
            </w:r>
          </w:p>
          <w:p w14:paraId="09A52FFA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оформления документов посредством сети «Инте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нет» заявителю необходимо пройти процедуру авторизации на Портале;</w:t>
            </w:r>
          </w:p>
          <w:p w14:paraId="212E2DB7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авторизации заявителю необходимо ввести страх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вой номер индивидуального лицевого счета застрахованн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го лица, выданный Пенсионным фондом Российской Фед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рации (государственным учреждением) по Краснодарскому 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краю (СНИЛС), и пароль, полученный после регистрации на Портале;</w:t>
            </w:r>
          </w:p>
          <w:p w14:paraId="039C792F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заявитель, выбрав муниципальную услугу, готовит п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кет документов (копии в электронном виде), необходимых для ее предоставления, и направляет их вместе с заявлен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ем через личный кабинет заявителя на Портале;</w:t>
            </w:r>
          </w:p>
          <w:p w14:paraId="24E1C04A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торая обеспечивает прием запросов, обращений, заявлений и иных документов (сведений), поступивших с Портала и (или) через систему межведомственного электронного вз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имодействия.</w:t>
            </w:r>
          </w:p>
          <w:p w14:paraId="039AA3EA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заявителей обеспечивается возможность осущест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лять с использованием Портала получение сведений о ходе выполнения запроса о предоставлении муниципальной услуги.</w:t>
            </w:r>
          </w:p>
          <w:p w14:paraId="5E8EF0FE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ходе и результате выполнения запроса о предоставлении муниципальной услуги в электронном в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де заявителю представляются в виде уведомления в личном кабинете заявителя на Портал.</w:t>
            </w:r>
          </w:p>
          <w:p w14:paraId="2CC027D3" w14:textId="6259CE52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направлении заявления и документов (содержащи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ся в них сведений) в форме электронных документов в п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рядке,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предусмотренном подразделом 2.19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Регламента, обеспечивается возможность направления заявителю с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 в электронном виде, подтверждающего их прием и регистрацию.</w:t>
            </w:r>
          </w:p>
          <w:p w14:paraId="62C4A48A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предоставления муниципальных услуг по экстерриториальному принципу в виде электронных док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ментов и (или) электронных образов документов заверяется должностными лицами Администрации, уполномоченными на принятие решения о предоставлении муниципальной услуги.</w:t>
            </w:r>
          </w:p>
          <w:p w14:paraId="2CE928A3" w14:textId="52398A5B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(представитель заявителя) для получения р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зультата предоставления муниципальной услуги на бума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ном носителе имеет право обратиться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непосредственно в Отдел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7C8BB47" w14:textId="77777777" w:rsidR="00A506B8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предоставлении муниципальной услуги в МФЦ консультацию, прием и выдачу документов осуществляют специалисты МФЦ.</w:t>
            </w:r>
          </w:p>
          <w:p w14:paraId="65F3EF04" w14:textId="2975E1B7" w:rsidR="005365CE" w:rsidRPr="00A506B8" w:rsidRDefault="00A506B8" w:rsidP="00A506B8">
            <w:pPr>
              <w:spacing w:after="0" w:line="240" w:lineRule="auto"/>
              <w:ind w:left="79"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обращении в МФЦ муниципальная услуга пред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ставляется с учетом принципа экстерриториальности, в с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которым заявитель вправе выбрать для обр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506B8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 края объе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тов недвижимости.</w:t>
            </w:r>
          </w:p>
        </w:tc>
      </w:tr>
    </w:tbl>
    <w:p w14:paraId="68BABB38" w14:textId="77777777" w:rsidR="005D5F0C" w:rsidRPr="009838B8" w:rsidRDefault="005D5F0C" w:rsidP="00F21611">
      <w:pPr>
        <w:widowControl w:val="0"/>
        <w:autoSpaceDE w:val="0"/>
        <w:autoSpaceDN w:val="0"/>
        <w:adjustRightInd w:val="0"/>
        <w:spacing w:before="120" w:after="120" w:line="240" w:lineRule="auto"/>
        <w:ind w:left="567" w:right="849"/>
        <w:jc w:val="center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131" w:name="Par451"/>
      <w:bookmarkEnd w:id="131"/>
    </w:p>
    <w:p w14:paraId="5EAD3D37" w14:textId="20F175C6" w:rsidR="00251877" w:rsidRPr="00B27C9B" w:rsidRDefault="00251877" w:rsidP="00CA696B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567" w:right="85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C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B27C9B" w:rsidRPr="00B27C9B">
        <w:rPr>
          <w:rFonts w:ascii="Times New Roman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</w:t>
      </w:r>
      <w:r w:rsidR="00B27C9B" w:rsidRPr="00B27C9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их выполнения, в том числе особенности выполнения административных процедур (действий) в электронной </w:t>
      </w:r>
      <w:r w:rsidR="00694483" w:rsidRPr="00694483">
        <w:rPr>
          <w:rFonts w:ascii="Times New Roman" w:hAnsi="Times New Roman" w:cs="Times New Roman"/>
          <w:b/>
          <w:sz w:val="28"/>
          <w:szCs w:val="28"/>
        </w:rPr>
        <w:t>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37125A12" w14:textId="77777777" w:rsidR="00A37D23" w:rsidRPr="00414A46" w:rsidRDefault="00A37D23" w:rsidP="0062644E">
      <w:pPr>
        <w:suppressAutoHyphens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297E">
        <w:rPr>
          <w:rFonts w:ascii="Times New Roman" w:hAnsi="Times New Roman" w:cs="Times New Roman"/>
          <w:sz w:val="28"/>
          <w:szCs w:val="28"/>
        </w:rPr>
        <w:t xml:space="preserve">3.1. Описание </w:t>
      </w:r>
      <w:r w:rsidRPr="00414A46">
        <w:rPr>
          <w:rFonts w:ascii="Times New Roman" w:hAnsi="Times New Roman" w:cs="Times New Roman"/>
          <w:sz w:val="28"/>
          <w:szCs w:val="28"/>
        </w:rPr>
        <w:t>последовательности действий при предоставлении муниципальной услуги</w:t>
      </w:r>
    </w:p>
    <w:p w14:paraId="56163E61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 xml:space="preserve">3.1.1. </w:t>
      </w:r>
      <w:r w:rsidRPr="00D60F57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</w:t>
      </w:r>
      <w:r w:rsidRPr="00414A46">
        <w:rPr>
          <w:rFonts w:ascii="Times New Roman" w:hAnsi="Times New Roman" w:cs="Times New Roman"/>
          <w:sz w:val="28"/>
          <w:szCs w:val="28"/>
        </w:rPr>
        <w:t>:</w:t>
      </w:r>
    </w:p>
    <w:p w14:paraId="3610AAE3" w14:textId="77777777" w:rsidR="00B27C9B" w:rsidRDefault="00B27C9B" w:rsidP="00B27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FF3B97">
        <w:rPr>
          <w:rFonts w:ascii="Times New Roman" w:hAnsi="Times New Roman" w:cs="Times New Roman"/>
          <w:sz w:val="28"/>
          <w:szCs w:val="28"/>
        </w:rPr>
        <w:t>принятие и регистрация заявления;</w:t>
      </w:r>
    </w:p>
    <w:p w14:paraId="3878A16E" w14:textId="77777777" w:rsidR="00B27C9B" w:rsidRPr="00056526" w:rsidRDefault="00B27C9B" w:rsidP="00B27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56526">
        <w:rPr>
          <w:rFonts w:ascii="Times New Roman" w:hAnsi="Times New Roman" w:cs="Times New Roman"/>
          <w:sz w:val="28"/>
          <w:szCs w:val="28"/>
        </w:rPr>
        <w:t>) рассмотрение заявления и прилагаемых к нему документов, выявление оснований для возврата заявления;</w:t>
      </w:r>
    </w:p>
    <w:p w14:paraId="06D5C012" w14:textId="027D42CD" w:rsidR="00B27C9B" w:rsidRPr="00056526" w:rsidRDefault="00B27C9B" w:rsidP="00B27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26">
        <w:rPr>
          <w:rFonts w:ascii="Times New Roman" w:hAnsi="Times New Roman" w:cs="Times New Roman"/>
          <w:sz w:val="28"/>
          <w:szCs w:val="28"/>
        </w:rPr>
        <w:t>3) </w:t>
      </w:r>
      <w:r w:rsidR="009575CB" w:rsidRPr="00056526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  <w:r w:rsidRPr="00056526">
        <w:rPr>
          <w:rFonts w:ascii="Times New Roman" w:hAnsi="Times New Roman" w:cs="Times New Roman"/>
          <w:sz w:val="28"/>
          <w:szCs w:val="28"/>
        </w:rPr>
        <w:t>;</w:t>
      </w:r>
    </w:p>
    <w:p w14:paraId="5136347A" w14:textId="2553DD55" w:rsidR="00B27C9B" w:rsidRPr="00A37D23" w:rsidRDefault="00B27C9B" w:rsidP="00B27C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526">
        <w:rPr>
          <w:rFonts w:ascii="Times New Roman" w:hAnsi="Times New Roman" w:cs="Times New Roman"/>
          <w:sz w:val="28"/>
          <w:szCs w:val="28"/>
        </w:rPr>
        <w:t xml:space="preserve">4) </w:t>
      </w:r>
      <w:r w:rsidR="00056526" w:rsidRPr="00056526">
        <w:rPr>
          <w:rFonts w:ascii="Times New Roman" w:hAnsi="Times New Roman" w:cs="Times New Roman"/>
          <w:sz w:val="28"/>
          <w:szCs w:val="28"/>
        </w:rPr>
        <w:t>подготовка результата муниципальной услуги</w:t>
      </w:r>
      <w:r w:rsidRPr="00A37D23">
        <w:rPr>
          <w:rFonts w:ascii="Times New Roman" w:hAnsi="Times New Roman" w:cs="Times New Roman"/>
          <w:sz w:val="28"/>
          <w:szCs w:val="28"/>
        </w:rPr>
        <w:t>;</w:t>
      </w:r>
    </w:p>
    <w:p w14:paraId="28977942" w14:textId="42A53D51" w:rsidR="002A25B9" w:rsidRDefault="00B27C9B" w:rsidP="0069448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37D23">
        <w:rPr>
          <w:rFonts w:ascii="Times New Roman" w:hAnsi="Times New Roman" w:cs="Times New Roman"/>
          <w:sz w:val="28"/>
          <w:szCs w:val="28"/>
        </w:rPr>
        <w:t>) выдача результата муниципальной услуги</w:t>
      </w:r>
      <w:r w:rsidR="00862630" w:rsidRPr="00A37D23">
        <w:rPr>
          <w:rFonts w:ascii="Times New Roman" w:hAnsi="Times New Roman" w:cs="Times New Roman"/>
          <w:sz w:val="28"/>
          <w:szCs w:val="28"/>
        </w:rPr>
        <w:t>.</w:t>
      </w:r>
    </w:p>
    <w:p w14:paraId="0088FA2F" w14:textId="77777777" w:rsidR="00862630" w:rsidRDefault="00862630" w:rsidP="00694483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042635">
        <w:rPr>
          <w:rFonts w:ascii="Times New Roman" w:hAnsi="Times New Roman" w:cs="Times New Roman"/>
          <w:sz w:val="28"/>
          <w:szCs w:val="28"/>
        </w:rPr>
        <w:t>. Принятие и регистрация заявления</w:t>
      </w:r>
    </w:p>
    <w:p w14:paraId="21F28B15" w14:textId="77777777" w:rsidR="008B6CEA" w:rsidRDefault="00862630" w:rsidP="008B6CEA">
      <w:pPr>
        <w:pStyle w:val="af0"/>
        <w:spacing w:before="0" w:beforeAutospacing="0" w:after="0" w:afterAutospacing="0"/>
        <w:ind w:firstLine="700"/>
        <w:jc w:val="both"/>
      </w:pPr>
      <w:r>
        <w:rPr>
          <w:sz w:val="28"/>
          <w:szCs w:val="28"/>
        </w:rPr>
        <w:t>3.2</w:t>
      </w:r>
      <w:r w:rsidRPr="00414A46">
        <w:rPr>
          <w:sz w:val="28"/>
          <w:szCs w:val="28"/>
        </w:rPr>
        <w:t>.1</w:t>
      </w:r>
      <w:r w:rsidR="008B6CEA">
        <w:rPr>
          <w:sz w:val="28"/>
          <w:szCs w:val="28"/>
        </w:rPr>
        <w:t>.</w:t>
      </w:r>
      <w:r w:rsidRPr="00414A46">
        <w:rPr>
          <w:sz w:val="28"/>
          <w:szCs w:val="28"/>
        </w:rPr>
        <w:t xml:space="preserve"> </w:t>
      </w:r>
      <w:r w:rsidR="008B6CEA">
        <w:rPr>
          <w:color w:val="000000"/>
          <w:sz w:val="28"/>
          <w:szCs w:val="28"/>
        </w:rPr>
        <w:t>Основанием для начала административной процедуры является о</w:t>
      </w:r>
      <w:r w:rsidR="008B6CEA">
        <w:rPr>
          <w:color w:val="000000"/>
          <w:sz w:val="28"/>
          <w:szCs w:val="28"/>
        </w:rPr>
        <w:t>б</w:t>
      </w:r>
      <w:r w:rsidR="008B6CEA">
        <w:rPr>
          <w:color w:val="000000"/>
          <w:sz w:val="28"/>
          <w:szCs w:val="28"/>
        </w:rPr>
        <w:t>ращение заявителя или его представителя в Отдел с заявлением и документами, обязанность по предоставлению которых возложена на заявителя, в соотве</w:t>
      </w:r>
      <w:r w:rsidR="008B6CEA">
        <w:rPr>
          <w:color w:val="000000"/>
          <w:sz w:val="28"/>
          <w:szCs w:val="28"/>
        </w:rPr>
        <w:t>т</w:t>
      </w:r>
      <w:r w:rsidR="008B6CEA">
        <w:rPr>
          <w:color w:val="000000"/>
          <w:sz w:val="28"/>
          <w:szCs w:val="28"/>
        </w:rPr>
        <w:t>ствии с подразделом 2.6 настоящего Регламента, в том числе и в электронном виде на адрес электронной почты Администрации или Портал.</w:t>
      </w:r>
    </w:p>
    <w:p w14:paraId="70CE6C55" w14:textId="3792F9FA" w:rsidR="008B6CEA" w:rsidRPr="00BB282C" w:rsidRDefault="008B6CEA" w:rsidP="008B6CEA">
      <w:pPr>
        <w:pStyle w:val="af0"/>
        <w:spacing w:before="0" w:beforeAutospacing="0" w:after="0" w:afterAutospacing="0"/>
        <w:ind w:firstLine="700"/>
        <w:jc w:val="both"/>
      </w:pPr>
      <w:r>
        <w:rPr>
          <w:color w:val="000000"/>
          <w:sz w:val="28"/>
          <w:szCs w:val="28"/>
        </w:rPr>
        <w:t>Прием заявления о предоставлении муниципальной услуги в МФЦ ос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ществляется в </w:t>
      </w:r>
      <w:r w:rsidRPr="00BB282C">
        <w:rPr>
          <w:sz w:val="28"/>
          <w:szCs w:val="28"/>
        </w:rPr>
        <w:t>соответствии с подразделом 3.</w:t>
      </w:r>
      <w:r w:rsidR="00BB282C" w:rsidRPr="00BB282C">
        <w:rPr>
          <w:sz w:val="28"/>
          <w:szCs w:val="28"/>
        </w:rPr>
        <w:t>9</w:t>
      </w:r>
      <w:r w:rsidRPr="00BB282C">
        <w:rPr>
          <w:sz w:val="28"/>
          <w:szCs w:val="28"/>
        </w:rPr>
        <w:t xml:space="preserve"> Регламента.</w:t>
      </w:r>
    </w:p>
    <w:p w14:paraId="3A1EFE11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414A46">
        <w:rPr>
          <w:rFonts w:ascii="Times New Roman" w:hAnsi="Times New Roman" w:cs="Times New Roman"/>
          <w:sz w:val="28"/>
          <w:szCs w:val="28"/>
        </w:rPr>
        <w:t>.2. Специалист Отдела, уполномоченный на прием заявлений, ос</w:t>
      </w:r>
      <w:r w:rsidRPr="00414A46">
        <w:rPr>
          <w:rFonts w:ascii="Times New Roman" w:hAnsi="Times New Roman" w:cs="Times New Roman"/>
          <w:sz w:val="28"/>
          <w:szCs w:val="28"/>
        </w:rPr>
        <w:t>у</w:t>
      </w:r>
      <w:r w:rsidRPr="00414A46">
        <w:rPr>
          <w:rFonts w:ascii="Times New Roman" w:hAnsi="Times New Roman" w:cs="Times New Roman"/>
          <w:sz w:val="28"/>
          <w:szCs w:val="28"/>
        </w:rPr>
        <w:t>ществляет:</w:t>
      </w:r>
    </w:p>
    <w:p w14:paraId="520593BD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 xml:space="preserve">установление личности заявителя; </w:t>
      </w:r>
    </w:p>
    <w:p w14:paraId="3B019107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проверку полномочий заявителя (в случае действия по доверенности);</w:t>
      </w:r>
    </w:p>
    <w:p w14:paraId="46258B71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 xml:space="preserve">проверку наличия документов, предусмотренных </w:t>
      </w:r>
      <w:r w:rsidR="00C95AE8">
        <w:rPr>
          <w:rFonts w:ascii="Times New Roman" w:hAnsi="Times New Roman" w:cs="Times New Roman"/>
          <w:bCs/>
          <w:sz w:val="28"/>
          <w:szCs w:val="28"/>
        </w:rPr>
        <w:t>подразделом</w:t>
      </w:r>
      <w:r w:rsidRPr="00414A46">
        <w:rPr>
          <w:rFonts w:ascii="Times New Roman" w:hAnsi="Times New Roman" w:cs="Times New Roman"/>
          <w:bCs/>
          <w:sz w:val="28"/>
          <w:szCs w:val="28"/>
        </w:rPr>
        <w:t xml:space="preserve"> 2.6 наст</w:t>
      </w:r>
      <w:r w:rsidRPr="00414A46">
        <w:rPr>
          <w:rFonts w:ascii="Times New Roman" w:hAnsi="Times New Roman" w:cs="Times New Roman"/>
          <w:bCs/>
          <w:sz w:val="28"/>
          <w:szCs w:val="28"/>
        </w:rPr>
        <w:t>о</w:t>
      </w:r>
      <w:r w:rsidRPr="00414A46">
        <w:rPr>
          <w:rFonts w:ascii="Times New Roman" w:hAnsi="Times New Roman" w:cs="Times New Roman"/>
          <w:bCs/>
          <w:sz w:val="28"/>
          <w:szCs w:val="28"/>
        </w:rPr>
        <w:t>ящего Регламента;</w:t>
      </w:r>
    </w:p>
    <w:p w14:paraId="296335FC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>проверку соответствия представленных документов установленным тр</w:t>
      </w:r>
      <w:r w:rsidRPr="00414A46">
        <w:rPr>
          <w:rFonts w:ascii="Times New Roman" w:hAnsi="Times New Roman" w:cs="Times New Roman"/>
          <w:bCs/>
          <w:sz w:val="28"/>
          <w:szCs w:val="28"/>
        </w:rPr>
        <w:t>е</w:t>
      </w:r>
      <w:r w:rsidRPr="00414A46">
        <w:rPr>
          <w:rFonts w:ascii="Times New Roman" w:hAnsi="Times New Roman" w:cs="Times New Roman"/>
          <w:bCs/>
          <w:sz w:val="28"/>
          <w:szCs w:val="28"/>
        </w:rPr>
        <w:t>бованиям (надлежащее оформление копий документов, отсутствие в докуме</w:t>
      </w:r>
      <w:r w:rsidRPr="00414A46">
        <w:rPr>
          <w:rFonts w:ascii="Times New Roman" w:hAnsi="Times New Roman" w:cs="Times New Roman"/>
          <w:bCs/>
          <w:sz w:val="28"/>
          <w:szCs w:val="28"/>
        </w:rPr>
        <w:t>н</w:t>
      </w:r>
      <w:r w:rsidRPr="00414A46">
        <w:rPr>
          <w:rFonts w:ascii="Times New Roman" w:hAnsi="Times New Roman" w:cs="Times New Roman"/>
          <w:bCs/>
          <w:sz w:val="28"/>
          <w:szCs w:val="28"/>
        </w:rPr>
        <w:t>тах подчисток, приписок, зачеркнутых слов и иных не оговоренных исправл</w:t>
      </w:r>
      <w:r w:rsidRPr="00414A46">
        <w:rPr>
          <w:rFonts w:ascii="Times New Roman" w:hAnsi="Times New Roman" w:cs="Times New Roman"/>
          <w:bCs/>
          <w:sz w:val="28"/>
          <w:szCs w:val="28"/>
        </w:rPr>
        <w:t>е</w:t>
      </w:r>
      <w:r w:rsidRPr="00414A46">
        <w:rPr>
          <w:rFonts w:ascii="Times New Roman" w:hAnsi="Times New Roman" w:cs="Times New Roman"/>
          <w:bCs/>
          <w:sz w:val="28"/>
          <w:szCs w:val="28"/>
        </w:rPr>
        <w:t>ний).</w:t>
      </w:r>
    </w:p>
    <w:p w14:paraId="5E1AC668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bCs/>
          <w:sz w:val="28"/>
          <w:szCs w:val="28"/>
        </w:rPr>
        <w:t xml:space="preserve">В случае отсутствия замечаний специалист </w:t>
      </w:r>
      <w:r w:rsidRPr="00414A46">
        <w:rPr>
          <w:rFonts w:ascii="Times New Roman" w:hAnsi="Times New Roman" w:cs="Times New Roman"/>
          <w:sz w:val="28"/>
          <w:szCs w:val="28"/>
        </w:rPr>
        <w:t>Отдела:</w:t>
      </w:r>
    </w:p>
    <w:p w14:paraId="443A7705" w14:textId="226D7E91" w:rsidR="00862630" w:rsidRPr="00414A46" w:rsidRDefault="00F6605A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) сличает копии документов с их оригиналами, после чего выполняет на таких копиях надпись об их соответствии оригиналам, либо проставляет штамп «Копия верна», затем заверяет их своей подписью с указанием фамилии и ин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и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циалов (за исключением случаев, когда верность копии представленного док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у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мента засвидетельствована в нотариальном порядке);</w:t>
      </w:r>
    </w:p>
    <w:p w14:paraId="7F753AE3" w14:textId="77777777" w:rsidR="00F6605A" w:rsidRDefault="00F6605A" w:rsidP="00F6605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оформляет расписку в приеме документов в 2-х экземплярах (по форме согласно приложению № 3 к настоящему Регламенту). В расписке в том числе, указываются:</w:t>
      </w:r>
    </w:p>
    <w:p w14:paraId="4F611F5C" w14:textId="77777777" w:rsidR="00F6605A" w:rsidRDefault="00F6605A" w:rsidP="00F6605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дата представления документов;</w:t>
      </w:r>
    </w:p>
    <w:p w14:paraId="5BFCE0DD" w14:textId="77777777" w:rsidR="00F6605A" w:rsidRDefault="00F6605A" w:rsidP="00F6605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Ф.И.О. заявителя или наименование юридического лица (лиц по довере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ности);</w:t>
      </w:r>
    </w:p>
    <w:p w14:paraId="0F4B7354" w14:textId="77777777" w:rsidR="00F6605A" w:rsidRDefault="00F6605A" w:rsidP="00F6605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документов с указанием их наименования, реквизитов;</w:t>
      </w:r>
    </w:p>
    <w:p w14:paraId="5C94065A" w14:textId="77777777" w:rsidR="00F6605A" w:rsidRDefault="00F6605A" w:rsidP="00F6605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экземпляров каждого из представленных документов (по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линных экземпляров и их копий);</w:t>
      </w:r>
    </w:p>
    <w:p w14:paraId="35C4844F" w14:textId="77777777" w:rsidR="00F6605A" w:rsidRDefault="00F6605A" w:rsidP="00F6605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максимальный срок оказания муниципальной услуги в случае, если не будет выявлено оснований для приостановления оказания муниципальной услуги;</w:t>
      </w:r>
    </w:p>
    <w:p w14:paraId="4F14ADD4" w14:textId="77777777" w:rsidR="00F6605A" w:rsidRDefault="00F6605A" w:rsidP="00F6605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сведений и документов, которые будут получены по межведо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ственным запросам;</w:t>
      </w:r>
    </w:p>
    <w:p w14:paraId="675D83C4" w14:textId="77777777" w:rsidR="00F6605A" w:rsidRDefault="00F6605A" w:rsidP="00F6605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фамилия и инициалы специалиста, принявшего документы, а также его подпись;</w:t>
      </w:r>
    </w:p>
    <w:p w14:paraId="0994E9AC" w14:textId="77777777" w:rsidR="00F6605A" w:rsidRDefault="00F6605A" w:rsidP="00F6605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передает заявителю первый экземпляр расписки, второй - помещает в сформированное дело;</w:t>
      </w:r>
    </w:p>
    <w:p w14:paraId="57716989" w14:textId="2860D1ED" w:rsidR="00862630" w:rsidRPr="00414A46" w:rsidRDefault="00F6605A" w:rsidP="00F66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 xml:space="preserve">) направляет </w:t>
      </w:r>
      <w:r w:rsidR="00862630" w:rsidRPr="00414A46">
        <w:rPr>
          <w:rFonts w:ascii="Times New Roman" w:hAnsi="Times New Roman" w:cs="Times New Roman"/>
          <w:sz w:val="28"/>
          <w:szCs w:val="28"/>
        </w:rPr>
        <w:t>заявление специалисту общего отдела организационно-правового управления Администрации, ответственному за прием входящей д</w:t>
      </w:r>
      <w:r w:rsidR="00862630" w:rsidRPr="00414A46">
        <w:rPr>
          <w:rFonts w:ascii="Times New Roman" w:hAnsi="Times New Roman" w:cs="Times New Roman"/>
          <w:sz w:val="28"/>
          <w:szCs w:val="28"/>
        </w:rPr>
        <w:t>о</w:t>
      </w:r>
      <w:r w:rsidR="00862630" w:rsidRPr="00414A46">
        <w:rPr>
          <w:rFonts w:ascii="Times New Roman" w:hAnsi="Times New Roman" w:cs="Times New Roman"/>
          <w:sz w:val="28"/>
          <w:szCs w:val="28"/>
        </w:rPr>
        <w:t xml:space="preserve">кументации для фиксации заявления путем регистрации в электронной базе данных и передаче 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заявления на рассмотрение главе муниципального образов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а</w:t>
      </w:r>
      <w:r w:rsidR="00862630" w:rsidRPr="00414A46">
        <w:rPr>
          <w:rFonts w:ascii="Times New Roman" w:hAnsi="Times New Roman" w:cs="Times New Roman"/>
          <w:bCs/>
          <w:sz w:val="28"/>
          <w:szCs w:val="28"/>
        </w:rPr>
        <w:t>ния Брюховецкий район.</w:t>
      </w:r>
    </w:p>
    <w:p w14:paraId="0C06CC8E" w14:textId="77777777" w:rsidR="00056526" w:rsidRDefault="00056526" w:rsidP="0005652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3.2.3. В случае наличия оснований для отказа в приеме документов, сп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циалист Отдела, ведущий прием документов, уведомляет заявителя о наличии препятствий для регистрации заявления и возвращает ему документы с устным объяснением содержания выявленных оснований для отказа в приеме докуме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тов.</w:t>
      </w:r>
    </w:p>
    <w:p w14:paraId="7BE21410" w14:textId="77777777" w:rsidR="00056526" w:rsidRDefault="00056526" w:rsidP="00056526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если заявитель после устного предупреждения о наличии выш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указанных оснований для отказа в приеме документов для предоставления 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ниципальной услуги, настаивает на приеме документов, специалист Отдела принимает заявление с прилагаемыми документами, отразив в расписке о нал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чии вышеуказанных оснований.</w:t>
      </w:r>
    </w:p>
    <w:p w14:paraId="56D359A9" w14:textId="77777777" w:rsidR="00F6605A" w:rsidRDefault="00F6605A" w:rsidP="00F6605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3.2.4. При получении документов от заявителя в электронном виде, сп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циалист Отдела с помощью технических средств распечатывает заявление и прилагаемые к нему документы на бумажный носитель. Заявителю в электро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ном виде направляется сообщение о принятии заявления. Дальнейшая работа с ним проводится как с письменным обращением в соответствии с настоящим Регламентом.</w:t>
      </w:r>
    </w:p>
    <w:p w14:paraId="05238F80" w14:textId="77777777" w:rsidR="00F6605A" w:rsidRDefault="00F6605A" w:rsidP="00F6605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Административные действия, устанавливаемые настоящим пунктом, осуществляются в день приема заявления и документов.</w:t>
      </w:r>
    </w:p>
    <w:p w14:paraId="25F151CA" w14:textId="6F2EB521" w:rsidR="00862630" w:rsidRPr="00414A46" w:rsidRDefault="00862630" w:rsidP="00F660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8D013F">
        <w:rPr>
          <w:rFonts w:ascii="Times New Roman" w:hAnsi="Times New Roman" w:cs="Times New Roman"/>
          <w:sz w:val="28"/>
          <w:szCs w:val="28"/>
        </w:rPr>
        <w:t>.5</w:t>
      </w:r>
      <w:r w:rsidRPr="00414A46">
        <w:rPr>
          <w:rFonts w:ascii="Times New Roman" w:hAnsi="Times New Roman" w:cs="Times New Roman"/>
          <w:sz w:val="28"/>
          <w:szCs w:val="28"/>
        </w:rPr>
        <w:t>. Глава муниципального образования Брюховецкий район рассматр</w:t>
      </w:r>
      <w:r w:rsidRPr="00414A46">
        <w:rPr>
          <w:rFonts w:ascii="Times New Roman" w:hAnsi="Times New Roman" w:cs="Times New Roman"/>
          <w:sz w:val="28"/>
          <w:szCs w:val="28"/>
        </w:rPr>
        <w:t>и</w:t>
      </w:r>
      <w:r w:rsidRPr="00414A46">
        <w:rPr>
          <w:rFonts w:ascii="Times New Roman" w:hAnsi="Times New Roman" w:cs="Times New Roman"/>
          <w:sz w:val="28"/>
          <w:szCs w:val="28"/>
        </w:rPr>
        <w:t>вает заявление и оформляет письменное поручение должностному лицу, отве</w:t>
      </w:r>
      <w:r w:rsidRPr="00414A46">
        <w:rPr>
          <w:rFonts w:ascii="Times New Roman" w:hAnsi="Times New Roman" w:cs="Times New Roman"/>
          <w:sz w:val="28"/>
          <w:szCs w:val="28"/>
        </w:rPr>
        <w:t>т</w:t>
      </w:r>
      <w:r w:rsidRPr="00414A46">
        <w:rPr>
          <w:rFonts w:ascii="Times New Roman" w:hAnsi="Times New Roman" w:cs="Times New Roman"/>
          <w:sz w:val="28"/>
          <w:szCs w:val="28"/>
        </w:rPr>
        <w:t>ственному за предоставление муниципальной услуги, возвращает его Специ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>листу, ответственному за прием входящей документации, для передачи специ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>листу Отдела.</w:t>
      </w:r>
    </w:p>
    <w:p w14:paraId="35DB7A77" w14:textId="77777777" w:rsidR="00862630" w:rsidRPr="00414A46" w:rsidRDefault="00862630" w:rsidP="003132F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Срок исполнения данного административного действия составляет не б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 xml:space="preserve">лее </w:t>
      </w:r>
      <w:r w:rsidR="00C777B7">
        <w:rPr>
          <w:rFonts w:ascii="Times New Roman" w:hAnsi="Times New Roman" w:cs="Times New Roman"/>
          <w:sz w:val="28"/>
          <w:szCs w:val="28"/>
        </w:rPr>
        <w:t>1</w:t>
      </w:r>
      <w:r w:rsidRPr="00414A46">
        <w:rPr>
          <w:rFonts w:ascii="Times New Roman" w:hAnsi="Times New Roman" w:cs="Times New Roman"/>
          <w:sz w:val="28"/>
          <w:szCs w:val="28"/>
        </w:rPr>
        <w:t xml:space="preserve"> </w:t>
      </w:r>
      <w:r w:rsidRPr="001416C4">
        <w:rPr>
          <w:rFonts w:ascii="Times New Roman" w:hAnsi="Times New Roman" w:cs="Times New Roman"/>
          <w:sz w:val="28"/>
          <w:szCs w:val="28"/>
        </w:rPr>
        <w:t>календарн</w:t>
      </w:r>
      <w:r w:rsidR="00C777B7">
        <w:rPr>
          <w:rFonts w:ascii="Times New Roman" w:hAnsi="Times New Roman" w:cs="Times New Roman"/>
          <w:sz w:val="28"/>
          <w:szCs w:val="28"/>
        </w:rPr>
        <w:t>ого</w:t>
      </w:r>
      <w:r w:rsidRPr="001416C4">
        <w:rPr>
          <w:rFonts w:ascii="Times New Roman" w:hAnsi="Times New Roman" w:cs="Times New Roman"/>
          <w:sz w:val="28"/>
          <w:szCs w:val="28"/>
        </w:rPr>
        <w:t xml:space="preserve"> дн</w:t>
      </w:r>
      <w:r w:rsidR="00C777B7">
        <w:rPr>
          <w:rFonts w:ascii="Times New Roman" w:hAnsi="Times New Roman" w:cs="Times New Roman"/>
          <w:sz w:val="28"/>
          <w:szCs w:val="28"/>
        </w:rPr>
        <w:t>я</w:t>
      </w:r>
      <w:r w:rsidRPr="00414A46">
        <w:rPr>
          <w:rFonts w:ascii="Times New Roman" w:hAnsi="Times New Roman" w:cs="Times New Roman"/>
          <w:sz w:val="28"/>
          <w:szCs w:val="28"/>
        </w:rPr>
        <w:t>.</w:t>
      </w:r>
    </w:p>
    <w:p w14:paraId="3FF5F708" w14:textId="77777777" w:rsidR="00862630" w:rsidRPr="00414A46" w:rsidRDefault="00862630" w:rsidP="003132F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lastRenderedPageBreak/>
        <w:t>Максимальный срок выполнения административной процедуры составл</w:t>
      </w:r>
      <w:r w:rsidRPr="00414A46">
        <w:rPr>
          <w:rFonts w:ascii="Times New Roman" w:hAnsi="Times New Roman" w:cs="Times New Roman"/>
          <w:sz w:val="28"/>
          <w:szCs w:val="28"/>
        </w:rPr>
        <w:t>я</w:t>
      </w:r>
      <w:r w:rsidRPr="00414A46">
        <w:rPr>
          <w:rFonts w:ascii="Times New Roman" w:hAnsi="Times New Roman" w:cs="Times New Roman"/>
          <w:sz w:val="28"/>
          <w:szCs w:val="28"/>
        </w:rPr>
        <w:t xml:space="preserve">ет не более </w:t>
      </w:r>
      <w:r w:rsidR="00C777B7">
        <w:rPr>
          <w:rFonts w:ascii="Times New Roman" w:hAnsi="Times New Roman" w:cs="Times New Roman"/>
          <w:sz w:val="28"/>
          <w:szCs w:val="28"/>
        </w:rPr>
        <w:t>2</w:t>
      </w:r>
      <w:r w:rsidRPr="00414A46">
        <w:rPr>
          <w:rFonts w:ascii="Times New Roman" w:hAnsi="Times New Roman" w:cs="Times New Roman"/>
          <w:sz w:val="28"/>
          <w:szCs w:val="28"/>
        </w:rPr>
        <w:t xml:space="preserve"> календарных дней.</w:t>
      </w:r>
    </w:p>
    <w:p w14:paraId="5A12B28A" w14:textId="77777777" w:rsidR="00862630" w:rsidRPr="00414A46" w:rsidRDefault="00862630" w:rsidP="0031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 xml:space="preserve">ний для отказа в приеме документов, предусмотренных </w:t>
      </w:r>
      <w:r>
        <w:rPr>
          <w:rFonts w:ascii="Times New Roman" w:hAnsi="Times New Roman" w:cs="Times New Roman"/>
          <w:sz w:val="28"/>
          <w:szCs w:val="28"/>
        </w:rPr>
        <w:t>подразделом</w:t>
      </w:r>
      <w:r w:rsidR="00162A34">
        <w:rPr>
          <w:rFonts w:ascii="Times New Roman" w:hAnsi="Times New Roman" w:cs="Times New Roman"/>
          <w:sz w:val="28"/>
          <w:szCs w:val="28"/>
        </w:rPr>
        <w:t xml:space="preserve"> 2.9 наст</w:t>
      </w:r>
      <w:r w:rsidR="00162A34">
        <w:rPr>
          <w:rFonts w:ascii="Times New Roman" w:hAnsi="Times New Roman" w:cs="Times New Roman"/>
          <w:sz w:val="28"/>
          <w:szCs w:val="28"/>
        </w:rPr>
        <w:t>о</w:t>
      </w:r>
      <w:r w:rsidR="00162A34">
        <w:rPr>
          <w:rFonts w:ascii="Times New Roman" w:hAnsi="Times New Roman" w:cs="Times New Roman"/>
          <w:sz w:val="28"/>
          <w:szCs w:val="28"/>
        </w:rPr>
        <w:t>ящего Р</w:t>
      </w:r>
      <w:r w:rsidRPr="00414A46">
        <w:rPr>
          <w:rFonts w:ascii="Times New Roman" w:hAnsi="Times New Roman" w:cs="Times New Roman"/>
          <w:sz w:val="28"/>
          <w:szCs w:val="28"/>
        </w:rPr>
        <w:t>егламента.</w:t>
      </w:r>
    </w:p>
    <w:p w14:paraId="1A5840A9" w14:textId="77777777" w:rsidR="00862630" w:rsidRPr="00414A46" w:rsidRDefault="00862630" w:rsidP="0031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14:paraId="46B555C8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прием и регистрация заявления в журнале регистрации поступивших д</w:t>
      </w:r>
      <w:r w:rsidRPr="00414A46">
        <w:rPr>
          <w:rFonts w:ascii="Times New Roman" w:hAnsi="Times New Roman" w:cs="Times New Roman"/>
          <w:sz w:val="28"/>
          <w:szCs w:val="28"/>
        </w:rPr>
        <w:t>о</w:t>
      </w:r>
      <w:r w:rsidRPr="00414A46">
        <w:rPr>
          <w:rFonts w:ascii="Times New Roman" w:hAnsi="Times New Roman" w:cs="Times New Roman"/>
          <w:sz w:val="28"/>
          <w:szCs w:val="28"/>
        </w:rPr>
        <w:t>кументов, передача заявления и пакета документов в Отдел для исполнения;</w:t>
      </w:r>
    </w:p>
    <w:p w14:paraId="35A8B0F3" w14:textId="77777777" w:rsidR="00862630" w:rsidRPr="00414A46" w:rsidRDefault="00862630" w:rsidP="008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отказ в приеме документов для последующего предоставления муниц</w:t>
      </w:r>
      <w:r w:rsidRPr="00414A46">
        <w:rPr>
          <w:rFonts w:ascii="Times New Roman" w:hAnsi="Times New Roman" w:cs="Times New Roman"/>
          <w:sz w:val="28"/>
          <w:szCs w:val="28"/>
        </w:rPr>
        <w:t>и</w:t>
      </w:r>
      <w:r w:rsidRPr="00414A46">
        <w:rPr>
          <w:rFonts w:ascii="Times New Roman" w:hAnsi="Times New Roman" w:cs="Times New Roman"/>
          <w:sz w:val="28"/>
          <w:szCs w:val="28"/>
        </w:rPr>
        <w:t>пальной услуги.</w:t>
      </w:r>
    </w:p>
    <w:p w14:paraId="45352E4E" w14:textId="795BB636" w:rsidR="008B790A" w:rsidRDefault="00862630" w:rsidP="009838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</w:t>
      </w:r>
      <w:ins w:id="132" w:author="Еременко" w:date="2019-06-02T13:14:00Z">
        <w:r w:rsidR="00094853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 w:rsidRPr="00414A46">
        <w:rPr>
          <w:rFonts w:ascii="Times New Roman" w:hAnsi="Times New Roman" w:cs="Times New Roman"/>
          <w:sz w:val="28"/>
          <w:szCs w:val="28"/>
        </w:rPr>
        <w:t>– внесение заявл</w:t>
      </w:r>
      <w:r w:rsidR="000B4DE8">
        <w:rPr>
          <w:rFonts w:ascii="Times New Roman" w:hAnsi="Times New Roman" w:cs="Times New Roman"/>
          <w:sz w:val="28"/>
          <w:szCs w:val="28"/>
        </w:rPr>
        <w:t>ения в электронную базу данных А</w:t>
      </w:r>
      <w:r w:rsidRPr="00414A46">
        <w:rPr>
          <w:rFonts w:ascii="Times New Roman" w:hAnsi="Times New Roman" w:cs="Times New Roman"/>
          <w:sz w:val="28"/>
          <w:szCs w:val="28"/>
        </w:rPr>
        <w:t>дминистрации.</w:t>
      </w:r>
    </w:p>
    <w:p w14:paraId="243E4E30" w14:textId="77777777" w:rsidR="00042635" w:rsidRPr="00414A46" w:rsidRDefault="00862630" w:rsidP="006B27AB">
      <w:pPr>
        <w:tabs>
          <w:tab w:val="left" w:pos="7938"/>
        </w:tabs>
        <w:suppressAutoHyphens/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42635" w:rsidRPr="00414A46">
        <w:rPr>
          <w:rFonts w:ascii="Times New Roman" w:hAnsi="Times New Roman" w:cs="Times New Roman"/>
          <w:sz w:val="28"/>
          <w:szCs w:val="28"/>
        </w:rPr>
        <w:t>. </w:t>
      </w:r>
      <w:r w:rsidR="00BD2348">
        <w:rPr>
          <w:rFonts w:ascii="Times New Roman" w:hAnsi="Times New Roman" w:cs="Times New Roman"/>
          <w:sz w:val="28"/>
          <w:szCs w:val="28"/>
        </w:rPr>
        <w:t>Р</w:t>
      </w:r>
      <w:r w:rsidR="004E31DA" w:rsidRPr="004E31DA">
        <w:rPr>
          <w:rFonts w:ascii="Times New Roman" w:hAnsi="Times New Roman" w:cs="Times New Roman"/>
          <w:sz w:val="28"/>
          <w:szCs w:val="28"/>
        </w:rPr>
        <w:t xml:space="preserve">ассмотрение заявления и прилагаемых к нему документов, </w:t>
      </w:r>
      <w:r w:rsidR="0012687F" w:rsidRPr="0012687F">
        <w:rPr>
          <w:rFonts w:ascii="Times New Roman" w:hAnsi="Times New Roman" w:cs="Times New Roman"/>
          <w:sz w:val="28"/>
          <w:szCs w:val="28"/>
        </w:rPr>
        <w:t>выявление о</w:t>
      </w:r>
      <w:r w:rsidR="0012687F">
        <w:rPr>
          <w:rFonts w:ascii="Times New Roman" w:hAnsi="Times New Roman" w:cs="Times New Roman"/>
          <w:sz w:val="28"/>
          <w:szCs w:val="28"/>
        </w:rPr>
        <w:t>снований для возврата заявления</w:t>
      </w:r>
    </w:p>
    <w:p w14:paraId="054A57D7" w14:textId="77777777" w:rsidR="009A0901" w:rsidRDefault="00862630" w:rsidP="00694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3.3</w:t>
      </w:r>
      <w:r w:rsidR="00042635" w:rsidRPr="00414A46">
        <w:rPr>
          <w:rFonts w:ascii="Times New Roman" w:hAnsi="Times New Roman" w:cs="Times New Roman"/>
          <w:spacing w:val="-1"/>
          <w:sz w:val="28"/>
          <w:szCs w:val="28"/>
        </w:rPr>
        <w:t>.1</w:t>
      </w:r>
      <w:r w:rsidR="00414A46" w:rsidRPr="00414A46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414A46" w:rsidRPr="00414A4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принятое, зарегистрированное и направленное исполнителю главой муниц</w:t>
      </w:r>
      <w:r w:rsidR="00414A46" w:rsidRPr="00414A46">
        <w:rPr>
          <w:rFonts w:ascii="Times New Roman" w:hAnsi="Times New Roman" w:cs="Times New Roman"/>
          <w:sz w:val="28"/>
          <w:szCs w:val="28"/>
        </w:rPr>
        <w:t>и</w:t>
      </w:r>
      <w:r w:rsidR="00414A46" w:rsidRPr="00414A46">
        <w:rPr>
          <w:rFonts w:ascii="Times New Roman" w:hAnsi="Times New Roman" w:cs="Times New Roman"/>
          <w:sz w:val="28"/>
          <w:szCs w:val="28"/>
        </w:rPr>
        <w:t>пального образования Брюховецкий район заявление с приложением докуме</w:t>
      </w:r>
      <w:r w:rsidR="00414A46" w:rsidRPr="00414A46">
        <w:rPr>
          <w:rFonts w:ascii="Times New Roman" w:hAnsi="Times New Roman" w:cs="Times New Roman"/>
          <w:sz w:val="28"/>
          <w:szCs w:val="28"/>
        </w:rPr>
        <w:t>н</w:t>
      </w:r>
      <w:r w:rsidR="00414A46" w:rsidRPr="00414A46">
        <w:rPr>
          <w:rFonts w:ascii="Times New Roman" w:hAnsi="Times New Roman" w:cs="Times New Roman"/>
          <w:sz w:val="28"/>
          <w:szCs w:val="28"/>
        </w:rPr>
        <w:t>тов, обязанность по предоставлению которых возложена на заявителя, в соо</w:t>
      </w:r>
      <w:r w:rsidR="00414A46" w:rsidRPr="00414A46">
        <w:rPr>
          <w:rFonts w:ascii="Times New Roman" w:hAnsi="Times New Roman" w:cs="Times New Roman"/>
          <w:sz w:val="28"/>
          <w:szCs w:val="28"/>
        </w:rPr>
        <w:t>т</w:t>
      </w:r>
      <w:r w:rsidR="00414A46" w:rsidRPr="00414A46">
        <w:rPr>
          <w:rFonts w:ascii="Times New Roman" w:hAnsi="Times New Roman" w:cs="Times New Roman"/>
          <w:sz w:val="28"/>
          <w:szCs w:val="28"/>
        </w:rPr>
        <w:t xml:space="preserve">ветствии с </w:t>
      </w:r>
      <w:r w:rsidR="007107C3">
        <w:rPr>
          <w:rFonts w:ascii="Times New Roman" w:hAnsi="Times New Roman" w:cs="Times New Roman"/>
          <w:sz w:val="28"/>
          <w:szCs w:val="28"/>
        </w:rPr>
        <w:t>подразделом</w:t>
      </w:r>
      <w:r w:rsidR="008B6CEA">
        <w:rPr>
          <w:rFonts w:ascii="Times New Roman" w:hAnsi="Times New Roman" w:cs="Times New Roman"/>
          <w:sz w:val="28"/>
          <w:szCs w:val="28"/>
        </w:rPr>
        <w:t> 2.6 настоящего Р</w:t>
      </w:r>
      <w:r w:rsidR="00414A46" w:rsidRPr="00414A46">
        <w:rPr>
          <w:rFonts w:ascii="Times New Roman" w:hAnsi="Times New Roman" w:cs="Times New Roman"/>
          <w:sz w:val="28"/>
          <w:szCs w:val="28"/>
        </w:rPr>
        <w:t>егламента.</w:t>
      </w:r>
    </w:p>
    <w:p w14:paraId="101882C3" w14:textId="77777777" w:rsidR="009A0901" w:rsidRPr="009A0901" w:rsidRDefault="00862630" w:rsidP="0069448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3.3</w:t>
      </w:r>
      <w:r w:rsidR="009A0901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CF786F">
        <w:rPr>
          <w:rFonts w:ascii="Times New Roman" w:hAnsi="Times New Roman" w:cs="Times New Roman"/>
          <w:spacing w:val="-1"/>
          <w:sz w:val="28"/>
          <w:szCs w:val="28"/>
        </w:rPr>
        <w:t>2</w:t>
      </w:r>
      <w:r w:rsidR="009A0901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9A0901" w:rsidRPr="009A0901">
        <w:rPr>
          <w:rFonts w:ascii="Times New Roman" w:hAnsi="Times New Roman" w:cs="Times New Roman"/>
          <w:spacing w:val="-1"/>
          <w:sz w:val="28"/>
          <w:szCs w:val="28"/>
        </w:rPr>
        <w:t>Специалист проверяет наличие о</w:t>
      </w:r>
      <w:r w:rsidR="00BD2348">
        <w:rPr>
          <w:rFonts w:ascii="Times New Roman" w:hAnsi="Times New Roman" w:cs="Times New Roman"/>
          <w:spacing w:val="-1"/>
          <w:sz w:val="28"/>
          <w:szCs w:val="28"/>
        </w:rPr>
        <w:t>снований для возврата заявления, а именно:</w:t>
      </w:r>
    </w:p>
    <w:p w14:paraId="175D3A66" w14:textId="77777777" w:rsidR="009A0901" w:rsidRPr="009A0901" w:rsidRDefault="009A0901" w:rsidP="0069448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заявление не соответств</w:t>
      </w:r>
      <w:r w:rsidR="007107C3">
        <w:rPr>
          <w:rFonts w:ascii="Times New Roman" w:hAnsi="Times New Roman" w:cs="Times New Roman"/>
          <w:spacing w:val="-1"/>
          <w:sz w:val="28"/>
          <w:szCs w:val="28"/>
        </w:rPr>
        <w:t xml:space="preserve">ует форме и (или) содержанию 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пункту 1 </w:t>
      </w:r>
      <w:r w:rsidR="007107C3">
        <w:rPr>
          <w:rFonts w:ascii="Times New Roman" w:hAnsi="Times New Roman" w:cs="Times New Roman"/>
          <w:spacing w:val="-1"/>
          <w:sz w:val="28"/>
          <w:szCs w:val="28"/>
        </w:rPr>
        <w:t>подразд</w:t>
      </w:r>
      <w:r w:rsidR="007107C3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7107C3">
        <w:rPr>
          <w:rFonts w:ascii="Times New Roman" w:hAnsi="Times New Roman" w:cs="Times New Roman"/>
          <w:spacing w:val="-1"/>
          <w:sz w:val="28"/>
          <w:szCs w:val="28"/>
        </w:rPr>
        <w:t>ла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2.6 настоящего </w:t>
      </w:r>
      <w:r w:rsidR="00E10EAA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егламента;</w:t>
      </w:r>
    </w:p>
    <w:p w14:paraId="6E962070" w14:textId="77777777" w:rsidR="009A0901" w:rsidRPr="009A0901" w:rsidRDefault="009A0901" w:rsidP="0069448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заявление подано в иной уполномоченный орган; </w:t>
      </w:r>
    </w:p>
    <w:p w14:paraId="10674A2C" w14:textId="77777777" w:rsidR="009A0901" w:rsidRPr="009A0901" w:rsidRDefault="009A0901" w:rsidP="0069448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к заявлению не приложены документы и информация, которые Заявитель должен представить самостоятельно в соответствии с </w:t>
      </w:r>
      <w:r w:rsidR="007107C3">
        <w:rPr>
          <w:rFonts w:ascii="Times New Roman" w:hAnsi="Times New Roman" w:cs="Times New Roman"/>
          <w:spacing w:val="-1"/>
          <w:sz w:val="28"/>
          <w:szCs w:val="28"/>
        </w:rPr>
        <w:t>подразделом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2.6 насто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щего </w:t>
      </w:r>
      <w:r w:rsidR="00E10EAA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егламента.</w:t>
      </w:r>
    </w:p>
    <w:p w14:paraId="65953999" w14:textId="77777777" w:rsidR="009A0901" w:rsidRPr="009A0901" w:rsidRDefault="009A0901" w:rsidP="0069448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При выявлении оснований для возврата заявления, Специалист подгота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ливает проект письма о возврате заявления с указанием причины возврата.</w:t>
      </w:r>
    </w:p>
    <w:p w14:paraId="28CF8497" w14:textId="671F5441" w:rsidR="009A0901" w:rsidRPr="009A0901" w:rsidRDefault="009A0901" w:rsidP="0069448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Срок выполнения административного действия составляет не более </w:t>
      </w:r>
      <w:r w:rsidR="00694483">
        <w:rPr>
          <w:rFonts w:ascii="Times New Roman" w:hAnsi="Times New Roman" w:cs="Times New Roman"/>
          <w:spacing w:val="-1"/>
          <w:sz w:val="28"/>
          <w:szCs w:val="28"/>
        </w:rPr>
        <w:t>двух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календарных дней.</w:t>
      </w:r>
    </w:p>
    <w:p w14:paraId="3C1E5ECF" w14:textId="45230FE8" w:rsidR="009A0901" w:rsidRPr="009A0901" w:rsidRDefault="009A0901" w:rsidP="0069448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Согласование проекта мотивированного письма о возврате заявления осуществляется начальником </w:t>
      </w:r>
      <w:r w:rsidR="00BD2348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тдела в течение </w:t>
      </w:r>
      <w:r w:rsidR="00694483">
        <w:rPr>
          <w:rFonts w:ascii="Times New Roman" w:hAnsi="Times New Roman" w:cs="Times New Roman"/>
          <w:spacing w:val="-1"/>
          <w:sz w:val="28"/>
          <w:szCs w:val="28"/>
        </w:rPr>
        <w:t>одного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рабоч</w:t>
      </w:r>
      <w:r w:rsidR="00694483">
        <w:rPr>
          <w:rFonts w:ascii="Times New Roman" w:hAnsi="Times New Roman" w:cs="Times New Roman"/>
          <w:spacing w:val="-1"/>
          <w:sz w:val="28"/>
          <w:szCs w:val="28"/>
        </w:rPr>
        <w:t xml:space="preserve">его 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дн</w:t>
      </w:r>
      <w:r w:rsidR="00694483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74280FC0" w14:textId="77777777" w:rsidR="009A0901" w:rsidRPr="009A0901" w:rsidRDefault="009A0901" w:rsidP="0069448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Согласованный проект мотивированного письма о возврате заявления п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редается на подписание Главе.</w:t>
      </w:r>
    </w:p>
    <w:p w14:paraId="3FF12FD0" w14:textId="77777777" w:rsidR="009A0901" w:rsidRPr="009A0901" w:rsidRDefault="009A0901" w:rsidP="0069448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Срок выполнения административного действия составляет не более одн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го рабочего дня.</w:t>
      </w:r>
    </w:p>
    <w:p w14:paraId="22C40A2B" w14:textId="54E91230" w:rsidR="009A0901" w:rsidRPr="009A0901" w:rsidRDefault="00B05D29" w:rsidP="0069448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Подписанное г</w:t>
      </w:r>
      <w:r w:rsidR="009A0901" w:rsidRPr="009A0901">
        <w:rPr>
          <w:rFonts w:ascii="Times New Roman" w:hAnsi="Times New Roman" w:cs="Times New Roman"/>
          <w:spacing w:val="-1"/>
          <w:sz w:val="28"/>
          <w:szCs w:val="28"/>
        </w:rPr>
        <w:t>лавой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14A46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</w:t>
      </w:r>
      <w:r w:rsidR="009A0901"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мотивированное письмо о возврате заявления передается в </w:t>
      </w:r>
      <w:r w:rsidR="00BD2348">
        <w:rPr>
          <w:rFonts w:ascii="Times New Roman" w:hAnsi="Times New Roman" w:cs="Times New Roman"/>
          <w:spacing w:val="-1"/>
          <w:sz w:val="28"/>
          <w:szCs w:val="28"/>
        </w:rPr>
        <w:t>общий</w:t>
      </w:r>
      <w:r w:rsidR="009A0901"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отдел Адм</w:t>
      </w:r>
      <w:r w:rsidR="009A0901" w:rsidRPr="009A090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9A0901"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нистрации для регистрации </w:t>
      </w:r>
      <w:r w:rsidR="000B4DE8">
        <w:rPr>
          <w:rFonts w:ascii="Times New Roman" w:hAnsi="Times New Roman" w:cs="Times New Roman"/>
          <w:spacing w:val="-1"/>
          <w:sz w:val="28"/>
          <w:szCs w:val="28"/>
        </w:rPr>
        <w:t>в электронную базу данных А</w:t>
      </w:r>
      <w:r w:rsidR="00BD2348" w:rsidRPr="00BD2348">
        <w:rPr>
          <w:rFonts w:ascii="Times New Roman" w:hAnsi="Times New Roman" w:cs="Times New Roman"/>
          <w:spacing w:val="-1"/>
          <w:sz w:val="28"/>
          <w:szCs w:val="28"/>
        </w:rPr>
        <w:t xml:space="preserve">дминистрации </w:t>
      </w:r>
      <w:r w:rsidR="009A0901" w:rsidRPr="009A0901">
        <w:rPr>
          <w:rFonts w:ascii="Times New Roman" w:hAnsi="Times New Roman" w:cs="Times New Roman"/>
          <w:spacing w:val="-1"/>
          <w:sz w:val="28"/>
          <w:szCs w:val="28"/>
        </w:rPr>
        <w:t>и пер</w:t>
      </w:r>
      <w:r w:rsidR="009A0901" w:rsidRPr="009A090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9A0901"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дачи специалисту </w:t>
      </w:r>
      <w:r w:rsidR="00BD2348">
        <w:rPr>
          <w:rFonts w:ascii="Times New Roman" w:hAnsi="Times New Roman" w:cs="Times New Roman"/>
          <w:spacing w:val="-1"/>
          <w:sz w:val="28"/>
          <w:szCs w:val="28"/>
        </w:rPr>
        <w:t>Отдела</w:t>
      </w:r>
      <w:r w:rsidR="009A0901" w:rsidRPr="009A0901">
        <w:rPr>
          <w:rFonts w:ascii="Times New Roman" w:hAnsi="Times New Roman" w:cs="Times New Roman"/>
          <w:spacing w:val="-1"/>
          <w:sz w:val="28"/>
          <w:szCs w:val="28"/>
        </w:rPr>
        <w:t xml:space="preserve"> для выдачи заявителю.</w:t>
      </w:r>
    </w:p>
    <w:p w14:paraId="55C6D1A9" w14:textId="77777777" w:rsidR="009A0901" w:rsidRDefault="009A0901" w:rsidP="0069448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A0901">
        <w:rPr>
          <w:rFonts w:ascii="Times New Roman" w:hAnsi="Times New Roman" w:cs="Times New Roman"/>
          <w:spacing w:val="-1"/>
          <w:sz w:val="28"/>
          <w:szCs w:val="28"/>
        </w:rPr>
        <w:t>Срок выполнения административного действия составляет не более одн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го рабочего дня.</w:t>
      </w:r>
    </w:p>
    <w:p w14:paraId="47662985" w14:textId="270CEF2F" w:rsidR="00B05D29" w:rsidRPr="00414A46" w:rsidRDefault="00B05D29" w:rsidP="00694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lastRenderedPageBreak/>
        <w:t>Максимальный срок выполнения административной процедуры составл</w:t>
      </w:r>
      <w:r w:rsidRPr="00414A46">
        <w:rPr>
          <w:rFonts w:ascii="Times New Roman" w:hAnsi="Times New Roman" w:cs="Times New Roman"/>
          <w:sz w:val="28"/>
          <w:szCs w:val="28"/>
        </w:rPr>
        <w:t>я</w:t>
      </w:r>
      <w:r w:rsidRPr="00414A46">
        <w:rPr>
          <w:rFonts w:ascii="Times New Roman" w:hAnsi="Times New Roman" w:cs="Times New Roman"/>
          <w:sz w:val="28"/>
          <w:szCs w:val="28"/>
        </w:rPr>
        <w:t xml:space="preserve">ет не более </w:t>
      </w:r>
      <w:r w:rsidR="00694483">
        <w:rPr>
          <w:rFonts w:ascii="Times New Roman" w:hAnsi="Times New Roman" w:cs="Times New Roman"/>
          <w:sz w:val="28"/>
          <w:szCs w:val="28"/>
        </w:rPr>
        <w:t>5</w:t>
      </w:r>
      <w:r w:rsidRPr="00414A46">
        <w:rPr>
          <w:rFonts w:ascii="Times New Roman" w:hAnsi="Times New Roman" w:cs="Times New Roman"/>
          <w:sz w:val="28"/>
          <w:szCs w:val="28"/>
        </w:rPr>
        <w:t xml:space="preserve"> календарных дней.</w:t>
      </w:r>
    </w:p>
    <w:p w14:paraId="3553A716" w14:textId="77777777" w:rsidR="00B05D29" w:rsidRPr="00414A46" w:rsidRDefault="00B05D29" w:rsidP="00694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414A46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 xml:space="preserve">ний для </w:t>
      </w:r>
      <w:r>
        <w:rPr>
          <w:rFonts w:ascii="Times New Roman" w:hAnsi="Times New Roman" w:cs="Times New Roman"/>
          <w:sz w:val="28"/>
          <w:szCs w:val="28"/>
        </w:rPr>
        <w:t>возврата заявления</w:t>
      </w:r>
      <w:r w:rsidRPr="00414A46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>
        <w:rPr>
          <w:rFonts w:ascii="Times New Roman" w:hAnsi="Times New Roman" w:cs="Times New Roman"/>
          <w:sz w:val="28"/>
          <w:szCs w:val="28"/>
        </w:rPr>
        <w:t>подразделом 2.11 настоящего Р</w:t>
      </w:r>
      <w:r w:rsidRPr="00414A46">
        <w:rPr>
          <w:rFonts w:ascii="Times New Roman" w:hAnsi="Times New Roman" w:cs="Times New Roman"/>
          <w:sz w:val="28"/>
          <w:szCs w:val="28"/>
        </w:rPr>
        <w:t>егламента.</w:t>
      </w:r>
    </w:p>
    <w:p w14:paraId="653DD3AD" w14:textId="77777777" w:rsidR="00B05D29" w:rsidRPr="00414A46" w:rsidRDefault="00B05D29" w:rsidP="00B54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Результат административной процедуры:</w:t>
      </w:r>
    </w:p>
    <w:p w14:paraId="0FEE8824" w14:textId="77777777" w:rsidR="00B05D29" w:rsidRPr="00414A46" w:rsidRDefault="004A404B" w:rsidP="00B54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подготовленное</w:t>
      </w:r>
      <w:r w:rsidRPr="00BA7EFA">
        <w:rPr>
          <w:rFonts w:ascii="Times New Roman" w:hAnsi="Times New Roman" w:cs="Times New Roman"/>
          <w:sz w:val="28"/>
          <w:szCs w:val="28"/>
        </w:rPr>
        <w:t xml:space="preserve"> к выдаче заявителю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письмо 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285A93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дминистрации </w:t>
      </w:r>
      <w:r w:rsidRPr="003F2A32">
        <w:rPr>
          <w:rFonts w:ascii="Times New Roman" w:hAnsi="Times New Roman" w:cs="Times New Roman"/>
          <w:spacing w:val="-4"/>
          <w:sz w:val="28"/>
          <w:szCs w:val="28"/>
        </w:rPr>
        <w:t>о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возврате заявления</w:t>
      </w:r>
      <w:r w:rsidR="00B05D29" w:rsidRPr="00414A46">
        <w:rPr>
          <w:rFonts w:ascii="Times New Roman" w:hAnsi="Times New Roman" w:cs="Times New Roman"/>
          <w:sz w:val="28"/>
          <w:szCs w:val="28"/>
        </w:rPr>
        <w:t>.</w:t>
      </w:r>
    </w:p>
    <w:p w14:paraId="285D3B77" w14:textId="3206E8D0" w:rsidR="00F6605A" w:rsidRPr="000F58AA" w:rsidRDefault="00B05D29" w:rsidP="000F58A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</w:t>
      </w:r>
      <w:r w:rsidR="008D013F">
        <w:rPr>
          <w:rFonts w:ascii="Times New Roman" w:hAnsi="Times New Roman" w:cs="Times New Roman"/>
          <w:sz w:val="28"/>
          <w:szCs w:val="28"/>
        </w:rPr>
        <w:t xml:space="preserve"> </w:t>
      </w:r>
      <w:r w:rsidRPr="00414A46">
        <w:rPr>
          <w:rFonts w:ascii="Times New Roman" w:hAnsi="Times New Roman" w:cs="Times New Roman"/>
          <w:sz w:val="28"/>
          <w:szCs w:val="28"/>
        </w:rPr>
        <w:t>– внес</w:t>
      </w:r>
      <w:r w:rsidR="00EC2FB0">
        <w:rPr>
          <w:rFonts w:ascii="Times New Roman" w:hAnsi="Times New Roman" w:cs="Times New Roman"/>
          <w:sz w:val="28"/>
          <w:szCs w:val="28"/>
        </w:rPr>
        <w:t>ение в электронную базу данных А</w:t>
      </w:r>
      <w:r w:rsidRPr="00414A4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письма Администрации о </w:t>
      </w:r>
      <w:r w:rsidRPr="009A0901">
        <w:rPr>
          <w:rFonts w:ascii="Times New Roman" w:hAnsi="Times New Roman" w:cs="Times New Roman"/>
          <w:spacing w:val="-1"/>
          <w:sz w:val="28"/>
          <w:szCs w:val="28"/>
        </w:rPr>
        <w:t>возврате заявления с указанием причины возврата</w:t>
      </w:r>
      <w:r w:rsidR="000F58AA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14:paraId="346B9F77" w14:textId="77777777" w:rsidR="00862630" w:rsidRPr="007C77B0" w:rsidRDefault="00862630" w:rsidP="00B541E6">
      <w:pPr>
        <w:tabs>
          <w:tab w:val="left" w:pos="7938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Ф</w:t>
      </w:r>
      <w:r w:rsidRPr="00920259">
        <w:rPr>
          <w:rFonts w:ascii="Times New Roman" w:hAnsi="Times New Roman" w:cs="Times New Roman"/>
          <w:sz w:val="28"/>
          <w:szCs w:val="28"/>
        </w:rPr>
        <w:t>ормирование и направление межведомственных запросов в органы</w:t>
      </w:r>
      <w:r w:rsidR="008B6CEA">
        <w:rPr>
          <w:rFonts w:ascii="Times New Roman" w:hAnsi="Times New Roman" w:cs="Times New Roman"/>
          <w:sz w:val="28"/>
          <w:szCs w:val="28"/>
        </w:rPr>
        <w:t xml:space="preserve"> (организации)</w:t>
      </w:r>
      <w:r w:rsidRPr="00920259">
        <w:rPr>
          <w:rFonts w:ascii="Times New Roman" w:hAnsi="Times New Roman" w:cs="Times New Roman"/>
          <w:sz w:val="28"/>
          <w:szCs w:val="28"/>
        </w:rPr>
        <w:t>, участвующие в предоставлении муниципальной услуги</w:t>
      </w:r>
    </w:p>
    <w:p w14:paraId="68AE5ECF" w14:textId="77777777" w:rsidR="008D013F" w:rsidRPr="00EA68D8" w:rsidRDefault="00862630" w:rsidP="008D013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2D3D">
        <w:rPr>
          <w:rFonts w:ascii="Times New Roman" w:hAnsi="Times New Roman" w:cs="Times New Roman"/>
          <w:spacing w:val="-1"/>
          <w:sz w:val="28"/>
          <w:szCs w:val="28"/>
        </w:rPr>
        <w:t>3.</w:t>
      </w:r>
      <w:r>
        <w:rPr>
          <w:rFonts w:ascii="Times New Roman" w:hAnsi="Times New Roman" w:cs="Times New Roman"/>
          <w:spacing w:val="-1"/>
          <w:sz w:val="28"/>
          <w:szCs w:val="28"/>
        </w:rPr>
        <w:t>4</w:t>
      </w:r>
      <w:r w:rsidRPr="00202D3D">
        <w:rPr>
          <w:rFonts w:ascii="Times New Roman" w:hAnsi="Times New Roman" w:cs="Times New Roman"/>
          <w:spacing w:val="-1"/>
          <w:sz w:val="28"/>
          <w:szCs w:val="28"/>
        </w:rPr>
        <w:t xml:space="preserve">.1. </w:t>
      </w:r>
      <w:r w:rsidR="008D013F" w:rsidRPr="00EA68D8">
        <w:rPr>
          <w:rFonts w:ascii="Times New Roman" w:hAnsi="Times New Roman" w:cs="Times New Roman"/>
          <w:spacing w:val="-1"/>
          <w:sz w:val="28"/>
          <w:szCs w:val="28"/>
        </w:rPr>
        <w:t>Основанием для начала административной процедуры является пр</w:t>
      </w:r>
      <w:r w:rsidR="008D013F" w:rsidRPr="00EA68D8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8D013F" w:rsidRPr="00EA68D8">
        <w:rPr>
          <w:rFonts w:ascii="Times New Roman" w:hAnsi="Times New Roman" w:cs="Times New Roman"/>
          <w:spacing w:val="-1"/>
          <w:sz w:val="28"/>
          <w:szCs w:val="28"/>
        </w:rPr>
        <w:t>нятое, зарегистрированное и направленное исполнителю начальником Отдела заявление с приложением документов, обязанность по предоставлению которых возложена на заявителя, в соответствии с подразделом 2.6 настоящего Регл</w:t>
      </w:r>
      <w:r w:rsidR="008D013F" w:rsidRPr="00EA68D8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8D013F" w:rsidRPr="00EA68D8">
        <w:rPr>
          <w:rFonts w:ascii="Times New Roman" w:hAnsi="Times New Roman" w:cs="Times New Roman"/>
          <w:spacing w:val="-1"/>
          <w:sz w:val="28"/>
          <w:szCs w:val="28"/>
        </w:rPr>
        <w:t>мента.</w:t>
      </w:r>
    </w:p>
    <w:p w14:paraId="45F38449" w14:textId="592A0748" w:rsidR="000F58AA" w:rsidRDefault="008D013F" w:rsidP="000F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8D8">
        <w:rPr>
          <w:rFonts w:ascii="Times New Roman" w:hAnsi="Times New Roman" w:cs="Times New Roman"/>
          <w:spacing w:val="-1"/>
          <w:sz w:val="28"/>
          <w:szCs w:val="28"/>
        </w:rPr>
        <w:t>В случае</w:t>
      </w:r>
      <w:del w:id="133" w:author="Еременко" w:date="2019-06-02T13:15:00Z">
        <w:r w:rsidRPr="00EA68D8" w:rsidDel="00094853">
          <w:rPr>
            <w:rFonts w:ascii="Times New Roman" w:hAnsi="Times New Roman" w:cs="Times New Roman"/>
            <w:spacing w:val="-1"/>
            <w:sz w:val="28"/>
            <w:szCs w:val="28"/>
          </w:rPr>
          <w:delText>,</w:delText>
        </w:r>
      </w:del>
      <w:r w:rsidRPr="00EA68D8">
        <w:rPr>
          <w:rFonts w:ascii="Times New Roman" w:hAnsi="Times New Roman" w:cs="Times New Roman"/>
          <w:spacing w:val="-1"/>
          <w:sz w:val="28"/>
          <w:szCs w:val="28"/>
        </w:rPr>
        <w:t xml:space="preserve"> если заявителем не были самостоятельно представлены докуме</w:t>
      </w:r>
      <w:r w:rsidRPr="00EA68D8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EA68D8">
        <w:rPr>
          <w:rFonts w:ascii="Times New Roman" w:hAnsi="Times New Roman" w:cs="Times New Roman"/>
          <w:spacing w:val="-1"/>
          <w:sz w:val="28"/>
          <w:szCs w:val="28"/>
        </w:rPr>
        <w:t>ты, предусмотренные подразделом 2.7 настоящего Регламента</w:t>
      </w:r>
      <w:ins w:id="134" w:author="Еременко" w:date="2019-06-02T13:15:00Z">
        <w:r w:rsidR="00094853">
          <w:rPr>
            <w:rFonts w:ascii="Times New Roman" w:hAnsi="Times New Roman" w:cs="Times New Roman"/>
            <w:spacing w:val="-1"/>
            <w:sz w:val="28"/>
            <w:szCs w:val="28"/>
          </w:rPr>
          <w:t>,</w:t>
        </w:r>
      </w:ins>
      <w:r w:rsidRPr="00EA68D8">
        <w:rPr>
          <w:rFonts w:ascii="Times New Roman" w:hAnsi="Times New Roman" w:cs="Times New Roman"/>
          <w:spacing w:val="-1"/>
          <w:sz w:val="28"/>
          <w:szCs w:val="28"/>
        </w:rPr>
        <w:t xml:space="preserve"> специалист О</w:t>
      </w:r>
      <w:r w:rsidRPr="00EA68D8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EA68D8">
        <w:rPr>
          <w:rFonts w:ascii="Times New Roman" w:hAnsi="Times New Roman" w:cs="Times New Roman"/>
          <w:spacing w:val="-1"/>
          <w:sz w:val="28"/>
          <w:szCs w:val="28"/>
        </w:rPr>
        <w:t>дела направляет в электронной форме посредством межведомственного взаим</w:t>
      </w:r>
      <w:r w:rsidRPr="00EA68D8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EA68D8">
        <w:rPr>
          <w:rFonts w:ascii="Times New Roman" w:hAnsi="Times New Roman" w:cs="Times New Roman"/>
          <w:spacing w:val="-1"/>
          <w:sz w:val="28"/>
          <w:szCs w:val="28"/>
        </w:rPr>
        <w:t>действия запросы о предоставлении</w:t>
      </w:r>
      <w:r w:rsidR="00EC7829" w:rsidRPr="00414A46">
        <w:rPr>
          <w:rFonts w:ascii="Times New Roman" w:hAnsi="Times New Roman" w:cs="Times New Roman"/>
          <w:sz w:val="28"/>
          <w:szCs w:val="28"/>
        </w:rPr>
        <w:t>:</w:t>
      </w:r>
    </w:p>
    <w:p w14:paraId="484702EA" w14:textId="571892FF" w:rsidR="00EC7829" w:rsidRPr="00E84C46" w:rsidRDefault="00EC7829" w:rsidP="00EC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A46">
        <w:rPr>
          <w:rFonts w:ascii="Times New Roman" w:hAnsi="Times New Roman" w:cs="Times New Roman"/>
          <w:sz w:val="28"/>
          <w:szCs w:val="28"/>
        </w:rPr>
        <w:t xml:space="preserve">1) </w:t>
      </w:r>
      <w:r w:rsidRPr="00F123B1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 об о</w:t>
      </w:r>
      <w:r w:rsidRPr="00F123B1">
        <w:rPr>
          <w:rFonts w:ascii="Times New Roman" w:hAnsi="Times New Roman" w:cs="Times New Roman"/>
          <w:sz w:val="28"/>
          <w:szCs w:val="28"/>
        </w:rPr>
        <w:t>с</w:t>
      </w:r>
      <w:r w:rsidRPr="00F123B1">
        <w:rPr>
          <w:rFonts w:ascii="Times New Roman" w:hAnsi="Times New Roman" w:cs="Times New Roman"/>
          <w:sz w:val="28"/>
          <w:szCs w:val="28"/>
        </w:rPr>
        <w:t>новных характеристиках и зарегистрированных п</w:t>
      </w:r>
      <w:r>
        <w:rPr>
          <w:rFonts w:ascii="Times New Roman" w:hAnsi="Times New Roman" w:cs="Times New Roman"/>
          <w:sz w:val="28"/>
          <w:szCs w:val="28"/>
        </w:rPr>
        <w:t>равах на испрашиваемый з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мельный уча</w:t>
      </w:r>
      <w:r w:rsidRPr="00F123B1">
        <w:rPr>
          <w:rFonts w:ascii="Times New Roman" w:hAnsi="Times New Roman" w:cs="Times New Roman"/>
          <w:sz w:val="28"/>
          <w:szCs w:val="28"/>
        </w:rPr>
        <w:t xml:space="preserve">сток, а также на здания, строения, сооружения, находящиеся на </w:t>
      </w:r>
      <w:r>
        <w:rPr>
          <w:rFonts w:ascii="Times New Roman" w:hAnsi="Times New Roman" w:cs="Times New Roman"/>
          <w:sz w:val="28"/>
          <w:szCs w:val="28"/>
        </w:rPr>
        <w:t>испрашиваемом</w:t>
      </w:r>
      <w:r w:rsidRPr="00F123B1">
        <w:rPr>
          <w:rFonts w:ascii="Times New Roman" w:hAnsi="Times New Roman" w:cs="Times New Roman"/>
          <w:sz w:val="28"/>
          <w:szCs w:val="28"/>
        </w:rPr>
        <w:t xml:space="preserve"> земельном участке</w:t>
      </w:r>
      <w:r w:rsidR="00A45B13">
        <w:rPr>
          <w:rFonts w:ascii="Times New Roman" w:hAnsi="Times New Roman" w:cs="Times New Roman"/>
          <w:sz w:val="28"/>
          <w:szCs w:val="28"/>
        </w:rPr>
        <w:t xml:space="preserve"> в Управлении Росреестра по Краснода</w:t>
      </w:r>
      <w:r w:rsidR="00A45B13">
        <w:rPr>
          <w:rFonts w:ascii="Times New Roman" w:hAnsi="Times New Roman" w:cs="Times New Roman"/>
          <w:sz w:val="28"/>
          <w:szCs w:val="28"/>
        </w:rPr>
        <w:t>р</w:t>
      </w:r>
      <w:r w:rsidR="00A45B13">
        <w:rPr>
          <w:rFonts w:ascii="Times New Roman" w:hAnsi="Times New Roman" w:cs="Times New Roman"/>
          <w:sz w:val="28"/>
          <w:szCs w:val="28"/>
        </w:rPr>
        <w:t>скому краю</w:t>
      </w:r>
      <w:r w:rsidRPr="00E84C46">
        <w:rPr>
          <w:rFonts w:ascii="Times New Roman" w:hAnsi="Times New Roman" w:cs="Times New Roman"/>
          <w:sz w:val="28"/>
          <w:szCs w:val="28"/>
        </w:rPr>
        <w:t>;</w:t>
      </w:r>
    </w:p>
    <w:p w14:paraId="355772AB" w14:textId="4193B658" w:rsidR="00A45B13" w:rsidRDefault="00EC7829" w:rsidP="00EC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84C4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4C46">
        <w:rPr>
          <w:rFonts w:ascii="Times New Roman" w:hAnsi="Times New Roman" w:cs="Times New Roman"/>
          <w:sz w:val="28"/>
          <w:szCs w:val="28"/>
        </w:rPr>
        <w:t>ыписк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84C46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</w:t>
      </w:r>
      <w:r w:rsidR="00A45B13">
        <w:rPr>
          <w:rFonts w:ascii="Times New Roman" w:hAnsi="Times New Roman" w:cs="Times New Roman"/>
          <w:sz w:val="28"/>
          <w:szCs w:val="28"/>
        </w:rPr>
        <w:t xml:space="preserve"> в </w:t>
      </w:r>
      <w:del w:id="135" w:author="Еременко" w:date="2019-06-02T13:15:00Z">
        <w:r w:rsidR="00A45B13" w:rsidDel="00094853">
          <w:rPr>
            <w:rFonts w:ascii="Times New Roman" w:hAnsi="Times New Roman" w:cs="Times New Roman"/>
            <w:sz w:val="28"/>
            <w:szCs w:val="28"/>
          </w:rPr>
          <w:delText>Ф</w:delText>
        </w:r>
        <w:r w:rsidR="00A45B13" w:rsidDel="00094853">
          <w:rPr>
            <w:rFonts w:ascii="Times New Roman" w:hAnsi="Times New Roman" w:cs="Times New Roman"/>
            <w:sz w:val="28"/>
            <w:szCs w:val="28"/>
          </w:rPr>
          <w:delText>е</w:delText>
        </w:r>
        <w:r w:rsidR="00A45B13" w:rsidDel="00094853">
          <w:rPr>
            <w:rFonts w:ascii="Times New Roman" w:hAnsi="Times New Roman" w:cs="Times New Roman"/>
            <w:sz w:val="28"/>
            <w:szCs w:val="28"/>
          </w:rPr>
          <w:delText xml:space="preserve">деральной </w:delText>
        </w:r>
      </w:del>
      <w:ins w:id="136" w:author="Еременко" w:date="2019-06-02T13:15:00Z">
        <w:r w:rsidR="00094853">
          <w:rPr>
            <w:rFonts w:ascii="Times New Roman" w:hAnsi="Times New Roman" w:cs="Times New Roman"/>
            <w:sz w:val="28"/>
            <w:szCs w:val="28"/>
          </w:rPr>
          <w:t>Ф</w:t>
        </w:r>
        <w:r w:rsidR="00094853">
          <w:rPr>
            <w:rFonts w:ascii="Times New Roman" w:hAnsi="Times New Roman" w:cs="Times New Roman"/>
            <w:sz w:val="28"/>
            <w:szCs w:val="28"/>
          </w:rPr>
          <w:t>е</w:t>
        </w:r>
        <w:r w:rsidR="00094853">
          <w:rPr>
            <w:rFonts w:ascii="Times New Roman" w:hAnsi="Times New Roman" w:cs="Times New Roman"/>
            <w:sz w:val="28"/>
            <w:szCs w:val="28"/>
          </w:rPr>
          <w:t xml:space="preserve">деральную </w:t>
        </w:r>
      </w:ins>
      <w:del w:id="137" w:author="Еременко" w:date="2019-06-02T13:15:00Z">
        <w:r w:rsidR="00A45B13" w:rsidDel="00094853">
          <w:rPr>
            <w:rFonts w:ascii="Times New Roman" w:hAnsi="Times New Roman" w:cs="Times New Roman"/>
            <w:sz w:val="28"/>
            <w:szCs w:val="28"/>
          </w:rPr>
          <w:delText xml:space="preserve">налоговой </w:delText>
        </w:r>
      </w:del>
      <w:ins w:id="138" w:author="Еременко" w:date="2019-06-02T13:15:00Z">
        <w:r w:rsidR="00094853">
          <w:rPr>
            <w:rFonts w:ascii="Times New Roman" w:hAnsi="Times New Roman" w:cs="Times New Roman"/>
            <w:sz w:val="28"/>
            <w:szCs w:val="28"/>
          </w:rPr>
          <w:t xml:space="preserve">налоговую </w:t>
        </w:r>
      </w:ins>
      <w:del w:id="139" w:author="Еременко" w:date="2019-06-02T13:15:00Z">
        <w:r w:rsidR="00A45B13" w:rsidDel="00094853">
          <w:rPr>
            <w:rFonts w:ascii="Times New Roman" w:hAnsi="Times New Roman" w:cs="Times New Roman"/>
            <w:sz w:val="28"/>
            <w:szCs w:val="28"/>
          </w:rPr>
          <w:delText>службе</w:delText>
        </w:r>
      </w:del>
      <w:ins w:id="140" w:author="Еременко" w:date="2019-06-02T13:15:00Z">
        <w:r w:rsidR="00094853">
          <w:rPr>
            <w:rFonts w:ascii="Times New Roman" w:hAnsi="Times New Roman" w:cs="Times New Roman"/>
            <w:sz w:val="28"/>
            <w:szCs w:val="28"/>
          </w:rPr>
          <w:t>службу</w:t>
        </w:r>
      </w:ins>
      <w:r w:rsidR="00A45B13">
        <w:rPr>
          <w:rFonts w:ascii="Times New Roman" w:hAnsi="Times New Roman" w:cs="Times New Roman"/>
          <w:sz w:val="28"/>
          <w:szCs w:val="28"/>
        </w:rPr>
        <w:t>;</w:t>
      </w:r>
    </w:p>
    <w:p w14:paraId="6747B4F4" w14:textId="7B433580" w:rsidR="00EC7829" w:rsidRDefault="00A45B13" w:rsidP="00EC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выписки</w:t>
      </w:r>
      <w:r w:rsidRPr="00A45B13">
        <w:rPr>
          <w:rFonts w:ascii="Times New Roman" w:hAnsi="Times New Roman" w:cs="Times New Roman"/>
          <w:sz w:val="28"/>
          <w:szCs w:val="28"/>
        </w:rPr>
        <w:t xml:space="preserve"> из Единого го</w:t>
      </w:r>
      <w:r>
        <w:rPr>
          <w:rFonts w:ascii="Times New Roman" w:hAnsi="Times New Roman" w:cs="Times New Roman"/>
          <w:sz w:val="28"/>
          <w:szCs w:val="28"/>
        </w:rPr>
        <w:t>сударственного реестра индивиду</w:t>
      </w:r>
      <w:r w:rsidRPr="00A45B13">
        <w:rPr>
          <w:rFonts w:ascii="Times New Roman" w:hAnsi="Times New Roman" w:cs="Times New Roman"/>
          <w:sz w:val="28"/>
          <w:szCs w:val="28"/>
        </w:rPr>
        <w:t>альных пре</w:t>
      </w:r>
      <w:r w:rsidRPr="00A45B13">
        <w:rPr>
          <w:rFonts w:ascii="Times New Roman" w:hAnsi="Times New Roman" w:cs="Times New Roman"/>
          <w:sz w:val="28"/>
          <w:szCs w:val="28"/>
        </w:rPr>
        <w:t>д</w:t>
      </w:r>
      <w:r w:rsidRPr="00A45B13">
        <w:rPr>
          <w:rFonts w:ascii="Times New Roman" w:hAnsi="Times New Roman" w:cs="Times New Roman"/>
          <w:sz w:val="28"/>
          <w:szCs w:val="28"/>
        </w:rPr>
        <w:t xml:space="preserve">принимателей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del w:id="141" w:author="Еременко" w:date="2019-06-02T13:15:00Z">
        <w:r w:rsidDel="00094853">
          <w:rPr>
            <w:rFonts w:ascii="Times New Roman" w:hAnsi="Times New Roman" w:cs="Times New Roman"/>
            <w:sz w:val="28"/>
            <w:szCs w:val="28"/>
          </w:rPr>
          <w:delText xml:space="preserve">Федеральной </w:delText>
        </w:r>
      </w:del>
      <w:ins w:id="142" w:author="Еременко" w:date="2019-06-02T13:15:00Z">
        <w:r w:rsidR="00094853">
          <w:rPr>
            <w:rFonts w:ascii="Times New Roman" w:hAnsi="Times New Roman" w:cs="Times New Roman"/>
            <w:sz w:val="28"/>
            <w:szCs w:val="28"/>
          </w:rPr>
          <w:t xml:space="preserve">Федеральную </w:t>
        </w:r>
      </w:ins>
      <w:del w:id="143" w:author="Еременко" w:date="2019-06-02T13:15:00Z">
        <w:r w:rsidDel="00094853">
          <w:rPr>
            <w:rFonts w:ascii="Times New Roman" w:hAnsi="Times New Roman" w:cs="Times New Roman"/>
            <w:sz w:val="28"/>
            <w:szCs w:val="28"/>
          </w:rPr>
          <w:delText xml:space="preserve">налоговой </w:delText>
        </w:r>
      </w:del>
      <w:ins w:id="144" w:author="Еременко" w:date="2019-06-02T13:15:00Z">
        <w:r w:rsidR="00094853">
          <w:rPr>
            <w:rFonts w:ascii="Times New Roman" w:hAnsi="Times New Roman" w:cs="Times New Roman"/>
            <w:sz w:val="28"/>
            <w:szCs w:val="28"/>
          </w:rPr>
          <w:t xml:space="preserve">налоговую </w:t>
        </w:r>
      </w:ins>
      <w:del w:id="145" w:author="Еременко" w:date="2019-06-02T13:15:00Z">
        <w:r w:rsidDel="00094853">
          <w:rPr>
            <w:rFonts w:ascii="Times New Roman" w:hAnsi="Times New Roman" w:cs="Times New Roman"/>
            <w:sz w:val="28"/>
            <w:szCs w:val="28"/>
          </w:rPr>
          <w:delText>службе</w:delText>
        </w:r>
      </w:del>
      <w:ins w:id="146" w:author="Еременко" w:date="2019-06-02T13:15:00Z">
        <w:r w:rsidR="00094853">
          <w:rPr>
            <w:rFonts w:ascii="Times New Roman" w:hAnsi="Times New Roman" w:cs="Times New Roman"/>
            <w:sz w:val="28"/>
            <w:szCs w:val="28"/>
          </w:rPr>
          <w:t>слу</w:t>
        </w:r>
        <w:r w:rsidR="00094853">
          <w:rPr>
            <w:rFonts w:ascii="Times New Roman" w:hAnsi="Times New Roman" w:cs="Times New Roman"/>
            <w:sz w:val="28"/>
            <w:szCs w:val="28"/>
          </w:rPr>
          <w:t>ж</w:t>
        </w:r>
        <w:r w:rsidR="00094853">
          <w:rPr>
            <w:rFonts w:ascii="Times New Roman" w:hAnsi="Times New Roman" w:cs="Times New Roman"/>
            <w:sz w:val="28"/>
            <w:szCs w:val="28"/>
          </w:rPr>
          <w:t>бу</w:t>
        </w:r>
      </w:ins>
      <w:r w:rsidR="00EC7829" w:rsidRPr="00E84C46">
        <w:rPr>
          <w:rFonts w:ascii="Times New Roman" w:hAnsi="Times New Roman" w:cs="Times New Roman"/>
          <w:sz w:val="28"/>
          <w:szCs w:val="28"/>
        </w:rPr>
        <w:t>.</w:t>
      </w:r>
    </w:p>
    <w:p w14:paraId="402624C2" w14:textId="77777777" w:rsidR="00A506B8" w:rsidRPr="00A506B8" w:rsidRDefault="00A506B8" w:rsidP="00A506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B8">
        <w:rPr>
          <w:rFonts w:ascii="Times New Roman" w:hAnsi="Times New Roman" w:cs="Times New Roman"/>
          <w:sz w:val="28"/>
          <w:szCs w:val="28"/>
        </w:rPr>
        <w:t>Заявитель вправе представить документы самостоятельно.</w:t>
      </w:r>
    </w:p>
    <w:p w14:paraId="29D31EBF" w14:textId="49FCA893" w:rsidR="00EC7829" w:rsidRPr="00E84C46" w:rsidRDefault="00A506B8" w:rsidP="00A506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B8">
        <w:rPr>
          <w:rFonts w:ascii="Times New Roman" w:hAnsi="Times New Roman" w:cs="Times New Roman"/>
          <w:sz w:val="28"/>
          <w:szCs w:val="28"/>
        </w:rPr>
        <w:t>Административные действия, устанавливаемые настоящим пунктом, осуществляются в течение 1 рабочего дня с момента регистрации заявления о пред</w:t>
      </w:r>
      <w:r w:rsidR="000F58AA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  <w:r w:rsidR="00EC7829" w:rsidRPr="00CE2FD8">
        <w:rPr>
          <w:rFonts w:ascii="Times New Roman" w:hAnsi="Times New Roman" w:cs="Times New Roman"/>
          <w:sz w:val="28"/>
          <w:szCs w:val="28"/>
        </w:rPr>
        <w:t>.</w:t>
      </w:r>
    </w:p>
    <w:p w14:paraId="234F576F" w14:textId="77777777" w:rsidR="00EC7829" w:rsidRPr="00B41FD7" w:rsidRDefault="00EC7829" w:rsidP="00EC78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1FD7">
        <w:rPr>
          <w:rFonts w:ascii="Times New Roman" w:hAnsi="Times New Roman" w:cs="Times New Roman"/>
          <w:sz w:val="28"/>
          <w:szCs w:val="28"/>
        </w:rPr>
        <w:t>. При наличии технической возможности обмен информацией ос</w:t>
      </w:r>
      <w:r w:rsidRPr="00B41FD7">
        <w:rPr>
          <w:rFonts w:ascii="Times New Roman" w:hAnsi="Times New Roman" w:cs="Times New Roman"/>
          <w:sz w:val="28"/>
          <w:szCs w:val="28"/>
        </w:rPr>
        <w:t>у</w:t>
      </w:r>
      <w:r w:rsidRPr="00B41FD7">
        <w:rPr>
          <w:rFonts w:ascii="Times New Roman" w:hAnsi="Times New Roman" w:cs="Times New Roman"/>
          <w:sz w:val="28"/>
          <w:szCs w:val="28"/>
        </w:rPr>
        <w:t>ществляется по электронным каналам связи с использованием совместимых сре</w:t>
      </w:r>
      <w:proofErr w:type="gramStart"/>
      <w:r w:rsidRPr="00B41FD7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B41FD7">
        <w:rPr>
          <w:rFonts w:ascii="Times New Roman" w:hAnsi="Times New Roman" w:cs="Times New Roman"/>
          <w:sz w:val="28"/>
          <w:szCs w:val="28"/>
        </w:rPr>
        <w:t>иптографической защиты информации и применением электронной подписи сотрудников, в том числе посредством электронных сервисов, внесе</w:t>
      </w:r>
      <w:r w:rsidRPr="00B41FD7">
        <w:rPr>
          <w:rFonts w:ascii="Times New Roman" w:hAnsi="Times New Roman" w:cs="Times New Roman"/>
          <w:sz w:val="28"/>
          <w:szCs w:val="28"/>
        </w:rPr>
        <w:t>н</w:t>
      </w:r>
      <w:r w:rsidRPr="00B41FD7">
        <w:rPr>
          <w:rFonts w:ascii="Times New Roman" w:hAnsi="Times New Roman" w:cs="Times New Roman"/>
          <w:sz w:val="28"/>
          <w:szCs w:val="28"/>
        </w:rPr>
        <w:t>ных в единый реестр систем межведомственного электронного взаимодействия (далее - СМЭВ).</w:t>
      </w:r>
    </w:p>
    <w:p w14:paraId="35DA1331" w14:textId="76440271" w:rsidR="00EC7829" w:rsidRPr="00B41FD7" w:rsidRDefault="00EC7829" w:rsidP="00EC78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>В случае</w:t>
      </w:r>
      <w:del w:id="147" w:author="Еременко" w:date="2019-06-02T13:30:00Z">
        <w:r w:rsidRPr="00B41FD7" w:rsidDel="00057856">
          <w:rPr>
            <w:rFonts w:ascii="Times New Roman" w:hAnsi="Times New Roman" w:cs="Times New Roman"/>
            <w:sz w:val="28"/>
            <w:szCs w:val="28"/>
          </w:rPr>
          <w:delText>,</w:delText>
        </w:r>
      </w:del>
      <w:r w:rsidRPr="00B41FD7">
        <w:rPr>
          <w:rFonts w:ascii="Times New Roman" w:hAnsi="Times New Roman" w:cs="Times New Roman"/>
          <w:sz w:val="28"/>
          <w:szCs w:val="28"/>
        </w:rPr>
        <w:t xml:space="preserve"> если в течение </w:t>
      </w:r>
      <w:r w:rsidR="00A45B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B41FD7">
        <w:rPr>
          <w:rFonts w:ascii="Times New Roman" w:hAnsi="Times New Roman" w:cs="Times New Roman"/>
          <w:sz w:val="28"/>
          <w:szCs w:val="28"/>
        </w:rPr>
        <w:t xml:space="preserve"> дней ответ на запрос, переданный с использованием средств СМЭВ, не поступил в Администрацию, направление </w:t>
      </w:r>
      <w:r w:rsidRPr="00B41FD7">
        <w:rPr>
          <w:rFonts w:ascii="Times New Roman" w:hAnsi="Times New Roman" w:cs="Times New Roman"/>
          <w:sz w:val="28"/>
          <w:szCs w:val="28"/>
        </w:rPr>
        <w:lastRenderedPageBreak/>
        <w:t>повторного запроса по каналам СМЭВ не допускается. Повторный запрос до</w:t>
      </w:r>
      <w:r w:rsidRPr="00B41FD7">
        <w:rPr>
          <w:rFonts w:ascii="Times New Roman" w:hAnsi="Times New Roman" w:cs="Times New Roman"/>
          <w:sz w:val="28"/>
          <w:szCs w:val="28"/>
        </w:rPr>
        <w:t>л</w:t>
      </w:r>
      <w:r w:rsidRPr="00B41FD7">
        <w:rPr>
          <w:rFonts w:ascii="Times New Roman" w:hAnsi="Times New Roman" w:cs="Times New Roman"/>
          <w:sz w:val="28"/>
          <w:szCs w:val="28"/>
        </w:rPr>
        <w:t>жен быть направлен на бумажном носителе.</w:t>
      </w:r>
    </w:p>
    <w:p w14:paraId="0A1F1ECA" w14:textId="77777777" w:rsidR="00EC7829" w:rsidRDefault="00EC7829" w:rsidP="00EC78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>В случае если техническая возможность направления запросов и получ</w:t>
      </w:r>
      <w:r w:rsidRPr="00B41FD7">
        <w:rPr>
          <w:rFonts w:ascii="Times New Roman" w:hAnsi="Times New Roman" w:cs="Times New Roman"/>
          <w:sz w:val="28"/>
          <w:szCs w:val="28"/>
        </w:rPr>
        <w:t>е</w:t>
      </w:r>
      <w:r w:rsidRPr="00B41FD7">
        <w:rPr>
          <w:rFonts w:ascii="Times New Roman" w:hAnsi="Times New Roman" w:cs="Times New Roman"/>
          <w:sz w:val="28"/>
          <w:szCs w:val="28"/>
        </w:rPr>
        <w:t>ния информации с использованием средств СМЭВ отсутствует, запросы направляются в письменной форме и подписываются главой муниципального образования Брюховецкий район.</w:t>
      </w:r>
    </w:p>
    <w:p w14:paraId="66ECD2A5" w14:textId="1BE17A52" w:rsidR="00EC7829" w:rsidRPr="00B41FD7" w:rsidRDefault="00EC7829" w:rsidP="00EC78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FD7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41FD7">
        <w:rPr>
          <w:rFonts w:ascii="Times New Roman" w:hAnsi="Times New Roman" w:cs="Times New Roman"/>
          <w:sz w:val="28"/>
          <w:szCs w:val="28"/>
        </w:rPr>
        <w:t>. Специалисты поставщиков данных на основании запросов</w:t>
      </w:r>
      <w:del w:id="148" w:author="Еременко" w:date="2019-06-02T13:16:00Z">
        <w:r w:rsidRPr="00B41FD7" w:rsidDel="00094853">
          <w:rPr>
            <w:rFonts w:ascii="Times New Roman" w:hAnsi="Times New Roman" w:cs="Times New Roman"/>
            <w:sz w:val="28"/>
            <w:szCs w:val="28"/>
          </w:rPr>
          <w:delText>,</w:delText>
        </w:r>
      </w:del>
      <w:r w:rsidRPr="00B41FD7">
        <w:rPr>
          <w:rFonts w:ascii="Times New Roman" w:hAnsi="Times New Roman" w:cs="Times New Roman"/>
          <w:sz w:val="28"/>
          <w:szCs w:val="28"/>
        </w:rPr>
        <w:t xml:space="preserve"> </w:t>
      </w:r>
      <w:del w:id="149" w:author="Еременко" w:date="2019-06-02T13:16:00Z">
        <w:r w:rsidRPr="00B41FD7" w:rsidDel="00094853">
          <w:rPr>
            <w:rFonts w:ascii="Times New Roman" w:hAnsi="Times New Roman" w:cs="Times New Roman"/>
            <w:sz w:val="28"/>
            <w:szCs w:val="28"/>
          </w:rPr>
          <w:delText>пред</w:delText>
        </w:r>
        <w:r w:rsidRPr="00B41FD7" w:rsidDel="00094853">
          <w:rPr>
            <w:rFonts w:ascii="Times New Roman" w:hAnsi="Times New Roman" w:cs="Times New Roman"/>
            <w:sz w:val="28"/>
            <w:szCs w:val="28"/>
          </w:rPr>
          <w:delText>о</w:delText>
        </w:r>
        <w:r w:rsidRPr="00B41FD7" w:rsidDel="00094853">
          <w:rPr>
            <w:rFonts w:ascii="Times New Roman" w:hAnsi="Times New Roman" w:cs="Times New Roman"/>
            <w:sz w:val="28"/>
            <w:szCs w:val="28"/>
          </w:rPr>
          <w:delText>ставляют</w:delText>
        </w:r>
      </w:del>
      <w:ins w:id="150" w:author="Еременко" w:date="2019-06-02T13:16:00Z">
        <w:r w:rsidR="00094853" w:rsidRPr="00B41FD7">
          <w:rPr>
            <w:rFonts w:ascii="Times New Roman" w:hAnsi="Times New Roman" w:cs="Times New Roman"/>
            <w:sz w:val="28"/>
            <w:szCs w:val="28"/>
          </w:rPr>
          <w:t>пре</w:t>
        </w:r>
        <w:r w:rsidR="00094853" w:rsidRPr="00B41FD7">
          <w:rPr>
            <w:rFonts w:ascii="Times New Roman" w:hAnsi="Times New Roman" w:cs="Times New Roman"/>
            <w:sz w:val="28"/>
            <w:szCs w:val="28"/>
          </w:rPr>
          <w:t>д</w:t>
        </w:r>
        <w:r w:rsidR="00094853" w:rsidRPr="00B41FD7">
          <w:rPr>
            <w:rFonts w:ascii="Times New Roman" w:hAnsi="Times New Roman" w:cs="Times New Roman"/>
            <w:sz w:val="28"/>
            <w:szCs w:val="28"/>
          </w:rPr>
          <w:t>ставляют</w:t>
        </w:r>
      </w:ins>
      <w:r w:rsidRPr="00B41FD7">
        <w:rPr>
          <w:rFonts w:ascii="Times New Roman" w:hAnsi="Times New Roman" w:cs="Times New Roman"/>
          <w:sz w:val="28"/>
          <w:szCs w:val="28"/>
        </w:rPr>
        <w:t xml:space="preserve"> запрашиваемые документы (информацию) или направляют уведомл</w:t>
      </w:r>
      <w:r w:rsidRPr="00B41FD7">
        <w:rPr>
          <w:rFonts w:ascii="Times New Roman" w:hAnsi="Times New Roman" w:cs="Times New Roman"/>
          <w:sz w:val="28"/>
          <w:szCs w:val="28"/>
        </w:rPr>
        <w:t>е</w:t>
      </w:r>
      <w:r w:rsidRPr="00B41FD7">
        <w:rPr>
          <w:rFonts w:ascii="Times New Roman" w:hAnsi="Times New Roman" w:cs="Times New Roman"/>
          <w:sz w:val="28"/>
          <w:szCs w:val="28"/>
        </w:rPr>
        <w:t>ния об отсутствии документа и (или) информации, необходимых для пред</w:t>
      </w:r>
      <w:r w:rsidRPr="00B41FD7">
        <w:rPr>
          <w:rFonts w:ascii="Times New Roman" w:hAnsi="Times New Roman" w:cs="Times New Roman"/>
          <w:sz w:val="28"/>
          <w:szCs w:val="28"/>
        </w:rPr>
        <w:t>о</w:t>
      </w:r>
      <w:r w:rsidRPr="00B41FD7">
        <w:rPr>
          <w:rFonts w:ascii="Times New Roman" w:hAnsi="Times New Roman" w:cs="Times New Roman"/>
          <w:sz w:val="28"/>
          <w:szCs w:val="28"/>
        </w:rPr>
        <w:t>ставления муниципальной услуги (далее – уведомление об отказе).</w:t>
      </w:r>
    </w:p>
    <w:p w14:paraId="2659E4AD" w14:textId="74478041" w:rsidR="00EC7829" w:rsidRDefault="00EC7829" w:rsidP="00EC7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Административные действия</w:t>
      </w:r>
      <w:r w:rsidRPr="003E599C">
        <w:rPr>
          <w:rFonts w:ascii="Times New Roman" w:hAnsi="Times New Roman" w:cs="Times New Roman"/>
          <w:sz w:val="28"/>
          <w:szCs w:val="28"/>
        </w:rPr>
        <w:t xml:space="preserve">, устанавливаемые настоящим пунктом, осуществляются в течение </w:t>
      </w:r>
      <w:r w:rsidR="00A45B1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99C">
        <w:rPr>
          <w:rFonts w:ascii="Times New Roman" w:hAnsi="Times New Roman" w:cs="Times New Roman"/>
          <w:sz w:val="28"/>
          <w:szCs w:val="28"/>
        </w:rPr>
        <w:t>рабочих дней со дня поступления межведомстве</w:t>
      </w:r>
      <w:r w:rsidRPr="003E599C">
        <w:rPr>
          <w:rFonts w:ascii="Times New Roman" w:hAnsi="Times New Roman" w:cs="Times New Roman"/>
          <w:sz w:val="28"/>
          <w:szCs w:val="28"/>
        </w:rPr>
        <w:t>н</w:t>
      </w:r>
      <w:r w:rsidRPr="003E599C">
        <w:rPr>
          <w:rFonts w:ascii="Times New Roman" w:hAnsi="Times New Roman" w:cs="Times New Roman"/>
          <w:sz w:val="28"/>
          <w:szCs w:val="28"/>
        </w:rPr>
        <w:t>ного запроса в орган или организацию, предоставляющие</w:t>
      </w:r>
      <w:r w:rsidRPr="0063605C">
        <w:rPr>
          <w:rFonts w:ascii="Times New Roman" w:hAnsi="Times New Roman" w:cs="Times New Roman"/>
          <w:sz w:val="28"/>
          <w:szCs w:val="28"/>
        </w:rPr>
        <w:t xml:space="preserve"> документ и информ</w:t>
      </w:r>
      <w:r w:rsidRPr="0063605C">
        <w:rPr>
          <w:rFonts w:ascii="Times New Roman" w:hAnsi="Times New Roman" w:cs="Times New Roman"/>
          <w:sz w:val="28"/>
          <w:szCs w:val="28"/>
        </w:rPr>
        <w:t>а</w:t>
      </w:r>
      <w:r w:rsidRPr="0063605C">
        <w:rPr>
          <w:rFonts w:ascii="Times New Roman" w:hAnsi="Times New Roman" w:cs="Times New Roman"/>
          <w:sz w:val="28"/>
          <w:szCs w:val="28"/>
        </w:rPr>
        <w:t>цию, если иные сроки подготовки и направления ответа на межведомственный запрос не установлены федеральными законами, правовыми актами Правител</w:t>
      </w:r>
      <w:r w:rsidRPr="0063605C">
        <w:rPr>
          <w:rFonts w:ascii="Times New Roman" w:hAnsi="Times New Roman" w:cs="Times New Roman"/>
          <w:sz w:val="28"/>
          <w:szCs w:val="28"/>
        </w:rPr>
        <w:t>ь</w:t>
      </w:r>
      <w:r w:rsidRPr="0063605C">
        <w:rPr>
          <w:rFonts w:ascii="Times New Roman" w:hAnsi="Times New Roman" w:cs="Times New Roman"/>
          <w:sz w:val="28"/>
          <w:szCs w:val="28"/>
        </w:rPr>
        <w:t>ства Российской Федерации и принятыми в соответствии с федеральными зак</w:t>
      </w:r>
      <w:r w:rsidRPr="0063605C">
        <w:rPr>
          <w:rFonts w:ascii="Times New Roman" w:hAnsi="Times New Roman" w:cs="Times New Roman"/>
          <w:sz w:val="28"/>
          <w:szCs w:val="28"/>
        </w:rPr>
        <w:t>о</w:t>
      </w:r>
      <w:r w:rsidRPr="0063605C">
        <w:rPr>
          <w:rFonts w:ascii="Times New Roman" w:hAnsi="Times New Roman" w:cs="Times New Roman"/>
          <w:sz w:val="28"/>
          <w:szCs w:val="28"/>
        </w:rPr>
        <w:t>нами нормативными правовыми актами Краснодарского края.</w:t>
      </w:r>
      <w:proofErr w:type="gramEnd"/>
    </w:p>
    <w:p w14:paraId="1ABDCBA9" w14:textId="0B48A017" w:rsidR="00A45B13" w:rsidRDefault="00A45B13" w:rsidP="00A45B1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Максимальный срок административной процедуры, устанавливаемой подразделом 3.4 настоящего Регламента не более 7 календарных дней.</w:t>
      </w:r>
    </w:p>
    <w:p w14:paraId="7E3AD77A" w14:textId="77777777" w:rsidR="00A45B13" w:rsidRDefault="00A45B13" w:rsidP="00A45B1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Критерий принятия решения: отсутствие документов, которые в соотве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ствии с подразделом 2.7 настоящего Регламента находятся в распоряжении го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ударственных органов, органов местного самоуправления и иных организаций, участвующих в предоставлении муниципальной услуги, не представленных 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явителем самостоятельно.</w:t>
      </w:r>
    </w:p>
    <w:p w14:paraId="32695ACB" w14:textId="33E9EEEA" w:rsidR="00A45B13" w:rsidRDefault="00A45B13" w:rsidP="00A45B1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 административной процедуры, установленной подразделом 3.4 настоящего Регламента: документы (сведения) либо уведомления об отсутствии документа и (или) информации,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пальной услуги, направленные в Отдел.</w:t>
      </w:r>
    </w:p>
    <w:p w14:paraId="0ECCFC89" w14:textId="77777777" w:rsidR="00A45B13" w:rsidRPr="009E170B" w:rsidRDefault="00A45B13" w:rsidP="00A45B1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Способ фиксации: приобщение документов (сведений) либо уведомления об </w:t>
      </w:r>
      <w:r w:rsidRPr="009E170B">
        <w:rPr>
          <w:rFonts w:ascii="Times New Roman" w:eastAsia="Times New Roman" w:hAnsi="Times New Roman" w:cs="Times New Roman"/>
          <w:sz w:val="28"/>
          <w:szCs w:val="28"/>
        </w:rPr>
        <w:t>отсутствии документа и (или) информации, необходимых для предоставл</w:t>
      </w:r>
      <w:r w:rsidRPr="009E170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E170B">
        <w:rPr>
          <w:rFonts w:ascii="Times New Roman" w:eastAsia="Times New Roman" w:hAnsi="Times New Roman" w:cs="Times New Roman"/>
          <w:sz w:val="28"/>
          <w:szCs w:val="28"/>
        </w:rPr>
        <w:t>ния муниципальной услуги к документам по предоставлению муниципальной услуги.</w:t>
      </w:r>
    </w:p>
    <w:p w14:paraId="681D328D" w14:textId="77777777" w:rsidR="00042635" w:rsidRPr="00042635" w:rsidRDefault="00042635" w:rsidP="00B541E6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35">
        <w:rPr>
          <w:rFonts w:ascii="Times New Roman" w:hAnsi="Times New Roman" w:cs="Times New Roman"/>
          <w:sz w:val="28"/>
          <w:szCs w:val="28"/>
        </w:rPr>
        <w:t>3.5. </w:t>
      </w:r>
      <w:r w:rsidR="00EC7829">
        <w:rPr>
          <w:rFonts w:ascii="Times New Roman" w:hAnsi="Times New Roman" w:cs="Times New Roman"/>
          <w:sz w:val="28"/>
          <w:szCs w:val="28"/>
        </w:rPr>
        <w:t>П</w:t>
      </w:r>
      <w:r w:rsidR="00EC7829" w:rsidRPr="00EC7829">
        <w:rPr>
          <w:rFonts w:ascii="Times New Roman" w:hAnsi="Times New Roman" w:cs="Times New Roman"/>
          <w:sz w:val="28"/>
          <w:szCs w:val="28"/>
        </w:rPr>
        <w:t>одготовка результата муниципальной услуги</w:t>
      </w:r>
    </w:p>
    <w:p w14:paraId="43293EFD" w14:textId="7AA9B0DA" w:rsidR="00EC7829" w:rsidRPr="00DD71BC" w:rsidRDefault="00EC7829" w:rsidP="00B541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635">
        <w:rPr>
          <w:rFonts w:ascii="Times New Roman" w:hAnsi="Times New Roman" w:cs="Times New Roman"/>
          <w:sz w:val="28"/>
          <w:szCs w:val="28"/>
        </w:rPr>
        <w:t>3.5.1. </w:t>
      </w:r>
      <w:r w:rsidR="00F6605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F6605A" w:rsidRPr="00F6605A">
        <w:rPr>
          <w:rFonts w:ascii="Times New Roman" w:hAnsi="Times New Roman" w:cs="Times New Roman"/>
          <w:sz w:val="28"/>
          <w:szCs w:val="28"/>
        </w:rPr>
        <w:t>является наличие полного пакета документов в соответствии с подразделами 2.6, 2.7 Регламента.</w:t>
      </w:r>
    </w:p>
    <w:p w14:paraId="20623BBD" w14:textId="77777777" w:rsidR="00EC7829" w:rsidRPr="00DD71BC" w:rsidRDefault="00EC7829" w:rsidP="00B541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 xml:space="preserve">Специалист Отдела осуществляет: </w:t>
      </w:r>
    </w:p>
    <w:p w14:paraId="739A949A" w14:textId="77777777" w:rsidR="00EC7829" w:rsidRPr="00DD71BC" w:rsidRDefault="00EC7829" w:rsidP="00B541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проверку полноты сведений, содержащихся в документах, прилагаемых к заявлению;</w:t>
      </w:r>
    </w:p>
    <w:p w14:paraId="0C43DB13" w14:textId="77777777" w:rsidR="00EC7829" w:rsidRPr="00DD71BC" w:rsidRDefault="00EC7829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>проверку наличия оснований для отказа в предоставлении муниципал</w:t>
      </w:r>
      <w:r w:rsidRPr="00DD71BC">
        <w:rPr>
          <w:rFonts w:ascii="Times New Roman" w:hAnsi="Times New Roman" w:cs="Times New Roman"/>
          <w:sz w:val="28"/>
          <w:szCs w:val="28"/>
        </w:rPr>
        <w:t>ь</w:t>
      </w:r>
      <w:r w:rsidRPr="00DD71BC">
        <w:rPr>
          <w:rFonts w:ascii="Times New Roman" w:hAnsi="Times New Roman" w:cs="Times New Roman"/>
          <w:sz w:val="28"/>
          <w:szCs w:val="28"/>
        </w:rPr>
        <w:t xml:space="preserve">ной услуги, предусмотренных </w:t>
      </w:r>
      <w:r w:rsidR="00C95AE8">
        <w:rPr>
          <w:rFonts w:ascii="Times New Roman" w:hAnsi="Times New Roman" w:cs="Times New Roman"/>
          <w:sz w:val="28"/>
          <w:szCs w:val="28"/>
        </w:rPr>
        <w:t>подразделом</w:t>
      </w:r>
      <w:r w:rsidR="00383A8F">
        <w:rPr>
          <w:rFonts w:ascii="Times New Roman" w:hAnsi="Times New Roman" w:cs="Times New Roman"/>
          <w:sz w:val="28"/>
          <w:szCs w:val="28"/>
        </w:rPr>
        <w:t xml:space="preserve"> 2.10 настоящего Р</w:t>
      </w:r>
      <w:r w:rsidRPr="00DD71BC">
        <w:rPr>
          <w:rFonts w:ascii="Times New Roman" w:hAnsi="Times New Roman" w:cs="Times New Roman"/>
          <w:sz w:val="28"/>
          <w:szCs w:val="28"/>
        </w:rPr>
        <w:t>егламента.</w:t>
      </w:r>
    </w:p>
    <w:p w14:paraId="22381696" w14:textId="77777777" w:rsidR="00EC7829" w:rsidRDefault="00EC7829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1B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</w:t>
      </w:r>
      <w:r w:rsidRPr="00127E8D">
        <w:rPr>
          <w:rFonts w:ascii="Times New Roman" w:hAnsi="Times New Roman" w:cs="Times New Roman"/>
          <w:sz w:val="28"/>
          <w:szCs w:val="28"/>
        </w:rPr>
        <w:t>административног</w:t>
      </w:r>
      <w:r>
        <w:rPr>
          <w:rFonts w:ascii="Times New Roman" w:hAnsi="Times New Roman" w:cs="Times New Roman"/>
          <w:sz w:val="28"/>
          <w:szCs w:val="28"/>
        </w:rPr>
        <w:t xml:space="preserve">о действия </w:t>
      </w:r>
      <w:r w:rsidRPr="00DD71BC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>
        <w:rPr>
          <w:rFonts w:ascii="Times New Roman" w:hAnsi="Times New Roman" w:cs="Times New Roman"/>
          <w:sz w:val="28"/>
          <w:szCs w:val="28"/>
        </w:rPr>
        <w:t>двух календарных дней</w:t>
      </w:r>
      <w:r w:rsidRPr="00DD71BC">
        <w:rPr>
          <w:rFonts w:ascii="Times New Roman" w:hAnsi="Times New Roman" w:cs="Times New Roman"/>
          <w:sz w:val="28"/>
          <w:szCs w:val="28"/>
        </w:rPr>
        <w:t>.</w:t>
      </w:r>
    </w:p>
    <w:p w14:paraId="5CC7322F" w14:textId="77777777" w:rsidR="00EC7829" w:rsidRDefault="00EC7829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3.5.2. </w:t>
      </w:r>
      <w:r w:rsidRPr="0002522D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предоставлении муниц</w:t>
      </w:r>
      <w:r w:rsidRPr="0002522D">
        <w:rPr>
          <w:rFonts w:ascii="Times New Roman" w:hAnsi="Times New Roman" w:cs="Times New Roman"/>
          <w:sz w:val="28"/>
          <w:szCs w:val="28"/>
        </w:rPr>
        <w:t>и</w:t>
      </w:r>
      <w:r w:rsidRPr="0002522D">
        <w:rPr>
          <w:rFonts w:ascii="Times New Roman" w:hAnsi="Times New Roman" w:cs="Times New Roman"/>
          <w:sz w:val="28"/>
          <w:szCs w:val="28"/>
        </w:rPr>
        <w:t xml:space="preserve">пальной услуги специалист Отдела </w:t>
      </w:r>
      <w:r>
        <w:rPr>
          <w:rFonts w:ascii="Times New Roman" w:hAnsi="Times New Roman" w:cs="Times New Roman"/>
          <w:sz w:val="28"/>
          <w:szCs w:val="28"/>
        </w:rPr>
        <w:t>готовит</w:t>
      </w:r>
      <w:r w:rsidRPr="0002522D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C95AE8">
        <w:rPr>
          <w:rFonts w:ascii="Times New Roman" w:hAnsi="Times New Roman" w:cs="Times New Roman"/>
          <w:sz w:val="28"/>
          <w:szCs w:val="28"/>
        </w:rPr>
        <w:t>письма Администрации об отказе в</w:t>
      </w:r>
      <w:r w:rsidRPr="0002522D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 (далее – мотивированный о</w:t>
      </w:r>
      <w:r w:rsidRPr="0002522D">
        <w:rPr>
          <w:rFonts w:ascii="Times New Roman" w:hAnsi="Times New Roman" w:cs="Times New Roman"/>
          <w:sz w:val="28"/>
          <w:szCs w:val="28"/>
        </w:rPr>
        <w:t>т</w:t>
      </w:r>
      <w:r w:rsidRPr="0002522D">
        <w:rPr>
          <w:rFonts w:ascii="Times New Roman" w:hAnsi="Times New Roman" w:cs="Times New Roman"/>
          <w:sz w:val="28"/>
          <w:szCs w:val="28"/>
        </w:rPr>
        <w:t>каз).</w:t>
      </w:r>
    </w:p>
    <w:p w14:paraId="60DD3008" w14:textId="77777777" w:rsidR="00EC7829" w:rsidRDefault="00EC7829" w:rsidP="00B54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8D">
        <w:rPr>
          <w:rFonts w:ascii="Times New Roman" w:hAnsi="Times New Roman" w:cs="Times New Roman"/>
          <w:sz w:val="28"/>
          <w:szCs w:val="28"/>
        </w:rPr>
        <w:t>Срок выполнения административног</w:t>
      </w:r>
      <w:r>
        <w:rPr>
          <w:rFonts w:ascii="Times New Roman" w:hAnsi="Times New Roman" w:cs="Times New Roman"/>
          <w:sz w:val="28"/>
          <w:szCs w:val="28"/>
        </w:rPr>
        <w:t>о действия сост</w:t>
      </w:r>
      <w:r w:rsidR="004A404B">
        <w:rPr>
          <w:rFonts w:ascii="Times New Roman" w:hAnsi="Times New Roman" w:cs="Times New Roman"/>
          <w:sz w:val="28"/>
          <w:szCs w:val="28"/>
        </w:rPr>
        <w:t>авляет не более</w:t>
      </w:r>
      <w:r w:rsidR="004A404B">
        <w:rPr>
          <w:rFonts w:ascii="Times New Roman" w:hAnsi="Times New Roman" w:cs="Times New Roman"/>
          <w:sz w:val="28"/>
          <w:szCs w:val="28"/>
        </w:rPr>
        <w:br/>
        <w:t>10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Pr="00127E8D">
        <w:rPr>
          <w:rFonts w:ascii="Times New Roman" w:hAnsi="Times New Roman" w:cs="Times New Roman"/>
          <w:sz w:val="28"/>
          <w:szCs w:val="28"/>
        </w:rPr>
        <w:t>.</w:t>
      </w:r>
    </w:p>
    <w:p w14:paraId="20887F85" w14:textId="77777777" w:rsidR="00EC7829" w:rsidRDefault="00EC7829" w:rsidP="00B541E6">
      <w:pPr>
        <w:pStyle w:val="12"/>
        <w:shd w:val="clear" w:color="auto" w:fill="auto"/>
        <w:spacing w:before="0" w:after="0"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Согласование </w:t>
      </w:r>
      <w:r w:rsidRPr="00127E8D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127E8D">
        <w:rPr>
          <w:sz w:val="28"/>
          <w:szCs w:val="28"/>
        </w:rPr>
        <w:t xml:space="preserve"> мотивированного отказа</w:t>
      </w:r>
      <w:r>
        <w:rPr>
          <w:sz w:val="28"/>
          <w:szCs w:val="28"/>
        </w:rPr>
        <w:t xml:space="preserve"> </w:t>
      </w:r>
      <w:r w:rsidRPr="005E1EC0">
        <w:rPr>
          <w:color w:val="auto"/>
          <w:sz w:val="28"/>
          <w:szCs w:val="28"/>
        </w:rPr>
        <w:t xml:space="preserve">осуществляется </w:t>
      </w:r>
      <w:r>
        <w:rPr>
          <w:color w:val="auto"/>
          <w:sz w:val="28"/>
          <w:szCs w:val="28"/>
        </w:rPr>
        <w:t>начал</w:t>
      </w:r>
      <w:r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>ником</w:t>
      </w:r>
      <w:r w:rsidRPr="00CF3C29">
        <w:rPr>
          <w:color w:val="auto"/>
          <w:sz w:val="28"/>
          <w:szCs w:val="28"/>
        </w:rPr>
        <w:t xml:space="preserve"> Отдела </w:t>
      </w:r>
      <w:r>
        <w:rPr>
          <w:color w:val="auto"/>
          <w:sz w:val="28"/>
          <w:szCs w:val="28"/>
        </w:rPr>
        <w:t>в течение</w:t>
      </w:r>
      <w:r w:rsidRPr="00CF3C29">
        <w:rPr>
          <w:color w:val="auto"/>
          <w:sz w:val="28"/>
          <w:szCs w:val="28"/>
        </w:rPr>
        <w:t xml:space="preserve"> 2 (</w:t>
      </w:r>
      <w:r>
        <w:rPr>
          <w:color w:val="auto"/>
          <w:sz w:val="28"/>
          <w:szCs w:val="28"/>
        </w:rPr>
        <w:t>двух</w:t>
      </w:r>
      <w:r w:rsidRPr="00CF3C29">
        <w:rPr>
          <w:color w:val="auto"/>
          <w:sz w:val="28"/>
          <w:szCs w:val="28"/>
        </w:rPr>
        <w:t>) рабочих дня;</w:t>
      </w:r>
    </w:p>
    <w:p w14:paraId="2F90D846" w14:textId="77777777" w:rsidR="00EC7829" w:rsidRPr="00260B69" w:rsidRDefault="00EC7829" w:rsidP="00B54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Согласованный 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7E8D">
        <w:rPr>
          <w:rFonts w:ascii="Times New Roman" w:hAnsi="Times New Roman" w:cs="Times New Roman"/>
          <w:sz w:val="28"/>
          <w:szCs w:val="28"/>
        </w:rPr>
        <w:t>мотивированного отказа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0B69">
        <w:rPr>
          <w:rFonts w:ascii="Times New Roman" w:hAnsi="Times New Roman" w:cs="Times New Roman"/>
          <w:sz w:val="28"/>
          <w:szCs w:val="28"/>
        </w:rPr>
        <w:t>передает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260B69">
        <w:rPr>
          <w:rFonts w:ascii="Times New Roman" w:hAnsi="Times New Roman" w:cs="Times New Roman"/>
          <w:sz w:val="28"/>
          <w:szCs w:val="28"/>
        </w:rPr>
        <w:t xml:space="preserve"> на подпис</w:t>
      </w:r>
      <w:r w:rsidRPr="00260B69">
        <w:rPr>
          <w:rFonts w:ascii="Times New Roman" w:hAnsi="Times New Roman" w:cs="Times New Roman"/>
          <w:sz w:val="28"/>
          <w:szCs w:val="28"/>
        </w:rPr>
        <w:t>а</w:t>
      </w:r>
      <w:r w:rsidRPr="00260B69">
        <w:rPr>
          <w:rFonts w:ascii="Times New Roman" w:hAnsi="Times New Roman" w:cs="Times New Roman"/>
          <w:sz w:val="28"/>
          <w:szCs w:val="28"/>
        </w:rPr>
        <w:t xml:space="preserve">ние главе муниципального образования Брюховецкий район. </w:t>
      </w:r>
    </w:p>
    <w:p w14:paraId="62C5CFCB" w14:textId="77777777" w:rsidR="00EC7829" w:rsidRPr="00260B69" w:rsidRDefault="00EC7829" w:rsidP="00B54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B69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260B6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</w:t>
      </w:r>
      <w:r w:rsidRPr="00260B69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их дней</w:t>
      </w:r>
      <w:r w:rsidRPr="00260B69">
        <w:rPr>
          <w:rFonts w:ascii="Times New Roman" w:hAnsi="Times New Roman" w:cs="Times New Roman"/>
          <w:sz w:val="28"/>
          <w:szCs w:val="28"/>
        </w:rPr>
        <w:t>.</w:t>
      </w:r>
    </w:p>
    <w:p w14:paraId="59C17AD5" w14:textId="77777777" w:rsidR="00EC7829" w:rsidRDefault="00EC7829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0B69">
        <w:rPr>
          <w:rFonts w:ascii="Times New Roman" w:hAnsi="Times New Roman" w:cs="Times New Roman"/>
          <w:sz w:val="28"/>
          <w:szCs w:val="28"/>
        </w:rPr>
        <w:t>Подписанный</w:t>
      </w:r>
      <w:r>
        <w:rPr>
          <w:rFonts w:ascii="Times New Roman" w:hAnsi="Times New Roman" w:cs="Times New Roman"/>
          <w:sz w:val="28"/>
          <w:szCs w:val="28"/>
        </w:rPr>
        <w:t xml:space="preserve"> главой муниципального образования Брюховецкий район мотивированный отказ передается в общий отдел </w:t>
      </w:r>
      <w:r w:rsidRPr="00020AC6">
        <w:rPr>
          <w:rFonts w:ascii="Times New Roman" w:hAnsi="Times New Roman" w:cs="Times New Roman"/>
          <w:sz w:val="28"/>
          <w:szCs w:val="28"/>
        </w:rPr>
        <w:t>организационно-правового уп</w:t>
      </w:r>
      <w:r w:rsidRPr="00E666C9">
        <w:rPr>
          <w:rFonts w:ascii="Times New Roman" w:hAnsi="Times New Roman" w:cs="Times New Roman"/>
          <w:sz w:val="28"/>
          <w:szCs w:val="28"/>
        </w:rPr>
        <w:t xml:space="preserve">равления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для регистрации </w:t>
      </w:r>
      <w:r w:rsidRPr="00B61B3E">
        <w:rPr>
          <w:rFonts w:ascii="Times New Roman" w:hAnsi="Times New Roman" w:cs="Times New Roman"/>
          <w:sz w:val="28"/>
          <w:szCs w:val="28"/>
        </w:rPr>
        <w:t xml:space="preserve">журнале регистрации </w:t>
      </w:r>
      <w:r>
        <w:rPr>
          <w:rFonts w:ascii="Times New Roman" w:hAnsi="Times New Roman" w:cs="Times New Roman"/>
          <w:sz w:val="28"/>
          <w:szCs w:val="28"/>
        </w:rPr>
        <w:t>исходящих</w:t>
      </w:r>
      <w:r w:rsidRPr="00B61B3E">
        <w:rPr>
          <w:rFonts w:ascii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передачи в Отдел для выдачи заявителю.</w:t>
      </w:r>
      <w:proofErr w:type="gramEnd"/>
    </w:p>
    <w:p w14:paraId="6E922048" w14:textId="77777777" w:rsidR="00EC7829" w:rsidRPr="00285A93" w:rsidRDefault="00EC7829" w:rsidP="00B54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E8D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127E8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</w:t>
      </w:r>
      <w:r w:rsidRPr="00127E8D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27E8D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27E8D">
        <w:rPr>
          <w:rFonts w:ascii="Times New Roman" w:hAnsi="Times New Roman" w:cs="Times New Roman"/>
          <w:sz w:val="28"/>
          <w:szCs w:val="28"/>
        </w:rPr>
        <w:t>.</w:t>
      </w:r>
    </w:p>
    <w:p w14:paraId="76ED615D" w14:textId="77777777" w:rsidR="00EC7829" w:rsidRDefault="00EC7829" w:rsidP="00B54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5A93">
        <w:rPr>
          <w:rFonts w:ascii="Times New Roman" w:hAnsi="Times New Roman" w:cs="Times New Roman"/>
          <w:sz w:val="28"/>
          <w:szCs w:val="28"/>
        </w:rPr>
        <w:t>3.5.3. В случае отсутствия оснований для отказа в предоставлении мун</w:t>
      </w:r>
      <w:r w:rsidRPr="00285A93">
        <w:rPr>
          <w:rFonts w:ascii="Times New Roman" w:hAnsi="Times New Roman" w:cs="Times New Roman"/>
          <w:sz w:val="28"/>
          <w:szCs w:val="28"/>
        </w:rPr>
        <w:t>и</w:t>
      </w:r>
      <w:r w:rsidRPr="00285A93">
        <w:rPr>
          <w:rFonts w:ascii="Times New Roman" w:hAnsi="Times New Roman" w:cs="Times New Roman"/>
          <w:sz w:val="28"/>
          <w:szCs w:val="28"/>
        </w:rPr>
        <w:t xml:space="preserve">ципальной услуги </w:t>
      </w:r>
      <w:r w:rsidRPr="001416C4">
        <w:rPr>
          <w:rFonts w:ascii="Times New Roman" w:hAnsi="Times New Roman" w:cs="Times New Roman"/>
          <w:sz w:val="28"/>
          <w:szCs w:val="28"/>
        </w:rPr>
        <w:t>специалист Отдела обеспечивает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BBD2CB1" w14:textId="77777777" w:rsidR="00EC7829" w:rsidRPr="00433D85" w:rsidRDefault="00EC7829" w:rsidP="00B54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1416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предоставлении земельного участка в аренду, собственность за плату </w:t>
      </w:r>
      <w:r w:rsidRPr="001416C4">
        <w:rPr>
          <w:rFonts w:ascii="Times New Roman" w:hAnsi="Times New Roman" w:cs="Times New Roman"/>
          <w:sz w:val="28"/>
          <w:szCs w:val="28"/>
        </w:rPr>
        <w:t xml:space="preserve">подготовку </w:t>
      </w:r>
      <w:r w:rsidRPr="001416C4">
        <w:rPr>
          <w:rFonts w:ascii="Times New Roman" w:hAnsi="Times New Roman" w:cs="Times New Roman"/>
          <w:spacing w:val="-4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pacing w:val="-4"/>
          <w:sz w:val="28"/>
          <w:szCs w:val="28"/>
        </w:rPr>
        <w:t>договора аренды (купли-продажи) земельного участка</w:t>
      </w:r>
      <w:r w:rsidRPr="001416C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7368382C" w14:textId="77777777" w:rsidR="00EC7829" w:rsidRPr="00285A93" w:rsidRDefault="00EC7829" w:rsidP="00B54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6C4">
        <w:rPr>
          <w:rFonts w:ascii="Times New Roman" w:hAnsi="Times New Roman" w:cs="Times New Roman"/>
          <w:sz w:val="28"/>
          <w:szCs w:val="28"/>
        </w:rPr>
        <w:t>Срок выполнения административного</w:t>
      </w:r>
      <w:r w:rsidRPr="00285A93">
        <w:rPr>
          <w:rFonts w:ascii="Times New Roman" w:hAnsi="Times New Roman" w:cs="Times New Roman"/>
          <w:sz w:val="28"/>
          <w:szCs w:val="28"/>
        </w:rPr>
        <w:t xml:space="preserve"> действия составляет не более</w:t>
      </w:r>
      <w:r w:rsidRPr="00285A9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9</w:t>
      </w:r>
      <w:r w:rsidRPr="00285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календарных</w:t>
      </w:r>
      <w:r w:rsidRPr="00285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дней</w:t>
      </w:r>
      <w:r w:rsidRPr="00285A93">
        <w:rPr>
          <w:rFonts w:ascii="Times New Roman" w:hAnsi="Times New Roman" w:cs="Times New Roman"/>
          <w:sz w:val="28"/>
          <w:szCs w:val="28"/>
        </w:rPr>
        <w:t>.</w:t>
      </w:r>
    </w:p>
    <w:p w14:paraId="003FE0D5" w14:textId="77777777" w:rsidR="00EC7829" w:rsidRPr="00CF3C29" w:rsidRDefault="00EC7829" w:rsidP="00B541E6">
      <w:pPr>
        <w:pStyle w:val="12"/>
        <w:shd w:val="clear" w:color="auto" w:fill="auto"/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285A93">
        <w:rPr>
          <w:sz w:val="28"/>
          <w:szCs w:val="28"/>
        </w:rPr>
        <w:t xml:space="preserve">Согласование </w:t>
      </w:r>
      <w:r w:rsidRPr="00285A93">
        <w:rPr>
          <w:spacing w:val="-4"/>
          <w:sz w:val="28"/>
          <w:szCs w:val="28"/>
        </w:rPr>
        <w:t xml:space="preserve">проекта </w:t>
      </w:r>
      <w:r>
        <w:rPr>
          <w:spacing w:val="-4"/>
          <w:sz w:val="28"/>
          <w:szCs w:val="28"/>
        </w:rPr>
        <w:t>договора аренды (купли-продажи</w:t>
      </w:r>
      <w:r w:rsidR="00C95AE8">
        <w:rPr>
          <w:spacing w:val="-4"/>
          <w:sz w:val="28"/>
          <w:szCs w:val="28"/>
        </w:rPr>
        <w:t>)</w:t>
      </w:r>
      <w:r w:rsidRPr="0075446C">
        <w:rPr>
          <w:spacing w:val="-4"/>
          <w:sz w:val="28"/>
          <w:szCs w:val="28"/>
        </w:rPr>
        <w:t xml:space="preserve"> </w:t>
      </w:r>
      <w:r w:rsidRPr="005E1EC0">
        <w:rPr>
          <w:color w:val="auto"/>
          <w:sz w:val="28"/>
          <w:szCs w:val="28"/>
        </w:rPr>
        <w:t xml:space="preserve">осуществляется </w:t>
      </w:r>
      <w:r w:rsidRPr="00CF3C29">
        <w:rPr>
          <w:color w:val="auto"/>
          <w:sz w:val="28"/>
          <w:szCs w:val="28"/>
        </w:rPr>
        <w:t>в следующие сроки:</w:t>
      </w:r>
    </w:p>
    <w:p w14:paraId="2DA0EDC6" w14:textId="77777777" w:rsidR="00EC7829" w:rsidRDefault="00EC7829" w:rsidP="00B541E6">
      <w:pPr>
        <w:pStyle w:val="12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CF3C29">
        <w:rPr>
          <w:color w:val="auto"/>
          <w:sz w:val="28"/>
          <w:szCs w:val="28"/>
        </w:rPr>
        <w:t xml:space="preserve">начальником Отдела - </w:t>
      </w:r>
      <w:r w:rsidR="004A404B">
        <w:rPr>
          <w:color w:val="auto"/>
          <w:sz w:val="28"/>
          <w:szCs w:val="28"/>
        </w:rPr>
        <w:t>2</w:t>
      </w:r>
      <w:r w:rsidRPr="00CF3C29">
        <w:rPr>
          <w:color w:val="auto"/>
          <w:sz w:val="28"/>
          <w:szCs w:val="28"/>
        </w:rPr>
        <w:t xml:space="preserve"> рабоч</w:t>
      </w:r>
      <w:r>
        <w:rPr>
          <w:color w:val="auto"/>
          <w:sz w:val="28"/>
          <w:szCs w:val="28"/>
        </w:rPr>
        <w:t>и</w:t>
      </w:r>
      <w:r w:rsidR="004A404B">
        <w:rPr>
          <w:color w:val="auto"/>
          <w:sz w:val="28"/>
          <w:szCs w:val="28"/>
        </w:rPr>
        <w:t>х</w:t>
      </w:r>
      <w:r w:rsidRPr="00CF3C29">
        <w:rPr>
          <w:color w:val="auto"/>
          <w:sz w:val="28"/>
          <w:szCs w:val="28"/>
        </w:rPr>
        <w:t xml:space="preserve"> </w:t>
      </w:r>
      <w:r w:rsidR="004A404B">
        <w:rPr>
          <w:color w:val="auto"/>
          <w:sz w:val="28"/>
          <w:szCs w:val="28"/>
        </w:rPr>
        <w:t>дня</w:t>
      </w:r>
      <w:r w:rsidRPr="00CF3C29">
        <w:rPr>
          <w:color w:val="auto"/>
          <w:sz w:val="28"/>
          <w:szCs w:val="28"/>
        </w:rPr>
        <w:t>;</w:t>
      </w:r>
    </w:p>
    <w:p w14:paraId="11CE86B9" w14:textId="4C2FD8D0" w:rsidR="00EC7829" w:rsidRPr="00285A93" w:rsidRDefault="00EC7829" w:rsidP="00B541E6">
      <w:pPr>
        <w:pStyle w:val="12"/>
        <w:shd w:val="clear" w:color="auto" w:fill="auto"/>
        <w:tabs>
          <w:tab w:val="left" w:pos="1008"/>
        </w:tabs>
        <w:spacing w:before="0" w:after="0" w:line="240" w:lineRule="auto"/>
        <w:ind w:firstLine="720"/>
        <w:jc w:val="both"/>
        <w:rPr>
          <w:color w:val="auto"/>
          <w:sz w:val="28"/>
          <w:szCs w:val="28"/>
        </w:rPr>
      </w:pPr>
      <w:r w:rsidRPr="00CF3C29">
        <w:rPr>
          <w:color w:val="auto"/>
          <w:sz w:val="28"/>
          <w:szCs w:val="28"/>
        </w:rPr>
        <w:t xml:space="preserve">начальником </w:t>
      </w:r>
      <w:r w:rsidRPr="00285A93">
        <w:rPr>
          <w:color w:val="auto"/>
          <w:sz w:val="28"/>
          <w:szCs w:val="28"/>
        </w:rPr>
        <w:t>юридического отдела организационно-правового управл</w:t>
      </w:r>
      <w:r w:rsidRPr="00285A93">
        <w:rPr>
          <w:color w:val="auto"/>
          <w:sz w:val="28"/>
          <w:szCs w:val="28"/>
        </w:rPr>
        <w:t>е</w:t>
      </w:r>
      <w:r w:rsidRPr="00285A93">
        <w:rPr>
          <w:color w:val="auto"/>
          <w:sz w:val="28"/>
          <w:szCs w:val="28"/>
        </w:rPr>
        <w:t xml:space="preserve">ния </w:t>
      </w:r>
      <w:r w:rsidR="000B4DE8">
        <w:rPr>
          <w:color w:val="auto"/>
          <w:sz w:val="28"/>
          <w:szCs w:val="28"/>
        </w:rPr>
        <w:t>А</w:t>
      </w:r>
      <w:r w:rsidRPr="00285A93">
        <w:rPr>
          <w:color w:val="auto"/>
          <w:sz w:val="28"/>
          <w:szCs w:val="28"/>
        </w:rPr>
        <w:t xml:space="preserve">дминистрации - </w:t>
      </w:r>
      <w:r>
        <w:rPr>
          <w:color w:val="auto"/>
          <w:sz w:val="28"/>
          <w:szCs w:val="28"/>
        </w:rPr>
        <w:t>3</w:t>
      </w:r>
      <w:r w:rsidRPr="00285A93">
        <w:rPr>
          <w:color w:val="auto"/>
          <w:sz w:val="28"/>
          <w:szCs w:val="28"/>
        </w:rPr>
        <w:t xml:space="preserve"> (</w:t>
      </w:r>
      <w:r>
        <w:rPr>
          <w:color w:val="auto"/>
          <w:sz w:val="28"/>
          <w:szCs w:val="28"/>
        </w:rPr>
        <w:t>три) рабочих дня.</w:t>
      </w:r>
    </w:p>
    <w:p w14:paraId="3B131524" w14:textId="29F522B4" w:rsidR="00EC7829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A93">
        <w:rPr>
          <w:rFonts w:ascii="Times New Roman" w:hAnsi="Times New Roman" w:cs="Times New Roman"/>
          <w:sz w:val="28"/>
          <w:szCs w:val="28"/>
        </w:rPr>
        <w:t xml:space="preserve">Согласованный проект </w:t>
      </w:r>
      <w:r w:rsidRPr="001416C4">
        <w:rPr>
          <w:rFonts w:ascii="Times New Roman" w:hAnsi="Times New Roman" w:cs="Times New Roman"/>
          <w:sz w:val="28"/>
          <w:szCs w:val="28"/>
          <w:lang w:eastAsia="ar-SA"/>
        </w:rPr>
        <w:t>договора</w:t>
      </w:r>
      <w:r w:rsidRPr="0075446C">
        <w:t xml:space="preserve"> </w:t>
      </w:r>
      <w:r w:rsidR="002F5493">
        <w:rPr>
          <w:rFonts w:ascii="Times New Roman" w:hAnsi="Times New Roman" w:cs="Times New Roman"/>
          <w:spacing w:val="-4"/>
          <w:sz w:val="28"/>
          <w:szCs w:val="28"/>
        </w:rPr>
        <w:t>аренды (купли-продажи) земельного участка</w:t>
      </w:r>
      <w:r w:rsidR="002F5493" w:rsidRPr="00285A93">
        <w:rPr>
          <w:rFonts w:ascii="Times New Roman" w:hAnsi="Times New Roman" w:cs="Times New Roman"/>
          <w:sz w:val="28"/>
          <w:szCs w:val="28"/>
        </w:rPr>
        <w:t xml:space="preserve"> </w:t>
      </w:r>
      <w:r w:rsidRPr="00285A93">
        <w:rPr>
          <w:rFonts w:ascii="Times New Roman" w:hAnsi="Times New Roman" w:cs="Times New Roman"/>
          <w:sz w:val="28"/>
          <w:szCs w:val="28"/>
        </w:rPr>
        <w:t>направляется главе муниципального образования Брюховецкий район для подписания.</w:t>
      </w:r>
    </w:p>
    <w:p w14:paraId="661EC6D0" w14:textId="77777777" w:rsidR="00EC7829" w:rsidRPr="003E420D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341F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не более</w:t>
      </w:r>
      <w:r w:rsidRPr="0033341F">
        <w:rPr>
          <w:rFonts w:ascii="Times New Roman" w:hAnsi="Times New Roman" w:cs="Times New Roman"/>
          <w:sz w:val="28"/>
          <w:szCs w:val="28"/>
        </w:rPr>
        <w:br/>
      </w:r>
      <w:r w:rsidRPr="003E420D">
        <w:rPr>
          <w:rFonts w:ascii="Times New Roman" w:hAnsi="Times New Roman" w:cs="Times New Roman"/>
          <w:sz w:val="28"/>
          <w:szCs w:val="28"/>
        </w:rPr>
        <w:t>1 рабочего дня.</w:t>
      </w:r>
    </w:p>
    <w:p w14:paraId="45BE175E" w14:textId="77777777" w:rsidR="00EC7829" w:rsidRPr="00D97B11" w:rsidRDefault="00EC7829" w:rsidP="00B541E6">
      <w:pPr>
        <w:widowControl w:val="0"/>
        <w:tabs>
          <w:tab w:val="left" w:pos="990"/>
          <w:tab w:val="num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06E3">
        <w:rPr>
          <w:rFonts w:ascii="Times New Roman" w:hAnsi="Times New Roman" w:cs="Times New Roman"/>
          <w:sz w:val="28"/>
          <w:szCs w:val="28"/>
        </w:rPr>
        <w:t>После подписания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D97B11">
        <w:rPr>
          <w:rFonts w:ascii="Times New Roman" w:hAnsi="Times New Roman" w:cs="Times New Roman"/>
          <w:sz w:val="28"/>
          <w:szCs w:val="28"/>
        </w:rPr>
        <w:t xml:space="preserve"> договора </w:t>
      </w:r>
      <w:r w:rsidRPr="00381CD4">
        <w:rPr>
          <w:rFonts w:ascii="Times New Roman" w:hAnsi="Times New Roman" w:cs="Times New Roman"/>
          <w:sz w:val="28"/>
          <w:szCs w:val="28"/>
        </w:rPr>
        <w:t>аренды (купли-продажи)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передается специалисту Отдела для выдачи его заявителю.</w:t>
      </w:r>
    </w:p>
    <w:p w14:paraId="28934A04" w14:textId="77777777" w:rsidR="00EC7829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B11">
        <w:rPr>
          <w:rFonts w:ascii="Times New Roman" w:hAnsi="Times New Roman" w:cs="Times New Roman"/>
          <w:sz w:val="28"/>
          <w:szCs w:val="28"/>
        </w:rPr>
        <w:t xml:space="preserve">Срок </w:t>
      </w:r>
      <w:r w:rsidRPr="00BA7EFA">
        <w:rPr>
          <w:rFonts w:ascii="Times New Roman" w:hAnsi="Times New Roman" w:cs="Times New Roman"/>
          <w:sz w:val="28"/>
          <w:szCs w:val="28"/>
        </w:rPr>
        <w:t>выполнения административного действия составляет не более</w:t>
      </w:r>
      <w:r w:rsidRPr="00BA7EFA">
        <w:rPr>
          <w:rFonts w:ascii="Times New Roman" w:hAnsi="Times New Roman" w:cs="Times New Roman"/>
          <w:sz w:val="28"/>
          <w:szCs w:val="28"/>
        </w:rPr>
        <w:br/>
        <w:t>1 рабочего дня.</w:t>
      </w:r>
    </w:p>
    <w:p w14:paraId="358B3F44" w14:textId="77777777" w:rsidR="00EC7829" w:rsidRPr="00BA7EFA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F455B">
        <w:rPr>
          <w:rFonts w:ascii="Times New Roman" w:hAnsi="Times New Roman" w:cs="Times New Roman"/>
          <w:sz w:val="28"/>
          <w:szCs w:val="28"/>
        </w:rPr>
        <w:t>при предоставлении земельного участка в собственность бесплатно</w:t>
      </w:r>
      <w:r w:rsidR="00C95AE8">
        <w:rPr>
          <w:rFonts w:ascii="Times New Roman" w:hAnsi="Times New Roman" w:cs="Times New Roman"/>
          <w:sz w:val="28"/>
          <w:szCs w:val="28"/>
        </w:rPr>
        <w:t xml:space="preserve"> подготовку</w:t>
      </w:r>
      <w:r w:rsidRPr="000F455B">
        <w:rPr>
          <w:rFonts w:ascii="Times New Roman" w:hAnsi="Times New Roman" w:cs="Times New Roman"/>
          <w:sz w:val="28"/>
          <w:szCs w:val="28"/>
        </w:rPr>
        <w:t xml:space="preserve"> проекта постановления Администрации о предоставлении земел</w:t>
      </w:r>
      <w:r w:rsidRPr="000F455B">
        <w:rPr>
          <w:rFonts w:ascii="Times New Roman" w:hAnsi="Times New Roman" w:cs="Times New Roman"/>
          <w:sz w:val="28"/>
          <w:szCs w:val="28"/>
        </w:rPr>
        <w:t>ь</w:t>
      </w:r>
      <w:r w:rsidRPr="000F455B">
        <w:rPr>
          <w:rFonts w:ascii="Times New Roman" w:hAnsi="Times New Roman" w:cs="Times New Roman"/>
          <w:sz w:val="28"/>
          <w:szCs w:val="28"/>
        </w:rPr>
        <w:t>ного уча</w:t>
      </w:r>
      <w:r>
        <w:rPr>
          <w:rFonts w:ascii="Times New Roman" w:hAnsi="Times New Roman" w:cs="Times New Roman"/>
          <w:sz w:val="28"/>
          <w:szCs w:val="28"/>
        </w:rPr>
        <w:t>стка в собственность бесплатно.</w:t>
      </w:r>
    </w:p>
    <w:p w14:paraId="3A06D5F1" w14:textId="77777777" w:rsidR="00EC7829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7BF9">
        <w:rPr>
          <w:rFonts w:ascii="Times New Roman" w:hAnsi="Times New Roman" w:cs="Times New Roman"/>
          <w:sz w:val="28"/>
          <w:szCs w:val="28"/>
        </w:rPr>
        <w:t>Срок выполнения административного действия составляет н</w:t>
      </w:r>
      <w:r w:rsidR="00540EBA">
        <w:rPr>
          <w:rFonts w:ascii="Times New Roman" w:hAnsi="Times New Roman" w:cs="Times New Roman"/>
          <w:sz w:val="28"/>
          <w:szCs w:val="28"/>
        </w:rPr>
        <w:t>е более 8</w:t>
      </w:r>
      <w:r w:rsidRPr="00277BF9">
        <w:rPr>
          <w:rFonts w:ascii="Times New Roman" w:hAnsi="Times New Roman" w:cs="Times New Roman"/>
          <w:sz w:val="28"/>
          <w:szCs w:val="28"/>
        </w:rPr>
        <w:t xml:space="preserve"> к</w:t>
      </w:r>
      <w:r w:rsidRPr="00277BF9">
        <w:rPr>
          <w:rFonts w:ascii="Times New Roman" w:hAnsi="Times New Roman" w:cs="Times New Roman"/>
          <w:sz w:val="28"/>
          <w:szCs w:val="28"/>
        </w:rPr>
        <w:t>а</w:t>
      </w:r>
      <w:r w:rsidRPr="00277BF9">
        <w:rPr>
          <w:rFonts w:ascii="Times New Roman" w:hAnsi="Times New Roman" w:cs="Times New Roman"/>
          <w:sz w:val="28"/>
          <w:szCs w:val="28"/>
        </w:rPr>
        <w:t>лендарных дней.</w:t>
      </w:r>
    </w:p>
    <w:p w14:paraId="334A47E8" w14:textId="77777777" w:rsidR="00EC7829" w:rsidRPr="000F455B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455B"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Согласование проекта </w:t>
      </w:r>
      <w:r>
        <w:rPr>
          <w:rFonts w:ascii="Times New Roman" w:hAnsi="Times New Roman" w:cs="Times New Roman"/>
          <w:sz w:val="28"/>
          <w:szCs w:val="28"/>
        </w:rPr>
        <w:t>поста</w:t>
      </w:r>
      <w:r w:rsidRPr="000F455B">
        <w:rPr>
          <w:rFonts w:ascii="Times New Roman" w:hAnsi="Times New Roman" w:cs="Times New Roman"/>
          <w:sz w:val="28"/>
          <w:szCs w:val="28"/>
        </w:rPr>
        <w:t>новления Администрации о предоставлени</w:t>
      </w:r>
      <w:r>
        <w:rPr>
          <w:rFonts w:ascii="Times New Roman" w:hAnsi="Times New Roman" w:cs="Times New Roman"/>
          <w:sz w:val="28"/>
          <w:szCs w:val="28"/>
        </w:rPr>
        <w:t>и земельного участка в собствен</w:t>
      </w:r>
      <w:r w:rsidRPr="000F455B">
        <w:rPr>
          <w:rFonts w:ascii="Times New Roman" w:hAnsi="Times New Roman" w:cs="Times New Roman"/>
          <w:sz w:val="28"/>
          <w:szCs w:val="28"/>
        </w:rPr>
        <w:t>ность бесплатно осуществляется в следующие сроки:</w:t>
      </w:r>
    </w:p>
    <w:p w14:paraId="43B56274" w14:textId="77777777" w:rsidR="00EC7829" w:rsidRPr="00277BF9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7BF9">
        <w:rPr>
          <w:rFonts w:ascii="Times New Roman" w:hAnsi="Times New Roman" w:cs="Times New Roman"/>
          <w:sz w:val="28"/>
          <w:szCs w:val="28"/>
        </w:rPr>
        <w:t>начальником Отдела - 1 рабочий день;</w:t>
      </w:r>
    </w:p>
    <w:p w14:paraId="208EC772" w14:textId="66FB85A1" w:rsidR="00EC7829" w:rsidRPr="00277BF9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7BF9">
        <w:rPr>
          <w:rFonts w:ascii="Times New Roman" w:hAnsi="Times New Roman" w:cs="Times New Roman"/>
          <w:sz w:val="28"/>
          <w:szCs w:val="28"/>
        </w:rPr>
        <w:t>начальником юридического отдела организационно-правового управл</w:t>
      </w:r>
      <w:r w:rsidRPr="00277BF9">
        <w:rPr>
          <w:rFonts w:ascii="Times New Roman" w:hAnsi="Times New Roman" w:cs="Times New Roman"/>
          <w:sz w:val="28"/>
          <w:szCs w:val="28"/>
        </w:rPr>
        <w:t>е</w:t>
      </w:r>
      <w:r w:rsidRPr="00277BF9">
        <w:rPr>
          <w:rFonts w:ascii="Times New Roman" w:hAnsi="Times New Roman" w:cs="Times New Roman"/>
          <w:sz w:val="28"/>
          <w:szCs w:val="28"/>
        </w:rPr>
        <w:t xml:space="preserve">ния </w:t>
      </w:r>
      <w:r w:rsidR="000B4DE8">
        <w:rPr>
          <w:rFonts w:ascii="Times New Roman" w:hAnsi="Times New Roman" w:cs="Times New Roman"/>
          <w:sz w:val="28"/>
          <w:szCs w:val="28"/>
        </w:rPr>
        <w:t>А</w:t>
      </w:r>
      <w:r w:rsidRPr="00277BF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4A404B">
        <w:rPr>
          <w:rFonts w:ascii="Times New Roman" w:hAnsi="Times New Roman" w:cs="Times New Roman"/>
          <w:sz w:val="28"/>
          <w:szCs w:val="28"/>
        </w:rPr>
        <w:t>- 3</w:t>
      </w:r>
      <w:r w:rsidRPr="00277BF9">
        <w:rPr>
          <w:rFonts w:ascii="Times New Roman" w:hAnsi="Times New Roman" w:cs="Times New Roman"/>
          <w:sz w:val="28"/>
          <w:szCs w:val="28"/>
        </w:rPr>
        <w:t xml:space="preserve"> (</w:t>
      </w:r>
      <w:r w:rsidR="004A404B">
        <w:rPr>
          <w:rFonts w:ascii="Times New Roman" w:hAnsi="Times New Roman" w:cs="Times New Roman"/>
          <w:sz w:val="28"/>
          <w:szCs w:val="28"/>
        </w:rPr>
        <w:t>три</w:t>
      </w:r>
      <w:r w:rsidRPr="00277BF9">
        <w:rPr>
          <w:rFonts w:ascii="Times New Roman" w:hAnsi="Times New Roman" w:cs="Times New Roman"/>
          <w:sz w:val="28"/>
          <w:szCs w:val="28"/>
        </w:rPr>
        <w:t>) рабочих дня;</w:t>
      </w:r>
    </w:p>
    <w:p w14:paraId="208628F2" w14:textId="77777777" w:rsidR="00EC7829" w:rsidRPr="00277BF9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7BF9">
        <w:rPr>
          <w:rFonts w:ascii="Times New Roman" w:hAnsi="Times New Roman" w:cs="Times New Roman"/>
          <w:sz w:val="28"/>
          <w:szCs w:val="28"/>
        </w:rPr>
        <w:t>заместителем главы муниципального образования Брюховецкий район, курирующим вопросы земельных отношений - 1 (один) рабочий день;</w:t>
      </w:r>
    </w:p>
    <w:p w14:paraId="55DD9F29" w14:textId="77777777" w:rsidR="00EC7829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7BF9">
        <w:rPr>
          <w:rFonts w:ascii="Times New Roman" w:hAnsi="Times New Roman" w:cs="Times New Roman"/>
          <w:sz w:val="28"/>
          <w:szCs w:val="28"/>
        </w:rPr>
        <w:t>заместителем главы муниципального образования Брюховецкий район, начальником организационно-правового управления - 1 (один) рабочий день.</w:t>
      </w:r>
    </w:p>
    <w:p w14:paraId="322FBA2B" w14:textId="77777777" w:rsidR="00EC7829" w:rsidRPr="000F455B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455B">
        <w:rPr>
          <w:rFonts w:ascii="Times New Roman" w:hAnsi="Times New Roman" w:cs="Times New Roman"/>
          <w:sz w:val="28"/>
          <w:szCs w:val="28"/>
        </w:rPr>
        <w:t xml:space="preserve">Согласованный проект </w:t>
      </w:r>
      <w:r w:rsidRPr="00277BF9">
        <w:rPr>
          <w:rFonts w:ascii="Times New Roman" w:hAnsi="Times New Roman" w:cs="Times New Roman"/>
          <w:sz w:val="28"/>
          <w:szCs w:val="28"/>
        </w:rPr>
        <w:t>постановления Администрации о предоста</w:t>
      </w:r>
      <w:r>
        <w:rPr>
          <w:rFonts w:ascii="Times New Roman" w:hAnsi="Times New Roman" w:cs="Times New Roman"/>
          <w:sz w:val="28"/>
          <w:szCs w:val="28"/>
        </w:rPr>
        <w:t>влении земельного участка в соб</w:t>
      </w:r>
      <w:r w:rsidRPr="00277BF9">
        <w:rPr>
          <w:rFonts w:ascii="Times New Roman" w:hAnsi="Times New Roman" w:cs="Times New Roman"/>
          <w:sz w:val="28"/>
          <w:szCs w:val="28"/>
        </w:rPr>
        <w:t>ственность бесплатно</w:t>
      </w:r>
      <w:r w:rsidRPr="000F455B">
        <w:rPr>
          <w:rFonts w:ascii="Times New Roman" w:hAnsi="Times New Roman" w:cs="Times New Roman"/>
          <w:sz w:val="28"/>
          <w:szCs w:val="28"/>
        </w:rPr>
        <w:t xml:space="preserve"> направляется главе муниц</w:t>
      </w:r>
      <w:r w:rsidRPr="000F455B">
        <w:rPr>
          <w:rFonts w:ascii="Times New Roman" w:hAnsi="Times New Roman" w:cs="Times New Roman"/>
          <w:sz w:val="28"/>
          <w:szCs w:val="28"/>
        </w:rPr>
        <w:t>и</w:t>
      </w:r>
      <w:r w:rsidRPr="000F455B">
        <w:rPr>
          <w:rFonts w:ascii="Times New Roman" w:hAnsi="Times New Roman" w:cs="Times New Roman"/>
          <w:sz w:val="28"/>
          <w:szCs w:val="28"/>
        </w:rPr>
        <w:t>пального образования Брюховецкий район для подписания.</w:t>
      </w:r>
    </w:p>
    <w:p w14:paraId="6C05C807" w14:textId="77777777" w:rsidR="00EC7829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455B">
        <w:rPr>
          <w:rFonts w:ascii="Times New Roman" w:hAnsi="Times New Roman" w:cs="Times New Roman"/>
          <w:sz w:val="28"/>
          <w:szCs w:val="28"/>
        </w:rPr>
        <w:t>Срок выполнения административно</w:t>
      </w:r>
      <w:r>
        <w:rPr>
          <w:rFonts w:ascii="Times New Roman" w:hAnsi="Times New Roman" w:cs="Times New Roman"/>
          <w:sz w:val="28"/>
          <w:szCs w:val="28"/>
        </w:rPr>
        <w:t xml:space="preserve">го действия составляет не более </w:t>
      </w:r>
      <w:r w:rsidRPr="000F455B">
        <w:rPr>
          <w:rFonts w:ascii="Times New Roman" w:hAnsi="Times New Roman" w:cs="Times New Roman"/>
          <w:sz w:val="28"/>
          <w:szCs w:val="28"/>
        </w:rPr>
        <w:t>1 р</w:t>
      </w:r>
      <w:r w:rsidRPr="000F455B">
        <w:rPr>
          <w:rFonts w:ascii="Times New Roman" w:hAnsi="Times New Roman" w:cs="Times New Roman"/>
          <w:sz w:val="28"/>
          <w:szCs w:val="28"/>
        </w:rPr>
        <w:t>а</w:t>
      </w:r>
      <w:r w:rsidRPr="000F455B">
        <w:rPr>
          <w:rFonts w:ascii="Times New Roman" w:hAnsi="Times New Roman" w:cs="Times New Roman"/>
          <w:sz w:val="28"/>
          <w:szCs w:val="28"/>
        </w:rPr>
        <w:t>бочего дня.</w:t>
      </w:r>
    </w:p>
    <w:p w14:paraId="34D7AE87" w14:textId="77777777" w:rsidR="00EC7829" w:rsidRPr="00D97B11" w:rsidRDefault="00EC7829" w:rsidP="00B541E6">
      <w:pPr>
        <w:widowControl w:val="0"/>
        <w:tabs>
          <w:tab w:val="left" w:pos="990"/>
          <w:tab w:val="num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06E3">
        <w:rPr>
          <w:rFonts w:ascii="Times New Roman" w:hAnsi="Times New Roman" w:cs="Times New Roman"/>
          <w:sz w:val="28"/>
          <w:szCs w:val="28"/>
        </w:rPr>
        <w:t xml:space="preserve">После подписания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6E3A30">
        <w:rPr>
          <w:rFonts w:ascii="Times New Roman" w:hAnsi="Times New Roman" w:cs="Times New Roman"/>
          <w:sz w:val="28"/>
          <w:szCs w:val="28"/>
        </w:rPr>
        <w:t>о предоставлении з</w:t>
      </w:r>
      <w:r w:rsidRPr="006E3A30">
        <w:rPr>
          <w:rFonts w:ascii="Times New Roman" w:hAnsi="Times New Roman" w:cs="Times New Roman"/>
          <w:sz w:val="28"/>
          <w:szCs w:val="28"/>
        </w:rPr>
        <w:t>е</w:t>
      </w:r>
      <w:r w:rsidRPr="006E3A30">
        <w:rPr>
          <w:rFonts w:ascii="Times New Roman" w:hAnsi="Times New Roman" w:cs="Times New Roman"/>
          <w:sz w:val="28"/>
          <w:szCs w:val="28"/>
        </w:rPr>
        <w:t xml:space="preserve">мельного участка в собственность бесплатно </w:t>
      </w:r>
      <w:r w:rsidRPr="007C06E3">
        <w:rPr>
          <w:rFonts w:ascii="Times New Roman" w:hAnsi="Times New Roman" w:cs="Times New Roman"/>
          <w:sz w:val="28"/>
          <w:szCs w:val="28"/>
        </w:rPr>
        <w:t>и присвоения ему регистрацио</w:t>
      </w:r>
      <w:r w:rsidRPr="007C06E3">
        <w:rPr>
          <w:rFonts w:ascii="Times New Roman" w:hAnsi="Times New Roman" w:cs="Times New Roman"/>
          <w:sz w:val="28"/>
          <w:szCs w:val="28"/>
        </w:rPr>
        <w:t>н</w:t>
      </w:r>
      <w:r w:rsidRPr="007C06E3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D97B11">
        <w:rPr>
          <w:rFonts w:ascii="Times New Roman" w:hAnsi="Times New Roman" w:cs="Times New Roman"/>
          <w:sz w:val="28"/>
          <w:szCs w:val="28"/>
        </w:rPr>
        <w:t>номера с занесением данного номера в базу данных в поря</w:t>
      </w:r>
      <w:r>
        <w:rPr>
          <w:rFonts w:ascii="Times New Roman" w:hAnsi="Times New Roman" w:cs="Times New Roman"/>
          <w:sz w:val="28"/>
          <w:szCs w:val="28"/>
        </w:rPr>
        <w:t>дке делопрои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водства </w:t>
      </w:r>
      <w:r w:rsidRPr="000B7C7A">
        <w:rPr>
          <w:rFonts w:ascii="Times New Roman" w:hAnsi="Times New Roman" w:cs="Times New Roman"/>
          <w:sz w:val="28"/>
          <w:szCs w:val="28"/>
        </w:rPr>
        <w:t xml:space="preserve">его копия </w:t>
      </w:r>
      <w:r>
        <w:rPr>
          <w:rFonts w:ascii="Times New Roman" w:hAnsi="Times New Roman" w:cs="Times New Roman"/>
          <w:sz w:val="28"/>
          <w:szCs w:val="28"/>
        </w:rPr>
        <w:t>передается</w:t>
      </w:r>
      <w:r w:rsidRPr="00D97B11">
        <w:rPr>
          <w:rFonts w:ascii="Times New Roman" w:hAnsi="Times New Roman" w:cs="Times New Roman"/>
          <w:sz w:val="28"/>
          <w:szCs w:val="28"/>
        </w:rPr>
        <w:t xml:space="preserve"> в Отдел для </w:t>
      </w:r>
      <w:r>
        <w:rPr>
          <w:rFonts w:ascii="Times New Roman" w:hAnsi="Times New Roman" w:cs="Times New Roman"/>
          <w:sz w:val="28"/>
          <w:szCs w:val="28"/>
        </w:rPr>
        <w:t>выдачи заявителю</w:t>
      </w:r>
      <w:r w:rsidRPr="00D97B11">
        <w:rPr>
          <w:rFonts w:ascii="Times New Roman" w:hAnsi="Times New Roman" w:cs="Times New Roman"/>
          <w:sz w:val="28"/>
          <w:szCs w:val="28"/>
        </w:rPr>
        <w:t>.</w:t>
      </w:r>
    </w:p>
    <w:p w14:paraId="514F3FCB" w14:textId="77777777" w:rsidR="00EC7829" w:rsidRPr="00BA7EFA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B11">
        <w:rPr>
          <w:rFonts w:ascii="Times New Roman" w:hAnsi="Times New Roman" w:cs="Times New Roman"/>
          <w:sz w:val="28"/>
          <w:szCs w:val="28"/>
        </w:rPr>
        <w:t xml:space="preserve">Срок </w:t>
      </w:r>
      <w:r w:rsidRPr="00BA7EFA">
        <w:rPr>
          <w:rFonts w:ascii="Times New Roman" w:hAnsi="Times New Roman" w:cs="Times New Roman"/>
          <w:sz w:val="28"/>
          <w:szCs w:val="28"/>
        </w:rPr>
        <w:t>выполнения административного действия составляет не более</w:t>
      </w:r>
      <w:r w:rsidRPr="00BA7EFA">
        <w:rPr>
          <w:rFonts w:ascii="Times New Roman" w:hAnsi="Times New Roman" w:cs="Times New Roman"/>
          <w:sz w:val="28"/>
          <w:szCs w:val="28"/>
        </w:rPr>
        <w:br/>
        <w:t>1 рабочего дня.</w:t>
      </w:r>
    </w:p>
    <w:p w14:paraId="684F24E9" w14:textId="77777777" w:rsidR="00EC7829" w:rsidRPr="00F9695F" w:rsidRDefault="00EC7829" w:rsidP="00B541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</w:t>
      </w:r>
      <w:r w:rsidR="00E10EAA">
        <w:rPr>
          <w:rFonts w:ascii="Times New Roman" w:hAnsi="Times New Roman" w:cs="Times New Roman"/>
          <w:sz w:val="28"/>
          <w:szCs w:val="28"/>
        </w:rPr>
        <w:t>подразделом</w:t>
      </w:r>
      <w:r w:rsidRPr="00BA7EFA">
        <w:rPr>
          <w:rFonts w:ascii="Times New Roman" w:hAnsi="Times New Roman" w:cs="Times New Roman"/>
          <w:sz w:val="28"/>
          <w:szCs w:val="28"/>
        </w:rPr>
        <w:t>, осуществляются в течение 1</w:t>
      </w:r>
      <w:r w:rsidR="004A404B">
        <w:rPr>
          <w:rFonts w:ascii="Times New Roman" w:hAnsi="Times New Roman" w:cs="Times New Roman"/>
          <w:sz w:val="28"/>
          <w:szCs w:val="28"/>
        </w:rPr>
        <w:t>8</w:t>
      </w:r>
      <w:r w:rsidRPr="00BA7EFA">
        <w:rPr>
          <w:rFonts w:ascii="Times New Roman" w:hAnsi="Times New Roman" w:cs="Times New Roman"/>
          <w:sz w:val="28"/>
          <w:szCs w:val="28"/>
        </w:rPr>
        <w:t xml:space="preserve"> календарных дней с момента окончания предыдущей процедуры</w:t>
      </w:r>
      <w:r w:rsidRPr="00BA7EFA">
        <w:rPr>
          <w:rFonts w:ascii="Times New Roman" w:hAnsi="Times New Roman" w:cs="Times New Roman"/>
          <w:bCs/>
          <w:sz w:val="28"/>
          <w:szCs w:val="28"/>
        </w:rPr>
        <w:t>.</w:t>
      </w:r>
    </w:p>
    <w:p w14:paraId="3F47FA80" w14:textId="77777777" w:rsidR="00EC7829" w:rsidRPr="00BA7EFA" w:rsidRDefault="00EC7829" w:rsidP="00B541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 xml:space="preserve">Результат процедур: </w:t>
      </w:r>
    </w:p>
    <w:p w14:paraId="4761E401" w14:textId="77777777" w:rsidR="00EC7829" w:rsidRDefault="00EC7829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подготовленн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A7EFA">
        <w:rPr>
          <w:rFonts w:ascii="Times New Roman" w:hAnsi="Times New Roman" w:cs="Times New Roman"/>
          <w:sz w:val="28"/>
          <w:szCs w:val="28"/>
        </w:rPr>
        <w:t xml:space="preserve"> к выдаче заявителю 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Pr="00E1600C">
        <w:rPr>
          <w:rFonts w:ascii="Times New Roman" w:hAnsi="Times New Roman" w:cs="Times New Roman"/>
          <w:sz w:val="28"/>
          <w:szCs w:val="28"/>
        </w:rPr>
        <w:t xml:space="preserve"> договора аренды (купли-продажи)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 в трех экземплярах</w:t>
      </w:r>
      <w:r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14:paraId="1174DC99" w14:textId="77777777" w:rsidR="00EC7829" w:rsidRPr="004778D6" w:rsidRDefault="00EC7829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подготовленное</w:t>
      </w:r>
      <w:r w:rsidRPr="00BA7EFA">
        <w:rPr>
          <w:rFonts w:ascii="Times New Roman" w:hAnsi="Times New Roman" w:cs="Times New Roman"/>
          <w:sz w:val="28"/>
          <w:szCs w:val="28"/>
        </w:rPr>
        <w:t xml:space="preserve"> к выдаче заявителю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285A93">
        <w:rPr>
          <w:rFonts w:ascii="Times New Roman" w:hAnsi="Times New Roman" w:cs="Times New Roman"/>
          <w:spacing w:val="-4"/>
          <w:sz w:val="28"/>
          <w:szCs w:val="28"/>
        </w:rPr>
        <w:t xml:space="preserve">дминистрации </w:t>
      </w:r>
      <w:r w:rsidRPr="003F2A32">
        <w:rPr>
          <w:rFonts w:ascii="Times New Roman" w:hAnsi="Times New Roman" w:cs="Times New Roman"/>
          <w:spacing w:val="-4"/>
          <w:sz w:val="28"/>
          <w:szCs w:val="28"/>
        </w:rPr>
        <w:t>о предоставлении земельного участка в собственность бесплатно</w:t>
      </w:r>
      <w:r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14:paraId="4B3F9214" w14:textId="77777777" w:rsidR="00EC7829" w:rsidRPr="00BA7EFA" w:rsidRDefault="00EC7829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подготовленный к выдаче заявителю мотивированный отказ.</w:t>
      </w:r>
    </w:p>
    <w:p w14:paraId="60D3E174" w14:textId="77777777" w:rsidR="00EC7829" w:rsidRPr="00BA7EFA" w:rsidRDefault="00EC7829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14:paraId="3B7D1754" w14:textId="4987803E" w:rsidR="00EC7829" w:rsidRPr="00BA7EFA" w:rsidRDefault="00EC7829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>внесение в электронную базу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4DE8">
        <w:rPr>
          <w:rFonts w:ascii="Times New Roman" w:hAnsi="Times New Roman" w:cs="Times New Roman"/>
          <w:sz w:val="28"/>
          <w:szCs w:val="28"/>
        </w:rPr>
        <w:t>А</w:t>
      </w:r>
      <w:r w:rsidRPr="00414A46">
        <w:rPr>
          <w:rFonts w:ascii="Times New Roman" w:hAnsi="Times New Roman" w:cs="Times New Roman"/>
          <w:sz w:val="28"/>
          <w:szCs w:val="28"/>
        </w:rPr>
        <w:t>дминистрации</w:t>
      </w:r>
      <w:r w:rsidRPr="00BA7EFA">
        <w:rPr>
          <w:rFonts w:ascii="Times New Roman" w:hAnsi="Times New Roman" w:cs="Times New Roman"/>
          <w:sz w:val="28"/>
          <w:szCs w:val="28"/>
        </w:rPr>
        <w:t>:</w:t>
      </w:r>
    </w:p>
    <w:p w14:paraId="48F4B27A" w14:textId="77777777" w:rsidR="00EC7829" w:rsidRDefault="00EC7829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3F2A32">
        <w:rPr>
          <w:rFonts w:ascii="Times New Roman" w:hAnsi="Times New Roman" w:cs="Times New Roman"/>
          <w:sz w:val="28"/>
          <w:szCs w:val="28"/>
        </w:rPr>
        <w:t>Администрации о предоставлении земельн</w:t>
      </w:r>
      <w:r>
        <w:rPr>
          <w:rFonts w:ascii="Times New Roman" w:hAnsi="Times New Roman" w:cs="Times New Roman"/>
          <w:sz w:val="28"/>
          <w:szCs w:val="28"/>
        </w:rPr>
        <w:t>ого участка в собственность бес</w:t>
      </w:r>
      <w:r w:rsidRPr="003F2A32">
        <w:rPr>
          <w:rFonts w:ascii="Times New Roman" w:hAnsi="Times New Roman" w:cs="Times New Roman"/>
          <w:sz w:val="28"/>
          <w:szCs w:val="28"/>
        </w:rPr>
        <w:t>платно</w:t>
      </w:r>
      <w:r w:rsidRPr="00BA7EF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E6FDEAA" w14:textId="509E89F4" w:rsidR="00EC7829" w:rsidRDefault="00EC7829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EFA">
        <w:rPr>
          <w:rFonts w:ascii="Times New Roman" w:hAnsi="Times New Roman" w:cs="Times New Roman"/>
          <w:sz w:val="28"/>
          <w:szCs w:val="28"/>
        </w:rPr>
        <w:t xml:space="preserve">письма </w:t>
      </w:r>
      <w:r w:rsidR="000B4DE8">
        <w:rPr>
          <w:rFonts w:ascii="Times New Roman" w:hAnsi="Times New Roman" w:cs="Times New Roman"/>
          <w:sz w:val="28"/>
          <w:szCs w:val="28"/>
        </w:rPr>
        <w:t>А</w:t>
      </w:r>
      <w:r w:rsidRPr="00BA7EFA">
        <w:rPr>
          <w:rFonts w:ascii="Times New Roman" w:hAnsi="Times New Roman" w:cs="Times New Roman"/>
          <w:sz w:val="28"/>
          <w:szCs w:val="28"/>
        </w:rPr>
        <w:t>дминистрации об отказе в предоставлении</w:t>
      </w:r>
      <w:r w:rsidRPr="00D97B11">
        <w:rPr>
          <w:rFonts w:ascii="Times New Roman" w:hAnsi="Times New Roman" w:cs="Times New Roman"/>
          <w:sz w:val="28"/>
          <w:szCs w:val="28"/>
        </w:rPr>
        <w:t xml:space="preserve"> муниципальной усл</w:t>
      </w:r>
      <w:r w:rsidRPr="00D97B11">
        <w:rPr>
          <w:rFonts w:ascii="Times New Roman" w:hAnsi="Times New Roman" w:cs="Times New Roman"/>
          <w:sz w:val="28"/>
          <w:szCs w:val="28"/>
        </w:rPr>
        <w:t>у</w:t>
      </w:r>
      <w:r w:rsidRPr="00D97B11">
        <w:rPr>
          <w:rFonts w:ascii="Times New Roman" w:hAnsi="Times New Roman" w:cs="Times New Roman"/>
          <w:sz w:val="28"/>
          <w:szCs w:val="28"/>
        </w:rPr>
        <w:t>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4BE129F" w14:textId="47DD4864" w:rsidR="00EC7829" w:rsidRPr="00D97B11" w:rsidRDefault="00EC7829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00C">
        <w:rPr>
          <w:rFonts w:ascii="Times New Roman" w:hAnsi="Times New Roman" w:cs="Times New Roman"/>
          <w:sz w:val="28"/>
          <w:szCs w:val="28"/>
        </w:rPr>
        <w:t xml:space="preserve">внесение договора аренды (купли-продажи) земельного участка в базу данных отдела имущественных отношений </w:t>
      </w:r>
      <w:r w:rsidR="000B4DE8">
        <w:rPr>
          <w:rFonts w:ascii="Times New Roman" w:hAnsi="Times New Roman" w:cs="Times New Roman"/>
          <w:sz w:val="28"/>
          <w:szCs w:val="28"/>
        </w:rPr>
        <w:t>А</w:t>
      </w:r>
      <w:r w:rsidRPr="00E1600C">
        <w:rPr>
          <w:rFonts w:ascii="Times New Roman" w:hAnsi="Times New Roman" w:cs="Times New Roman"/>
          <w:sz w:val="28"/>
          <w:szCs w:val="28"/>
        </w:rPr>
        <w:t xml:space="preserve">дминистрации с присвоением ему </w:t>
      </w:r>
      <w:r>
        <w:rPr>
          <w:rFonts w:ascii="Times New Roman" w:hAnsi="Times New Roman" w:cs="Times New Roman"/>
          <w:sz w:val="28"/>
          <w:szCs w:val="28"/>
        </w:rPr>
        <w:t>регистрационного</w:t>
      </w:r>
      <w:r w:rsidRPr="00E1600C">
        <w:rPr>
          <w:rFonts w:ascii="Times New Roman" w:hAnsi="Times New Roman" w:cs="Times New Roman"/>
          <w:sz w:val="28"/>
          <w:szCs w:val="28"/>
        </w:rPr>
        <w:t xml:space="preserve"> номера.</w:t>
      </w:r>
    </w:p>
    <w:p w14:paraId="1ADD4923" w14:textId="114B3E69" w:rsidR="00042635" w:rsidRPr="00042635" w:rsidRDefault="00265DF4" w:rsidP="00B541E6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1600C">
        <w:rPr>
          <w:rFonts w:ascii="Times New Roman" w:hAnsi="Times New Roman" w:cs="Times New Roman"/>
          <w:sz w:val="28"/>
          <w:szCs w:val="28"/>
        </w:rPr>
        <w:t>6</w:t>
      </w:r>
      <w:r w:rsidR="00042635" w:rsidRPr="00042635">
        <w:rPr>
          <w:rFonts w:ascii="Times New Roman" w:hAnsi="Times New Roman" w:cs="Times New Roman"/>
          <w:sz w:val="28"/>
          <w:szCs w:val="28"/>
        </w:rPr>
        <w:t>. Выдача заявителю результата</w:t>
      </w:r>
      <w:r w:rsidR="008D013F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042635" w:rsidRPr="00042635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14:paraId="1DA46928" w14:textId="6106163B" w:rsidR="008D013F" w:rsidRDefault="008D013F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13F">
        <w:rPr>
          <w:rFonts w:ascii="Times New Roman" w:hAnsi="Times New Roman" w:cs="Times New Roman"/>
          <w:sz w:val="28"/>
          <w:szCs w:val="28"/>
        </w:rPr>
        <w:t>Основанием для начала процедуры я</w:t>
      </w:r>
      <w:r>
        <w:rPr>
          <w:rFonts w:ascii="Times New Roman" w:hAnsi="Times New Roman" w:cs="Times New Roman"/>
          <w:sz w:val="28"/>
          <w:szCs w:val="28"/>
        </w:rPr>
        <w:t>вляется готовый к выдаче резуль</w:t>
      </w:r>
      <w:r w:rsidRPr="008D013F">
        <w:rPr>
          <w:rFonts w:ascii="Times New Roman" w:hAnsi="Times New Roman" w:cs="Times New Roman"/>
          <w:sz w:val="28"/>
          <w:szCs w:val="28"/>
        </w:rPr>
        <w:t>тат предоставления муниципальной услуги.</w:t>
      </w:r>
    </w:p>
    <w:p w14:paraId="364B825B" w14:textId="4762E58B" w:rsidR="00042635" w:rsidRPr="00E1600C" w:rsidRDefault="00431469" w:rsidP="00B54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Специалист Отдела</w:t>
      </w:r>
      <w:r w:rsidR="00042635" w:rsidRPr="00381CD4">
        <w:rPr>
          <w:rFonts w:ascii="Times New Roman" w:hAnsi="Times New Roman" w:cs="Times New Roman"/>
          <w:sz w:val="28"/>
          <w:szCs w:val="28"/>
        </w:rPr>
        <w:t xml:space="preserve"> извещает</w:t>
      </w:r>
      <w:r w:rsidR="00042635" w:rsidRPr="00042635">
        <w:rPr>
          <w:rFonts w:ascii="Times New Roman" w:hAnsi="Times New Roman" w:cs="Times New Roman"/>
          <w:sz w:val="28"/>
          <w:szCs w:val="28"/>
        </w:rPr>
        <w:t xml:space="preserve"> заявителя о принятом решении и выдает з</w:t>
      </w:r>
      <w:r w:rsidR="00042635" w:rsidRPr="00042635">
        <w:rPr>
          <w:rFonts w:ascii="Times New Roman" w:hAnsi="Times New Roman" w:cs="Times New Roman"/>
          <w:sz w:val="28"/>
          <w:szCs w:val="28"/>
        </w:rPr>
        <w:t>а</w:t>
      </w:r>
      <w:r w:rsidR="00042635" w:rsidRPr="00042635">
        <w:rPr>
          <w:rFonts w:ascii="Times New Roman" w:hAnsi="Times New Roman" w:cs="Times New Roman"/>
          <w:sz w:val="28"/>
          <w:szCs w:val="28"/>
        </w:rPr>
        <w:t xml:space="preserve">явителю либо </w:t>
      </w:r>
      <w:r w:rsidR="00042635" w:rsidRPr="00E1600C">
        <w:rPr>
          <w:rFonts w:ascii="Times New Roman" w:hAnsi="Times New Roman" w:cs="Times New Roman"/>
          <w:sz w:val="28"/>
          <w:szCs w:val="28"/>
        </w:rPr>
        <w:t xml:space="preserve">направляет по почте </w:t>
      </w:r>
      <w:r w:rsidR="00E1600C" w:rsidRPr="00E1600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81CD4" w:rsidRPr="00E1600C">
        <w:rPr>
          <w:rFonts w:ascii="Times New Roman" w:hAnsi="Times New Roman" w:cs="Times New Roman"/>
          <w:spacing w:val="-4"/>
          <w:sz w:val="28"/>
          <w:szCs w:val="28"/>
        </w:rPr>
        <w:t>договор</w:t>
      </w:r>
      <w:r w:rsidR="00E1600C" w:rsidRPr="00E1600C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381CD4" w:rsidRPr="00E1600C">
        <w:rPr>
          <w:rFonts w:ascii="Times New Roman" w:hAnsi="Times New Roman" w:cs="Times New Roman"/>
          <w:spacing w:val="-4"/>
          <w:sz w:val="28"/>
          <w:szCs w:val="28"/>
        </w:rPr>
        <w:t xml:space="preserve"> аренды (купли-продажи) з</w:t>
      </w:r>
      <w:r w:rsidR="00381CD4" w:rsidRPr="00E1600C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381CD4" w:rsidRPr="00E1600C">
        <w:rPr>
          <w:rFonts w:ascii="Times New Roman" w:hAnsi="Times New Roman" w:cs="Times New Roman"/>
          <w:spacing w:val="-4"/>
          <w:sz w:val="28"/>
          <w:szCs w:val="28"/>
        </w:rPr>
        <w:t>мельного участка</w:t>
      </w:r>
      <w:r w:rsidR="00E1600C" w:rsidRPr="00E160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1600C" w:rsidRPr="00E1600C">
        <w:rPr>
          <w:rFonts w:ascii="Times New Roman" w:hAnsi="Times New Roman" w:cs="Times New Roman"/>
          <w:sz w:val="28"/>
          <w:szCs w:val="28"/>
          <w:lang w:eastAsia="ar-SA"/>
        </w:rPr>
        <w:t>с приложением сопроводительного письма, содержащего ув</w:t>
      </w:r>
      <w:r w:rsidR="00E1600C" w:rsidRPr="00E1600C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="00E1600C" w:rsidRPr="00E1600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домление о необходимости подписания Заявителем проекта договора и пре</w:t>
      </w:r>
      <w:r w:rsidR="00E1600C" w:rsidRPr="00E1600C">
        <w:rPr>
          <w:rFonts w:ascii="Times New Roman" w:hAnsi="Times New Roman" w:cs="Times New Roman"/>
          <w:sz w:val="28"/>
          <w:szCs w:val="28"/>
          <w:lang w:eastAsia="ar-SA"/>
        </w:rPr>
        <w:t>д</w:t>
      </w:r>
      <w:r w:rsidR="00E1600C" w:rsidRPr="00E1600C">
        <w:rPr>
          <w:rFonts w:ascii="Times New Roman" w:hAnsi="Times New Roman" w:cs="Times New Roman"/>
          <w:sz w:val="28"/>
          <w:szCs w:val="28"/>
          <w:lang w:eastAsia="ar-SA"/>
        </w:rPr>
        <w:t>ставления его в Администрацию не позднее чем в течение тридцати дней со дня получения Заявителем проекта договора</w:t>
      </w:r>
      <w:r w:rsidR="00305722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305722">
        <w:rPr>
          <w:rFonts w:ascii="Times New Roman" w:hAnsi="Times New Roman" w:cs="Times New Roman"/>
          <w:sz w:val="28"/>
          <w:szCs w:val="28"/>
        </w:rPr>
        <w:t>постановление</w:t>
      </w:r>
      <w:r w:rsidR="00305722" w:rsidRPr="00BA7EFA">
        <w:rPr>
          <w:rFonts w:ascii="Times New Roman" w:hAnsi="Times New Roman" w:cs="Times New Roman"/>
          <w:sz w:val="28"/>
          <w:szCs w:val="28"/>
        </w:rPr>
        <w:t xml:space="preserve"> </w:t>
      </w:r>
      <w:r w:rsidR="00305722" w:rsidRPr="003F2A32">
        <w:rPr>
          <w:rFonts w:ascii="Times New Roman" w:hAnsi="Times New Roman" w:cs="Times New Roman"/>
          <w:sz w:val="28"/>
          <w:szCs w:val="28"/>
        </w:rPr>
        <w:t>Администрации о предоставлении земельн</w:t>
      </w:r>
      <w:r w:rsidR="00305722">
        <w:rPr>
          <w:rFonts w:ascii="Times New Roman" w:hAnsi="Times New Roman" w:cs="Times New Roman"/>
          <w:sz w:val="28"/>
          <w:szCs w:val="28"/>
        </w:rPr>
        <w:t>ого участка в собственность бес</w:t>
      </w:r>
      <w:r w:rsidR="00305722" w:rsidRPr="003F2A32">
        <w:rPr>
          <w:rFonts w:ascii="Times New Roman" w:hAnsi="Times New Roman" w:cs="Times New Roman"/>
          <w:sz w:val="28"/>
          <w:szCs w:val="28"/>
        </w:rPr>
        <w:t>платно</w:t>
      </w:r>
      <w:r w:rsidR="00FF14EC" w:rsidRPr="00E1600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42635" w:rsidRPr="00E1600C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="00042635" w:rsidRPr="00E1600C">
        <w:rPr>
          <w:rFonts w:ascii="Times New Roman" w:hAnsi="Times New Roman" w:cs="Times New Roman"/>
          <w:sz w:val="28"/>
          <w:szCs w:val="28"/>
        </w:rPr>
        <w:t xml:space="preserve"> мотивир</w:t>
      </w:r>
      <w:r w:rsidR="00042635" w:rsidRPr="00E1600C">
        <w:rPr>
          <w:rFonts w:ascii="Times New Roman" w:hAnsi="Times New Roman" w:cs="Times New Roman"/>
          <w:sz w:val="28"/>
          <w:szCs w:val="28"/>
        </w:rPr>
        <w:t>о</w:t>
      </w:r>
      <w:r w:rsidR="00042635" w:rsidRPr="00E1600C">
        <w:rPr>
          <w:rFonts w:ascii="Times New Roman" w:hAnsi="Times New Roman" w:cs="Times New Roman"/>
          <w:sz w:val="28"/>
          <w:szCs w:val="28"/>
        </w:rPr>
        <w:t>ванный отказ.</w:t>
      </w:r>
    </w:p>
    <w:p w14:paraId="09D4B135" w14:textId="77777777" w:rsidR="00042635" w:rsidRPr="00EB72CE" w:rsidRDefault="00042635" w:rsidP="00B541E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00C">
        <w:rPr>
          <w:rFonts w:ascii="Times New Roman" w:hAnsi="Times New Roman" w:cs="Times New Roman"/>
          <w:sz w:val="28"/>
          <w:szCs w:val="28"/>
        </w:rPr>
        <w:t>Процедура, устанавливаемая настоящим пунктом</w:t>
      </w:r>
      <w:r w:rsidRPr="00C53ABC">
        <w:rPr>
          <w:rFonts w:ascii="Times New Roman" w:hAnsi="Times New Roman" w:cs="Times New Roman"/>
          <w:sz w:val="28"/>
          <w:szCs w:val="28"/>
        </w:rPr>
        <w:t xml:space="preserve">, </w:t>
      </w:r>
      <w:r w:rsidR="00D20662">
        <w:rPr>
          <w:rFonts w:ascii="Times New Roman" w:hAnsi="Times New Roman" w:cs="Times New Roman"/>
          <w:sz w:val="28"/>
          <w:szCs w:val="28"/>
        </w:rPr>
        <w:t>осуществляется</w:t>
      </w:r>
      <w:r w:rsidR="00FF14EC">
        <w:rPr>
          <w:rFonts w:ascii="Times New Roman" w:hAnsi="Times New Roman" w:cs="Times New Roman"/>
          <w:sz w:val="28"/>
          <w:szCs w:val="28"/>
        </w:rPr>
        <w:t xml:space="preserve"> </w:t>
      </w:r>
      <w:r w:rsidRPr="00C53AB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26740">
        <w:rPr>
          <w:rFonts w:ascii="Times New Roman" w:hAnsi="Times New Roman" w:cs="Times New Roman"/>
          <w:sz w:val="28"/>
          <w:szCs w:val="28"/>
        </w:rPr>
        <w:t>3</w:t>
      </w:r>
      <w:r w:rsidR="00F63D4E">
        <w:rPr>
          <w:rFonts w:ascii="Times New Roman" w:hAnsi="Times New Roman" w:cs="Times New Roman"/>
          <w:sz w:val="28"/>
          <w:szCs w:val="28"/>
        </w:rPr>
        <w:t xml:space="preserve"> календар</w:t>
      </w:r>
      <w:r w:rsidR="00F63D4E" w:rsidRPr="00EB72CE">
        <w:rPr>
          <w:rFonts w:ascii="Times New Roman" w:hAnsi="Times New Roman" w:cs="Times New Roman"/>
          <w:sz w:val="28"/>
          <w:szCs w:val="28"/>
        </w:rPr>
        <w:t>ных</w:t>
      </w:r>
      <w:r w:rsidRPr="00EB72CE">
        <w:rPr>
          <w:rFonts w:ascii="Times New Roman" w:hAnsi="Times New Roman" w:cs="Times New Roman"/>
          <w:sz w:val="28"/>
          <w:szCs w:val="28"/>
        </w:rPr>
        <w:t xml:space="preserve"> дн</w:t>
      </w:r>
      <w:r w:rsidR="00F56626" w:rsidRPr="00EB72CE">
        <w:rPr>
          <w:rFonts w:ascii="Times New Roman" w:hAnsi="Times New Roman" w:cs="Times New Roman"/>
          <w:sz w:val="28"/>
          <w:szCs w:val="28"/>
        </w:rPr>
        <w:t>ей</w:t>
      </w:r>
      <w:r w:rsidRPr="00EB72CE">
        <w:rPr>
          <w:rFonts w:ascii="Times New Roman" w:hAnsi="Times New Roman" w:cs="Times New Roman"/>
          <w:sz w:val="28"/>
          <w:szCs w:val="28"/>
        </w:rPr>
        <w:t xml:space="preserve"> с момента окончания п</w:t>
      </w:r>
      <w:r w:rsidR="00FF14EC">
        <w:rPr>
          <w:rFonts w:ascii="Times New Roman" w:hAnsi="Times New Roman" w:cs="Times New Roman"/>
          <w:sz w:val="28"/>
          <w:szCs w:val="28"/>
        </w:rPr>
        <w:t xml:space="preserve">роцедур, предусмотренных </w:t>
      </w:r>
      <w:r w:rsidR="007107C3">
        <w:rPr>
          <w:rFonts w:ascii="Times New Roman" w:hAnsi="Times New Roman" w:cs="Times New Roman"/>
          <w:sz w:val="28"/>
          <w:szCs w:val="28"/>
        </w:rPr>
        <w:t>подразделом</w:t>
      </w:r>
      <w:r w:rsidRPr="00EB72CE">
        <w:rPr>
          <w:rFonts w:ascii="Times New Roman" w:hAnsi="Times New Roman" w:cs="Times New Roman"/>
          <w:sz w:val="28"/>
          <w:szCs w:val="28"/>
        </w:rPr>
        <w:t xml:space="preserve"> 3.5 нас</w:t>
      </w:r>
      <w:r w:rsidR="00D20662" w:rsidRPr="00EB72CE">
        <w:rPr>
          <w:rFonts w:ascii="Times New Roman" w:hAnsi="Times New Roman" w:cs="Times New Roman"/>
          <w:sz w:val="28"/>
          <w:szCs w:val="28"/>
        </w:rPr>
        <w:t>тоящего Регламента</w:t>
      </w:r>
      <w:r w:rsidRPr="00EB72CE">
        <w:rPr>
          <w:rFonts w:ascii="Times New Roman" w:hAnsi="Times New Roman" w:cs="Times New Roman"/>
          <w:sz w:val="28"/>
          <w:szCs w:val="28"/>
        </w:rPr>
        <w:t>.</w:t>
      </w:r>
    </w:p>
    <w:p w14:paraId="3F9EF10E" w14:textId="77777777" w:rsidR="00EB72CE" w:rsidRPr="00EB72CE" w:rsidRDefault="00EB72CE" w:rsidP="00B541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CE">
        <w:rPr>
          <w:rFonts w:ascii="Times New Roman" w:hAnsi="Times New Roman" w:cs="Times New Roman"/>
          <w:sz w:val="28"/>
          <w:szCs w:val="28"/>
        </w:rPr>
        <w:t>Критерием принятия решения о выборе способа выдачи результата мун</w:t>
      </w:r>
      <w:r w:rsidRPr="00EB72CE">
        <w:rPr>
          <w:rFonts w:ascii="Times New Roman" w:hAnsi="Times New Roman" w:cs="Times New Roman"/>
          <w:sz w:val="28"/>
          <w:szCs w:val="28"/>
        </w:rPr>
        <w:t>и</w:t>
      </w:r>
      <w:r w:rsidRPr="00EB72CE">
        <w:rPr>
          <w:rFonts w:ascii="Times New Roman" w:hAnsi="Times New Roman" w:cs="Times New Roman"/>
          <w:sz w:val="28"/>
          <w:szCs w:val="28"/>
        </w:rPr>
        <w:t>ципальной услуги является информация, указанная заявителем в заявлении о предоставлении муниципальной услуги о способе получения результата.</w:t>
      </w:r>
    </w:p>
    <w:p w14:paraId="4F9285C5" w14:textId="77777777" w:rsidR="00EB72CE" w:rsidRDefault="00EB72CE" w:rsidP="00B541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72CE">
        <w:rPr>
          <w:rFonts w:ascii="Times New Roman" w:hAnsi="Times New Roman" w:cs="Times New Roman"/>
          <w:sz w:val="28"/>
          <w:szCs w:val="28"/>
        </w:rPr>
        <w:t xml:space="preserve">Результат процедуры: выданные (направленные) заявителю по почте </w:t>
      </w:r>
      <w:r w:rsidR="00CF786F" w:rsidRPr="00CF786F">
        <w:rPr>
          <w:rFonts w:ascii="Times New Roman" w:hAnsi="Times New Roman" w:cs="Times New Roman"/>
          <w:sz w:val="28"/>
          <w:szCs w:val="28"/>
        </w:rPr>
        <w:t>пр</w:t>
      </w:r>
      <w:r w:rsidR="00CF786F" w:rsidRPr="00CF786F">
        <w:rPr>
          <w:rFonts w:ascii="Times New Roman" w:hAnsi="Times New Roman" w:cs="Times New Roman"/>
          <w:sz w:val="28"/>
          <w:szCs w:val="28"/>
        </w:rPr>
        <w:t>о</w:t>
      </w:r>
      <w:r w:rsidR="00CF786F" w:rsidRPr="00CF786F">
        <w:rPr>
          <w:rFonts w:ascii="Times New Roman" w:hAnsi="Times New Roman" w:cs="Times New Roman"/>
          <w:sz w:val="28"/>
          <w:szCs w:val="28"/>
        </w:rPr>
        <w:t>ект договора аренды (купли-продажи)</w:t>
      </w:r>
      <w:r w:rsidR="00CF786F">
        <w:rPr>
          <w:rFonts w:ascii="Times New Roman" w:hAnsi="Times New Roman" w:cs="Times New Roman"/>
          <w:sz w:val="28"/>
          <w:szCs w:val="28"/>
        </w:rPr>
        <w:t xml:space="preserve"> земельного участка с приложени</w:t>
      </w:r>
      <w:r w:rsidR="00CF786F" w:rsidRPr="00CF786F">
        <w:rPr>
          <w:rFonts w:ascii="Times New Roman" w:hAnsi="Times New Roman" w:cs="Times New Roman"/>
          <w:sz w:val="28"/>
          <w:szCs w:val="28"/>
        </w:rPr>
        <w:t>ем с</w:t>
      </w:r>
      <w:r w:rsidR="00CF786F" w:rsidRPr="00CF786F">
        <w:rPr>
          <w:rFonts w:ascii="Times New Roman" w:hAnsi="Times New Roman" w:cs="Times New Roman"/>
          <w:sz w:val="28"/>
          <w:szCs w:val="28"/>
        </w:rPr>
        <w:t>о</w:t>
      </w:r>
      <w:r w:rsidR="00CF786F" w:rsidRPr="00CF786F">
        <w:rPr>
          <w:rFonts w:ascii="Times New Roman" w:hAnsi="Times New Roman" w:cs="Times New Roman"/>
          <w:sz w:val="28"/>
          <w:szCs w:val="28"/>
        </w:rPr>
        <w:t>проводительного письма, содержащего уведомление о необходимости подпис</w:t>
      </w:r>
      <w:r w:rsidR="00CF786F" w:rsidRPr="00CF786F">
        <w:rPr>
          <w:rFonts w:ascii="Times New Roman" w:hAnsi="Times New Roman" w:cs="Times New Roman"/>
          <w:sz w:val="28"/>
          <w:szCs w:val="28"/>
        </w:rPr>
        <w:t>а</w:t>
      </w:r>
      <w:r w:rsidR="00CF786F" w:rsidRPr="00CF786F">
        <w:rPr>
          <w:rFonts w:ascii="Times New Roman" w:hAnsi="Times New Roman" w:cs="Times New Roman"/>
          <w:sz w:val="28"/>
          <w:szCs w:val="28"/>
        </w:rPr>
        <w:t>ния Заявителем проекта догово</w:t>
      </w:r>
      <w:r w:rsidR="00CF786F">
        <w:rPr>
          <w:rFonts w:ascii="Times New Roman" w:hAnsi="Times New Roman" w:cs="Times New Roman"/>
          <w:sz w:val="28"/>
          <w:szCs w:val="28"/>
        </w:rPr>
        <w:t>ра и представления его в Админи</w:t>
      </w:r>
      <w:r w:rsidR="00CF786F" w:rsidRPr="00CF786F">
        <w:rPr>
          <w:rFonts w:ascii="Times New Roman" w:hAnsi="Times New Roman" w:cs="Times New Roman"/>
          <w:sz w:val="28"/>
          <w:szCs w:val="28"/>
        </w:rPr>
        <w:t>страцию не позднее чем в течение тридцат</w:t>
      </w:r>
      <w:r w:rsidR="00CF786F">
        <w:rPr>
          <w:rFonts w:ascii="Times New Roman" w:hAnsi="Times New Roman" w:cs="Times New Roman"/>
          <w:sz w:val="28"/>
          <w:szCs w:val="28"/>
        </w:rPr>
        <w:t>и дней со дня получения Заявите</w:t>
      </w:r>
      <w:r w:rsidR="00CF786F" w:rsidRPr="00CF786F">
        <w:rPr>
          <w:rFonts w:ascii="Times New Roman" w:hAnsi="Times New Roman" w:cs="Times New Roman"/>
          <w:sz w:val="28"/>
          <w:szCs w:val="28"/>
        </w:rPr>
        <w:t>лем проекта д</w:t>
      </w:r>
      <w:r w:rsidR="00CF786F" w:rsidRPr="00CF786F">
        <w:rPr>
          <w:rFonts w:ascii="Times New Roman" w:hAnsi="Times New Roman" w:cs="Times New Roman"/>
          <w:sz w:val="28"/>
          <w:szCs w:val="28"/>
        </w:rPr>
        <w:t>о</w:t>
      </w:r>
      <w:r w:rsidR="00CF786F" w:rsidRPr="00CF786F">
        <w:rPr>
          <w:rFonts w:ascii="Times New Roman" w:hAnsi="Times New Roman" w:cs="Times New Roman"/>
          <w:sz w:val="28"/>
          <w:szCs w:val="28"/>
        </w:rPr>
        <w:t>говора</w:t>
      </w:r>
      <w:r w:rsidR="00305722">
        <w:rPr>
          <w:rFonts w:ascii="Times New Roman" w:hAnsi="Times New Roman" w:cs="Times New Roman"/>
          <w:sz w:val="28"/>
          <w:szCs w:val="28"/>
        </w:rPr>
        <w:t>, постановление</w:t>
      </w:r>
      <w:r w:rsidR="00305722" w:rsidRPr="00BA7EFA">
        <w:rPr>
          <w:rFonts w:ascii="Times New Roman" w:hAnsi="Times New Roman" w:cs="Times New Roman"/>
          <w:sz w:val="28"/>
          <w:szCs w:val="28"/>
        </w:rPr>
        <w:t xml:space="preserve"> </w:t>
      </w:r>
      <w:r w:rsidR="00305722" w:rsidRPr="003F2A32">
        <w:rPr>
          <w:rFonts w:ascii="Times New Roman" w:hAnsi="Times New Roman" w:cs="Times New Roman"/>
          <w:sz w:val="28"/>
          <w:szCs w:val="28"/>
        </w:rPr>
        <w:t>Администрации о предоставлении земельн</w:t>
      </w:r>
      <w:r w:rsidR="00305722">
        <w:rPr>
          <w:rFonts w:ascii="Times New Roman" w:hAnsi="Times New Roman" w:cs="Times New Roman"/>
          <w:sz w:val="28"/>
          <w:szCs w:val="28"/>
        </w:rPr>
        <w:t>ого участка в собственность бес</w:t>
      </w:r>
      <w:r w:rsidR="00305722" w:rsidRPr="003F2A32">
        <w:rPr>
          <w:rFonts w:ascii="Times New Roman" w:hAnsi="Times New Roman" w:cs="Times New Roman"/>
          <w:sz w:val="28"/>
          <w:szCs w:val="28"/>
        </w:rPr>
        <w:t>платно</w:t>
      </w:r>
      <w:r w:rsidRPr="00EB72CE">
        <w:rPr>
          <w:rFonts w:ascii="Times New Roman" w:hAnsi="Times New Roman" w:cs="Times New Roman"/>
          <w:sz w:val="28"/>
          <w:szCs w:val="28"/>
        </w:rPr>
        <w:t xml:space="preserve"> или мотивированный отказ.</w:t>
      </w:r>
      <w:proofErr w:type="gramEnd"/>
    </w:p>
    <w:p w14:paraId="4322AEAF" w14:textId="77777777" w:rsidR="003C3911" w:rsidRPr="00756DD6" w:rsidRDefault="003C3911" w:rsidP="00B541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56DD6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процедуры:</w:t>
      </w:r>
    </w:p>
    <w:p w14:paraId="74B05139" w14:textId="77777777" w:rsidR="002F5493" w:rsidRPr="002F5493" w:rsidRDefault="002F5493" w:rsidP="002F54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5493">
        <w:rPr>
          <w:rFonts w:ascii="Times New Roman" w:hAnsi="Times New Roman" w:cs="Times New Roman"/>
          <w:sz w:val="28"/>
          <w:szCs w:val="28"/>
        </w:rPr>
        <w:t>роспись заявителя о получении документов в расписке.</w:t>
      </w:r>
    </w:p>
    <w:p w14:paraId="3BE3A62F" w14:textId="1911AB31" w:rsidR="009D5F3A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493">
        <w:rPr>
          <w:rFonts w:ascii="Times New Roman" w:hAnsi="Times New Roman" w:cs="Times New Roman"/>
          <w:sz w:val="28"/>
          <w:szCs w:val="28"/>
        </w:rPr>
        <w:t>направление результата предоставле</w:t>
      </w:r>
      <w:r>
        <w:rPr>
          <w:rFonts w:ascii="Times New Roman" w:hAnsi="Times New Roman" w:cs="Times New Roman"/>
          <w:sz w:val="28"/>
          <w:szCs w:val="28"/>
        </w:rPr>
        <w:t>ния муниципальной услуги в эле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F5493">
        <w:rPr>
          <w:rFonts w:ascii="Times New Roman" w:hAnsi="Times New Roman" w:cs="Times New Roman"/>
          <w:sz w:val="28"/>
          <w:szCs w:val="28"/>
        </w:rPr>
        <w:t>тронном виде (в случае обращения заявит</w:t>
      </w:r>
      <w:r>
        <w:rPr>
          <w:rFonts w:ascii="Times New Roman" w:hAnsi="Times New Roman" w:cs="Times New Roman"/>
          <w:sz w:val="28"/>
          <w:szCs w:val="28"/>
        </w:rPr>
        <w:t>еля о предоставлении муниципаль</w:t>
      </w:r>
      <w:r w:rsidRPr="002F5493">
        <w:rPr>
          <w:rFonts w:ascii="Times New Roman" w:hAnsi="Times New Roman" w:cs="Times New Roman"/>
          <w:sz w:val="28"/>
          <w:szCs w:val="28"/>
        </w:rPr>
        <w:t>ной услуги в электронной форме)</w:t>
      </w:r>
      <w:r w:rsidR="003C3911">
        <w:rPr>
          <w:rFonts w:ascii="Times New Roman" w:hAnsi="Times New Roman" w:cs="Times New Roman"/>
          <w:sz w:val="28"/>
          <w:szCs w:val="28"/>
        </w:rPr>
        <w:t>.</w:t>
      </w:r>
    </w:p>
    <w:p w14:paraId="24AFFED9" w14:textId="1BD2369A" w:rsidR="002F5493" w:rsidRPr="009E170B" w:rsidRDefault="002F5493" w:rsidP="002F5493">
      <w:pPr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 Особенности осуществления некоторых административных процедур в электронной форме</w:t>
      </w:r>
    </w:p>
    <w:p w14:paraId="0ED09B9C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 электронной форме включает в себя следующие процедуры (действия): </w:t>
      </w:r>
    </w:p>
    <w:p w14:paraId="73EE5BCD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1) прием запроса о предоставлении муниципальной услуги;</w:t>
      </w:r>
    </w:p>
    <w:p w14:paraId="1A44C727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2) проверка электронной цифровой подписи;</w:t>
      </w:r>
    </w:p>
    <w:p w14:paraId="5B98EA6C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3) направление заявителю уведомления о принятии заявления и регистр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ция заявления либо направление ув</w:t>
      </w:r>
      <w:r>
        <w:rPr>
          <w:rFonts w:ascii="Times New Roman" w:hAnsi="Times New Roman" w:cs="Times New Roman"/>
          <w:sz w:val="28"/>
          <w:szCs w:val="28"/>
        </w:rPr>
        <w:t xml:space="preserve">едомления об отказе в принятии </w:t>
      </w:r>
      <w:r w:rsidRPr="009E170B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услуги;</w:t>
      </w:r>
    </w:p>
    <w:p w14:paraId="14662779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4) передача ответственному специалисту для исполнения в соответствии с настоящим Регламенто</w:t>
      </w:r>
      <w:r>
        <w:rPr>
          <w:rFonts w:ascii="Times New Roman" w:hAnsi="Times New Roman" w:cs="Times New Roman"/>
          <w:sz w:val="28"/>
          <w:szCs w:val="28"/>
        </w:rPr>
        <w:t>м</w:t>
      </w:r>
    </w:p>
    <w:p w14:paraId="2E051890" w14:textId="1CC138B1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.1. Прием запроса о предоставлении муниципальной услуги, проверка электронной цифровой подписи, направление уведомления заявителю уведо</w:t>
      </w:r>
      <w:r w:rsidRPr="009E170B">
        <w:rPr>
          <w:rFonts w:ascii="Times New Roman" w:hAnsi="Times New Roman" w:cs="Times New Roman"/>
          <w:sz w:val="28"/>
          <w:szCs w:val="28"/>
        </w:rPr>
        <w:t>м</w:t>
      </w:r>
      <w:r w:rsidRPr="009E170B">
        <w:rPr>
          <w:rFonts w:ascii="Times New Roman" w:hAnsi="Times New Roman" w:cs="Times New Roman"/>
          <w:sz w:val="28"/>
          <w:szCs w:val="28"/>
        </w:rPr>
        <w:t>ления о принятии либо об отказе в принятии заявления о предоставлении мун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ципальной услуги</w:t>
      </w:r>
    </w:p>
    <w:p w14:paraId="148C0A5B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Заявитель вправе обратиться для получения муниципальной услуги п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средством портала государственных и муниципальных услуг (функций) http://www.gosuslugi.ru или портала государственных и муниципальных услуг Краснодарского края pgu.krasnodar.ru.</w:t>
      </w:r>
    </w:p>
    <w:p w14:paraId="5B7607D1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подача физическим или юридическим (в зависимости от «круга лиц») лицом заявления </w:t>
      </w:r>
      <w:r w:rsidRPr="009E170B">
        <w:rPr>
          <w:rFonts w:ascii="Times New Roman" w:hAnsi="Times New Roman" w:cs="Times New Roman"/>
          <w:sz w:val="28"/>
          <w:szCs w:val="28"/>
        </w:rPr>
        <w:lastRenderedPageBreak/>
        <w:t>в электронном виде, посредством портала государственных и муниципальных услуг (функций) или портала государственных и муниципальных услуг Кра</w:t>
      </w:r>
      <w:r w:rsidRPr="009E170B">
        <w:rPr>
          <w:rFonts w:ascii="Times New Roman" w:hAnsi="Times New Roman" w:cs="Times New Roman"/>
          <w:sz w:val="28"/>
          <w:szCs w:val="28"/>
        </w:rPr>
        <w:t>с</w:t>
      </w:r>
      <w:r w:rsidRPr="009E170B">
        <w:rPr>
          <w:rFonts w:ascii="Times New Roman" w:hAnsi="Times New Roman" w:cs="Times New Roman"/>
          <w:sz w:val="28"/>
          <w:szCs w:val="28"/>
        </w:rPr>
        <w:t>нодарского края.</w:t>
      </w:r>
    </w:p>
    <w:p w14:paraId="0E5DDDC7" w14:textId="1BE4BDE8" w:rsidR="000F58AA" w:rsidRDefault="002F5493" w:rsidP="000F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0F58AA" w:rsidRPr="000F58AA">
        <w:rPr>
          <w:rFonts w:ascii="Times New Roman" w:hAnsi="Times New Roman" w:cs="Times New Roman"/>
          <w:sz w:val="28"/>
          <w:szCs w:val="28"/>
        </w:rPr>
        <w:t>При определении особенностей предоставления муниципальной услуги в электронной форме указываются виды электронной подписи, которые допускаются к использованию при обращении за получением муниципальной услуги, в том числе с учетом права заявителя - физического лица использовать простую электронную подпись,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</w:t>
      </w:r>
      <w:r w:rsidR="000F58AA" w:rsidRPr="000F58AA">
        <w:rPr>
          <w:rFonts w:ascii="Times New Roman" w:hAnsi="Times New Roman" w:cs="Times New Roman"/>
          <w:sz w:val="28"/>
          <w:szCs w:val="28"/>
        </w:rPr>
        <w:t>а</w:t>
      </w:r>
      <w:r w:rsidR="000F58AA" w:rsidRPr="000F58AA">
        <w:rPr>
          <w:rFonts w:ascii="Times New Roman" w:hAnsi="Times New Roman" w:cs="Times New Roman"/>
          <w:sz w:val="28"/>
          <w:szCs w:val="28"/>
        </w:rPr>
        <w:t>новлением Правительства Российс</w:t>
      </w:r>
      <w:r w:rsidR="000F58AA">
        <w:rPr>
          <w:rFonts w:ascii="Times New Roman" w:hAnsi="Times New Roman" w:cs="Times New Roman"/>
          <w:sz w:val="28"/>
          <w:szCs w:val="28"/>
        </w:rPr>
        <w:t>кой Федерации</w:t>
      </w:r>
      <w:proofErr w:type="gramEnd"/>
      <w:r w:rsidR="000F58AA">
        <w:rPr>
          <w:rFonts w:ascii="Times New Roman" w:hAnsi="Times New Roman" w:cs="Times New Roman"/>
          <w:sz w:val="28"/>
          <w:szCs w:val="28"/>
        </w:rPr>
        <w:t xml:space="preserve"> от 25 июня 2012 года № 634</w:t>
      </w:r>
      <w:r w:rsidR="000F58AA">
        <w:rPr>
          <w:rFonts w:ascii="Times New Roman" w:hAnsi="Times New Roman" w:cs="Times New Roman"/>
          <w:sz w:val="28"/>
          <w:szCs w:val="28"/>
        </w:rPr>
        <w:br/>
        <w:t>«</w:t>
      </w:r>
      <w:r w:rsidR="000F58AA" w:rsidRPr="000F58AA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</w:t>
      </w:r>
      <w:r w:rsidR="000F58AA" w:rsidRPr="000F58AA">
        <w:rPr>
          <w:rFonts w:ascii="Times New Roman" w:hAnsi="Times New Roman" w:cs="Times New Roman"/>
          <w:sz w:val="28"/>
          <w:szCs w:val="28"/>
        </w:rPr>
        <w:t>а</w:t>
      </w:r>
      <w:r w:rsidR="000F58AA" w:rsidRPr="000F58AA">
        <w:rPr>
          <w:rFonts w:ascii="Times New Roman" w:hAnsi="Times New Roman" w:cs="Times New Roman"/>
          <w:sz w:val="28"/>
          <w:szCs w:val="28"/>
        </w:rPr>
        <w:t>щении за получением госуда</w:t>
      </w:r>
      <w:r w:rsidR="000F58AA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0F58AA" w:rsidRPr="000F58AA">
        <w:rPr>
          <w:rFonts w:ascii="Times New Roman" w:hAnsi="Times New Roman" w:cs="Times New Roman"/>
          <w:sz w:val="28"/>
          <w:szCs w:val="28"/>
        </w:rPr>
        <w:t>.</w:t>
      </w:r>
    </w:p>
    <w:p w14:paraId="5A16D70F" w14:textId="4211C22E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170B">
        <w:rPr>
          <w:rFonts w:ascii="Times New Roman" w:hAnsi="Times New Roman" w:cs="Times New Roman"/>
          <w:sz w:val="28"/>
          <w:szCs w:val="28"/>
        </w:rPr>
        <w:t>При поступлении запроса и документов, указанных в подразделе 2.6 настоящего Регламента, в электронной форме с использованием Единого по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тала государственных и муниципальных услуг и (или) регионального портала государственных и муниципальных услуг Краснодарского края в информац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«Интернет», подписанных усиленной кв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лифицированной электронной подписью, должностное лицо проверяет де</w:t>
      </w:r>
      <w:r w:rsidRPr="009E170B">
        <w:rPr>
          <w:rFonts w:ascii="Times New Roman" w:hAnsi="Times New Roman" w:cs="Times New Roman"/>
          <w:sz w:val="28"/>
          <w:szCs w:val="28"/>
        </w:rPr>
        <w:t>й</w:t>
      </w:r>
      <w:r w:rsidRPr="009E170B">
        <w:rPr>
          <w:rFonts w:ascii="Times New Roman" w:hAnsi="Times New Roman" w:cs="Times New Roman"/>
          <w:sz w:val="28"/>
          <w:szCs w:val="28"/>
        </w:rPr>
        <w:t>ствительность усиленной квалифицированной электронной подписи с испол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зованием средств информационной системы головного удостоверяющего це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тра, которая входит в</w:t>
      </w:r>
      <w:proofErr w:type="gramEnd"/>
      <w:r w:rsidRPr="009E170B">
        <w:rPr>
          <w:rFonts w:ascii="Times New Roman" w:hAnsi="Times New Roman" w:cs="Times New Roman"/>
          <w:sz w:val="28"/>
          <w:szCs w:val="28"/>
        </w:rPr>
        <w:t xml:space="preserve"> состав инфраструктуры обеспечивающей информацио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но-технологическое взаимодействие действующих и создаваемых информац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онных систем, используемых для предоставления услуг.</w:t>
      </w:r>
    </w:p>
    <w:p w14:paraId="39453723" w14:textId="63657B90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170B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9E17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170B">
        <w:rPr>
          <w:rFonts w:ascii="Times New Roman" w:hAnsi="Times New Roman" w:cs="Times New Roman"/>
          <w:sz w:val="28"/>
          <w:szCs w:val="28"/>
        </w:rPr>
        <w:t>безопасности и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формации в информационной системе, используемой в целях приема обращ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ний за предоставлением такой услуги, осуществляется в соответствии с Пост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новлением Правительства Российской Фе</w:t>
      </w:r>
      <w:r>
        <w:rPr>
          <w:rFonts w:ascii="Times New Roman" w:hAnsi="Times New Roman" w:cs="Times New Roman"/>
          <w:sz w:val="28"/>
          <w:szCs w:val="28"/>
        </w:rPr>
        <w:t>дерации от 25 авг</w:t>
      </w:r>
      <w:r w:rsidR="003132F1">
        <w:rPr>
          <w:rFonts w:ascii="Times New Roman" w:hAnsi="Times New Roman" w:cs="Times New Roman"/>
          <w:sz w:val="28"/>
          <w:szCs w:val="28"/>
        </w:rPr>
        <w:t>уста 2012 года</w:t>
      </w:r>
      <w:ins w:id="151" w:author="Еременко" w:date="2019-06-02T13:25:00Z">
        <w:r w:rsidR="006832E9">
          <w:rPr>
            <w:rFonts w:ascii="Times New Roman" w:hAnsi="Times New Roman" w:cs="Times New Roman"/>
            <w:sz w:val="28"/>
            <w:szCs w:val="28"/>
          </w:rPr>
          <w:br/>
        </w:r>
      </w:ins>
      <w:del w:id="152" w:author="Еременко" w:date="2019-06-02T13:25:00Z">
        <w:r w:rsidR="003132F1" w:rsidDel="006832E9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 w:rsidRPr="009E170B">
        <w:rPr>
          <w:rFonts w:ascii="Times New Roman" w:hAnsi="Times New Roman" w:cs="Times New Roman"/>
          <w:sz w:val="28"/>
          <w:szCs w:val="28"/>
        </w:rPr>
        <w:t>№ 852 «Об утверждении Правил использования усиленной квалифицирова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ной электронной подписи при обращении за получением государственных и мун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ципальных услуг и о внесении изменения в Правила разработки и утве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ждения административных регламентов предоставления государственных услуг».</w:t>
      </w:r>
      <w:proofErr w:type="gramEnd"/>
    </w:p>
    <w:p w14:paraId="2F6107A4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Должностное лицо в 1-дневный срок направляет заявителю электронное сообщение, подтверждающее поступление в уполномоченный орган данных документов.</w:t>
      </w:r>
    </w:p>
    <w:p w14:paraId="109559F3" w14:textId="074383B5" w:rsidR="000F58AA" w:rsidRDefault="002F5493" w:rsidP="0031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 xml:space="preserve">.3. </w:t>
      </w:r>
      <w:r w:rsidR="000F58AA" w:rsidRPr="000F58AA">
        <w:rPr>
          <w:rFonts w:ascii="Times New Roman" w:hAnsi="Times New Roman" w:cs="Times New Roman"/>
          <w:sz w:val="28"/>
          <w:szCs w:val="28"/>
        </w:rPr>
        <w:t>В случае обращения в электронной форме за получением муниц</w:t>
      </w:r>
      <w:r w:rsidR="000F58AA" w:rsidRPr="000F58AA">
        <w:rPr>
          <w:rFonts w:ascii="Times New Roman" w:hAnsi="Times New Roman" w:cs="Times New Roman"/>
          <w:sz w:val="28"/>
          <w:szCs w:val="28"/>
        </w:rPr>
        <w:t>и</w:t>
      </w:r>
      <w:r w:rsidR="000F58AA" w:rsidRPr="000F58AA">
        <w:rPr>
          <w:rFonts w:ascii="Times New Roman" w:hAnsi="Times New Roman" w:cs="Times New Roman"/>
          <w:sz w:val="28"/>
          <w:szCs w:val="28"/>
        </w:rPr>
        <w:t>пальной услуги идентификация и аутентификация заявителя - физического л</w:t>
      </w:r>
      <w:r w:rsidR="000F58AA" w:rsidRPr="000F58AA">
        <w:rPr>
          <w:rFonts w:ascii="Times New Roman" w:hAnsi="Times New Roman" w:cs="Times New Roman"/>
          <w:sz w:val="28"/>
          <w:szCs w:val="28"/>
        </w:rPr>
        <w:t>и</w:t>
      </w:r>
      <w:r w:rsidR="000F58AA" w:rsidRPr="000F58AA">
        <w:rPr>
          <w:rFonts w:ascii="Times New Roman" w:hAnsi="Times New Roman" w:cs="Times New Roman"/>
          <w:sz w:val="28"/>
          <w:szCs w:val="28"/>
        </w:rPr>
        <w:lastRenderedPageBreak/>
        <w:t>ца осуществляются с использованием единой системы идентификац</w:t>
      </w:r>
      <w:proofErr w:type="gramStart"/>
      <w:r w:rsidR="000F58AA" w:rsidRPr="000F58AA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="000F58AA" w:rsidRPr="000F58AA">
        <w:rPr>
          <w:rFonts w:ascii="Times New Roman" w:hAnsi="Times New Roman" w:cs="Times New Roman"/>
          <w:sz w:val="28"/>
          <w:szCs w:val="28"/>
        </w:rPr>
        <w:t>те</w:t>
      </w:r>
      <w:r w:rsidR="000F58AA" w:rsidRPr="000F58AA">
        <w:rPr>
          <w:rFonts w:ascii="Times New Roman" w:hAnsi="Times New Roman" w:cs="Times New Roman"/>
          <w:sz w:val="28"/>
          <w:szCs w:val="28"/>
        </w:rPr>
        <w:t>н</w:t>
      </w:r>
      <w:r w:rsidR="000F58AA" w:rsidRPr="000F58AA">
        <w:rPr>
          <w:rFonts w:ascii="Times New Roman" w:hAnsi="Times New Roman" w:cs="Times New Roman"/>
          <w:sz w:val="28"/>
          <w:szCs w:val="28"/>
        </w:rPr>
        <w:t>тификации. Заявитель - физическое лицо вправе использовать простую эле</w:t>
      </w:r>
      <w:r w:rsidR="000F58AA" w:rsidRPr="000F58AA">
        <w:rPr>
          <w:rFonts w:ascii="Times New Roman" w:hAnsi="Times New Roman" w:cs="Times New Roman"/>
          <w:sz w:val="28"/>
          <w:szCs w:val="28"/>
        </w:rPr>
        <w:t>к</w:t>
      </w:r>
      <w:r w:rsidR="000F58AA" w:rsidRPr="000F58AA">
        <w:rPr>
          <w:rFonts w:ascii="Times New Roman" w:hAnsi="Times New Roman" w:cs="Times New Roman"/>
          <w:sz w:val="28"/>
          <w:szCs w:val="28"/>
        </w:rPr>
        <w:t>тронную подпись при обращении в электронной форме за получением такой муниципальной услуги при условии, что при выдаче ключа простой электро</w:t>
      </w:r>
      <w:r w:rsidR="000F58AA" w:rsidRPr="000F58AA">
        <w:rPr>
          <w:rFonts w:ascii="Times New Roman" w:hAnsi="Times New Roman" w:cs="Times New Roman"/>
          <w:sz w:val="28"/>
          <w:szCs w:val="28"/>
        </w:rPr>
        <w:t>н</w:t>
      </w:r>
      <w:r w:rsidR="000F58AA" w:rsidRPr="000F58AA">
        <w:rPr>
          <w:rFonts w:ascii="Times New Roman" w:hAnsi="Times New Roman" w:cs="Times New Roman"/>
          <w:sz w:val="28"/>
          <w:szCs w:val="28"/>
        </w:rPr>
        <w:t>ной подписи личность физического лица установлена при личном приеме.</w:t>
      </w:r>
    </w:p>
    <w:p w14:paraId="386EF4D2" w14:textId="4D434AC1" w:rsidR="002F5493" w:rsidRPr="009E170B" w:rsidRDefault="00913D24" w:rsidP="003132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</w:t>
      </w:r>
      <w:r w:rsidR="002F5493" w:rsidRPr="009E170B">
        <w:rPr>
          <w:rFonts w:ascii="Times New Roman" w:hAnsi="Times New Roman" w:cs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="002F5493" w:rsidRPr="009E170B">
        <w:rPr>
          <w:rFonts w:ascii="Times New Roman" w:hAnsi="Times New Roman" w:cs="Times New Roman"/>
          <w:sz w:val="28"/>
          <w:szCs w:val="28"/>
        </w:rPr>
        <w:t>о</w:t>
      </w:r>
      <w:r w:rsidR="002F5493" w:rsidRPr="009E170B">
        <w:rPr>
          <w:rFonts w:ascii="Times New Roman" w:hAnsi="Times New Roman" w:cs="Times New Roman"/>
          <w:sz w:val="28"/>
          <w:szCs w:val="28"/>
        </w:rPr>
        <w:t>сти, Специалист в течение 3 дней со дня завершения проведения такой прове</w:t>
      </w:r>
      <w:r w:rsidR="002F5493" w:rsidRPr="009E170B">
        <w:rPr>
          <w:rFonts w:ascii="Times New Roman" w:hAnsi="Times New Roman" w:cs="Times New Roman"/>
          <w:sz w:val="28"/>
          <w:szCs w:val="28"/>
        </w:rPr>
        <w:t>р</w:t>
      </w:r>
      <w:r w:rsidR="002F5493" w:rsidRPr="009E170B">
        <w:rPr>
          <w:rFonts w:ascii="Times New Roman" w:hAnsi="Times New Roman" w:cs="Times New Roman"/>
          <w:sz w:val="28"/>
          <w:szCs w:val="28"/>
        </w:rPr>
        <w:t>ки принимает решение об отказе в приеме к рассмотрению обращения за пол</w:t>
      </w:r>
      <w:r w:rsidR="002F5493" w:rsidRPr="009E170B">
        <w:rPr>
          <w:rFonts w:ascii="Times New Roman" w:hAnsi="Times New Roman" w:cs="Times New Roman"/>
          <w:sz w:val="28"/>
          <w:szCs w:val="28"/>
        </w:rPr>
        <w:t>у</w:t>
      </w:r>
      <w:r w:rsidR="002F5493" w:rsidRPr="009E170B">
        <w:rPr>
          <w:rFonts w:ascii="Times New Roman" w:hAnsi="Times New Roman" w:cs="Times New Roman"/>
          <w:sz w:val="28"/>
          <w:szCs w:val="28"/>
        </w:rPr>
        <w:t>чением услуг и направляет заявителю уведомление об этом в электронной фо</w:t>
      </w:r>
      <w:r w:rsidR="002F5493" w:rsidRPr="009E170B">
        <w:rPr>
          <w:rFonts w:ascii="Times New Roman" w:hAnsi="Times New Roman" w:cs="Times New Roman"/>
          <w:sz w:val="28"/>
          <w:szCs w:val="28"/>
        </w:rPr>
        <w:t>р</w:t>
      </w:r>
      <w:r w:rsidR="002F5493" w:rsidRPr="009E170B">
        <w:rPr>
          <w:rFonts w:ascii="Times New Roman" w:hAnsi="Times New Roman" w:cs="Times New Roman"/>
          <w:sz w:val="28"/>
          <w:szCs w:val="28"/>
        </w:rPr>
        <w:t xml:space="preserve">ме с указанием пунктов статьи 11 Федерального закона </w:t>
      </w:r>
      <w:r w:rsidR="003132F1">
        <w:rPr>
          <w:rFonts w:ascii="Times New Roman" w:hAnsi="Times New Roman" w:cs="Times New Roman"/>
          <w:sz w:val="28"/>
          <w:szCs w:val="28"/>
        </w:rPr>
        <w:t>от 6 апреля 2011 года</w:t>
      </w:r>
      <w:proofErr w:type="gramEnd"/>
      <w:ins w:id="153" w:author="Еременко" w:date="2019-06-02T13:32:00Z">
        <w:r w:rsidR="00057856">
          <w:rPr>
            <w:rFonts w:ascii="Times New Roman" w:hAnsi="Times New Roman" w:cs="Times New Roman"/>
            <w:sz w:val="28"/>
            <w:szCs w:val="28"/>
          </w:rPr>
          <w:br/>
        </w:r>
      </w:ins>
      <w:del w:id="154" w:author="Еременко" w:date="2019-06-02T13:32:00Z">
        <w:r w:rsidR="003132F1" w:rsidDel="00057856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 w:rsidR="003132F1" w:rsidRPr="003132F1">
        <w:rPr>
          <w:rFonts w:ascii="Times New Roman" w:hAnsi="Times New Roman" w:cs="Times New Roman"/>
          <w:sz w:val="28"/>
          <w:szCs w:val="28"/>
        </w:rPr>
        <w:t xml:space="preserve">№ 63-ФЗ </w:t>
      </w:r>
      <w:r w:rsidR="002F5493" w:rsidRPr="009E170B">
        <w:rPr>
          <w:rFonts w:ascii="Times New Roman" w:hAnsi="Times New Roman" w:cs="Times New Roman"/>
          <w:sz w:val="28"/>
          <w:szCs w:val="28"/>
        </w:rPr>
        <w:t>«Об электронной подписи», которые послужили основанием для пр</w:t>
      </w:r>
      <w:r w:rsidR="002F5493" w:rsidRPr="009E170B">
        <w:rPr>
          <w:rFonts w:ascii="Times New Roman" w:hAnsi="Times New Roman" w:cs="Times New Roman"/>
          <w:sz w:val="28"/>
          <w:szCs w:val="28"/>
        </w:rPr>
        <w:t>и</w:t>
      </w:r>
      <w:r w:rsidR="002F5493" w:rsidRPr="009E170B">
        <w:rPr>
          <w:rFonts w:ascii="Times New Roman" w:hAnsi="Times New Roman" w:cs="Times New Roman"/>
          <w:sz w:val="28"/>
          <w:szCs w:val="28"/>
        </w:rPr>
        <w:t>нятия указанного решения. Такое уведомление подписывается квалифицир</w:t>
      </w:r>
      <w:r w:rsidR="002F5493" w:rsidRPr="009E170B">
        <w:rPr>
          <w:rFonts w:ascii="Times New Roman" w:hAnsi="Times New Roman" w:cs="Times New Roman"/>
          <w:sz w:val="28"/>
          <w:szCs w:val="28"/>
        </w:rPr>
        <w:t>о</w:t>
      </w:r>
      <w:r w:rsidR="002F5493" w:rsidRPr="009E170B">
        <w:rPr>
          <w:rFonts w:ascii="Times New Roman" w:hAnsi="Times New Roman" w:cs="Times New Roman"/>
          <w:sz w:val="28"/>
          <w:szCs w:val="28"/>
        </w:rPr>
        <w:t>ванной подписью Специалиста и направляется по адресу электронной почты заявителя либо в его личный кабинет в федеральной государственной инфо</w:t>
      </w:r>
      <w:r w:rsidR="002F5493" w:rsidRPr="009E170B">
        <w:rPr>
          <w:rFonts w:ascii="Times New Roman" w:hAnsi="Times New Roman" w:cs="Times New Roman"/>
          <w:sz w:val="28"/>
          <w:szCs w:val="28"/>
        </w:rPr>
        <w:t>р</w:t>
      </w:r>
      <w:r w:rsidR="002F5493" w:rsidRPr="009E170B">
        <w:rPr>
          <w:rFonts w:ascii="Times New Roman" w:hAnsi="Times New Roman" w:cs="Times New Roman"/>
          <w:sz w:val="28"/>
          <w:szCs w:val="28"/>
        </w:rPr>
        <w:t>мационной системе «Единый портал государственных и муниципальных услуг (функций)». После получения уведомления заявитель вправе обратиться п</w:t>
      </w:r>
      <w:r w:rsidR="002F5493" w:rsidRPr="009E170B">
        <w:rPr>
          <w:rFonts w:ascii="Times New Roman" w:hAnsi="Times New Roman" w:cs="Times New Roman"/>
          <w:sz w:val="28"/>
          <w:szCs w:val="28"/>
        </w:rPr>
        <w:t>о</w:t>
      </w:r>
      <w:r w:rsidR="002F5493" w:rsidRPr="009E170B">
        <w:rPr>
          <w:rFonts w:ascii="Times New Roman" w:hAnsi="Times New Roman" w:cs="Times New Roman"/>
          <w:sz w:val="28"/>
          <w:szCs w:val="28"/>
        </w:rPr>
        <w:t>вторно с обращением о предоставлении услуги, устранив нарушения, которые послужили основанием для отказа в приеме к рассмотрению первичного обр</w:t>
      </w:r>
      <w:r w:rsidR="002F5493" w:rsidRPr="009E170B">
        <w:rPr>
          <w:rFonts w:ascii="Times New Roman" w:hAnsi="Times New Roman" w:cs="Times New Roman"/>
          <w:sz w:val="28"/>
          <w:szCs w:val="28"/>
        </w:rPr>
        <w:t>а</w:t>
      </w:r>
      <w:r w:rsidR="002F5493" w:rsidRPr="009E170B">
        <w:rPr>
          <w:rFonts w:ascii="Times New Roman" w:hAnsi="Times New Roman" w:cs="Times New Roman"/>
          <w:sz w:val="28"/>
          <w:szCs w:val="28"/>
        </w:rPr>
        <w:t>щения.</w:t>
      </w:r>
    </w:p>
    <w:p w14:paraId="13B2F8C1" w14:textId="701E8B45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.4. Уведомление должно содержать информацию о перечне докуме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тов необходимых для предоставления муниципальной услуги, обязанность по предоставлению которых, в соответствии с подразделом 2.6 настоящего Регл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мента, возложена на заявителя.</w:t>
      </w:r>
    </w:p>
    <w:p w14:paraId="53FDBD22" w14:textId="2E8C9B10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.5. Заявление, поданное в электронной форме, считается принятым к рассмотрению и зарегистрированным после предоставления заявителем нео</w:t>
      </w:r>
      <w:r w:rsidRPr="009E170B">
        <w:rPr>
          <w:rFonts w:ascii="Times New Roman" w:hAnsi="Times New Roman" w:cs="Times New Roman"/>
          <w:sz w:val="28"/>
          <w:szCs w:val="28"/>
        </w:rPr>
        <w:t>б</w:t>
      </w:r>
      <w:r w:rsidRPr="009E170B">
        <w:rPr>
          <w:rFonts w:ascii="Times New Roman" w:hAnsi="Times New Roman" w:cs="Times New Roman"/>
          <w:sz w:val="28"/>
          <w:szCs w:val="28"/>
        </w:rPr>
        <w:t>ходимого пакета документов, обязанность по предоставлению которых, в соо</w:t>
      </w:r>
      <w:r w:rsidRPr="009E170B">
        <w:rPr>
          <w:rFonts w:ascii="Times New Roman" w:hAnsi="Times New Roman" w:cs="Times New Roman"/>
          <w:sz w:val="28"/>
          <w:szCs w:val="28"/>
        </w:rPr>
        <w:t>т</w:t>
      </w:r>
      <w:r w:rsidRPr="009E170B">
        <w:rPr>
          <w:rFonts w:ascii="Times New Roman" w:hAnsi="Times New Roman" w:cs="Times New Roman"/>
          <w:sz w:val="28"/>
          <w:szCs w:val="28"/>
        </w:rPr>
        <w:t>ветствии с подразделом 2.6 настоящего Регламента, возложена на заявителя. Срок рассмотрения заявления исчисляется со дня регистрации заявления.</w:t>
      </w:r>
    </w:p>
    <w:p w14:paraId="484DA3F5" w14:textId="57F44D8B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.6. Принятое заявление и приложенные к нему документы распечат</w:t>
      </w:r>
      <w:r w:rsidRPr="009E170B">
        <w:rPr>
          <w:rFonts w:ascii="Times New Roman" w:hAnsi="Times New Roman" w:cs="Times New Roman"/>
          <w:sz w:val="28"/>
          <w:szCs w:val="28"/>
        </w:rPr>
        <w:t>ы</w:t>
      </w:r>
      <w:r w:rsidRPr="009E170B">
        <w:rPr>
          <w:rFonts w:ascii="Times New Roman" w:hAnsi="Times New Roman" w:cs="Times New Roman"/>
          <w:sz w:val="28"/>
          <w:szCs w:val="28"/>
        </w:rPr>
        <w:t>вается, заверяется подписью принявшего его сотрудника, регистрируется в журнале учета поступающих документов. Дальнейшая работа по предоставл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нию муниципальной услуги ведется в соотв</w:t>
      </w:r>
      <w:r w:rsidR="003132F1">
        <w:rPr>
          <w:rFonts w:ascii="Times New Roman" w:hAnsi="Times New Roman" w:cs="Times New Roman"/>
          <w:sz w:val="28"/>
          <w:szCs w:val="28"/>
        </w:rPr>
        <w:t>етствии с подразделами 3.3 – 3.6</w:t>
      </w:r>
      <w:r w:rsidRPr="009E170B">
        <w:rPr>
          <w:rFonts w:ascii="Times New Roman" w:hAnsi="Times New Roman" w:cs="Times New Roman"/>
          <w:sz w:val="28"/>
          <w:szCs w:val="28"/>
        </w:rPr>
        <w:t xml:space="preserve"> настоящего Регламента, как и в случае подачи заявления при личном обращ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нии в Отдел, либо МФЦ.</w:t>
      </w:r>
    </w:p>
    <w:p w14:paraId="6597C957" w14:textId="2C1F400D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.7. Не допускается исполнение Муниципал</w:t>
      </w:r>
      <w:r>
        <w:rPr>
          <w:rFonts w:ascii="Times New Roman" w:hAnsi="Times New Roman" w:cs="Times New Roman"/>
          <w:sz w:val="28"/>
          <w:szCs w:val="28"/>
        </w:rPr>
        <w:t>ьной услуги до представл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документов, обязанность по предоставлению которых, </w:t>
      </w:r>
      <w:r w:rsidRPr="009E170B">
        <w:rPr>
          <w:rFonts w:ascii="Times New Roman" w:hAnsi="Times New Roman" w:cs="Times New Roman"/>
          <w:sz w:val="28"/>
          <w:szCs w:val="28"/>
        </w:rPr>
        <w:t>в соответствии с подразделом 2.6 настоящего Регламента, возложена на заявителя.</w:t>
      </w:r>
    </w:p>
    <w:p w14:paraId="0B13F88F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либо отсутствие основ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ний для отказа в приеме документов, предусмотренных подразделом 2.9 наст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ящего Регламента.</w:t>
      </w:r>
    </w:p>
    <w:p w14:paraId="18333349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осуществляются:</w:t>
      </w:r>
    </w:p>
    <w:p w14:paraId="7F4326DF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регистрация заявления осуществляются в течение одного дня с момента поступления заявления;</w:t>
      </w:r>
    </w:p>
    <w:p w14:paraId="4E37316C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lastRenderedPageBreak/>
        <w:t>направление уведомления об отказе в приеме заявления в течение трех дней с момента поступления заявления.</w:t>
      </w:r>
    </w:p>
    <w:p w14:paraId="366FD22E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Результат процедур: принятое и зарегистрированное заявление или направленное заявителю уведомление об отказе в приеме заявления.</w:t>
      </w:r>
    </w:p>
    <w:p w14:paraId="7ADEEF4C" w14:textId="181DE74A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E170B">
        <w:rPr>
          <w:rFonts w:ascii="Times New Roman" w:hAnsi="Times New Roman" w:cs="Times New Roman"/>
          <w:sz w:val="28"/>
          <w:szCs w:val="28"/>
        </w:rPr>
        <w:t>.8. Возможность получения информации о ходе предоставления мун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ципальной услуги обеспечивается заявителю посредством использования и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формационно-технологической и коммуникационной инфраструктуры, в том числе через портал государственных и муниципальных услуг (функций) http://www.gosuslugi.ru, портал государственных и муниципальных услуг Кра</w:t>
      </w:r>
      <w:r w:rsidRPr="009E170B">
        <w:rPr>
          <w:rFonts w:ascii="Times New Roman" w:hAnsi="Times New Roman" w:cs="Times New Roman"/>
          <w:sz w:val="28"/>
          <w:szCs w:val="28"/>
        </w:rPr>
        <w:t>с</w:t>
      </w:r>
      <w:r w:rsidRPr="009E170B">
        <w:rPr>
          <w:rFonts w:ascii="Times New Roman" w:hAnsi="Times New Roman" w:cs="Times New Roman"/>
          <w:sz w:val="28"/>
          <w:szCs w:val="28"/>
        </w:rPr>
        <w:t>нодарского края http://www.pgu.krasnodar.ru. Заявителю предоставляется и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формация о следующих этапах предоставления муниципальной услуги:</w:t>
      </w:r>
    </w:p>
    <w:p w14:paraId="558F267A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E170B">
        <w:rPr>
          <w:rFonts w:ascii="Times New Roman" w:hAnsi="Times New Roman" w:cs="Times New Roman"/>
          <w:sz w:val="28"/>
          <w:szCs w:val="28"/>
        </w:rPr>
        <w:t xml:space="preserve"> зарегистрированное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E170B">
        <w:rPr>
          <w:rFonts w:ascii="Times New Roman" w:hAnsi="Times New Roman" w:cs="Times New Roman"/>
          <w:sz w:val="28"/>
          <w:szCs w:val="28"/>
        </w:rPr>
        <w:t>;</w:t>
      </w:r>
    </w:p>
    <w:p w14:paraId="6FC3F780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ганизации), участвующие в предоставлении муниципальной услуги;</w:t>
      </w:r>
    </w:p>
    <w:p w14:paraId="4BFAD9E4" w14:textId="2BB4BE4E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приложенных к нему документов, внесение проекта </w:t>
      </w:r>
      <w:r w:rsidR="000F58AA">
        <w:rPr>
          <w:rFonts w:ascii="Times New Roman" w:hAnsi="Times New Roman" w:cs="Times New Roman"/>
          <w:sz w:val="28"/>
          <w:szCs w:val="28"/>
        </w:rPr>
        <w:t>результата муниципальной услуги</w:t>
      </w:r>
      <w:r w:rsidRPr="009E170B">
        <w:rPr>
          <w:rFonts w:ascii="Times New Roman" w:hAnsi="Times New Roman" w:cs="Times New Roman"/>
          <w:sz w:val="28"/>
          <w:szCs w:val="28"/>
        </w:rPr>
        <w:t xml:space="preserve"> для рассмотрения начальнику Отд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ла, подготовка документов, подтверждающих принятие решения;</w:t>
      </w:r>
    </w:p>
    <w:p w14:paraId="7185EB59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выдача заявителю результата муниципальной услуги.</w:t>
      </w:r>
    </w:p>
    <w:p w14:paraId="39A2A846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Указанная информация направляется по адресу электронной почты заяв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теля либо в его личный кабинет в федеральной государственной информацио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ной системе «Единый портал государственных и муниципальных услуг (фун</w:t>
      </w:r>
      <w:r w:rsidRPr="009E170B">
        <w:rPr>
          <w:rFonts w:ascii="Times New Roman" w:hAnsi="Times New Roman" w:cs="Times New Roman"/>
          <w:sz w:val="28"/>
          <w:szCs w:val="28"/>
        </w:rPr>
        <w:t>к</w:t>
      </w:r>
      <w:r w:rsidRPr="009E170B">
        <w:rPr>
          <w:rFonts w:ascii="Times New Roman" w:hAnsi="Times New Roman" w:cs="Times New Roman"/>
          <w:sz w:val="28"/>
          <w:szCs w:val="28"/>
        </w:rPr>
        <w:t>ций)» в течение 1 рабочего дня со дня поступ</w:t>
      </w:r>
      <w:r>
        <w:rPr>
          <w:rFonts w:ascii="Times New Roman" w:hAnsi="Times New Roman" w:cs="Times New Roman"/>
          <w:sz w:val="28"/>
          <w:szCs w:val="28"/>
        </w:rPr>
        <w:t>ления соответствующего запроса.</w:t>
      </w:r>
    </w:p>
    <w:p w14:paraId="301E517C" w14:textId="3CD59F27" w:rsidR="002F5493" w:rsidRPr="009E170B" w:rsidRDefault="002F5493" w:rsidP="000F58AA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E170B">
        <w:rPr>
          <w:rFonts w:ascii="Times New Roman" w:hAnsi="Times New Roman" w:cs="Times New Roman"/>
          <w:sz w:val="28"/>
          <w:szCs w:val="28"/>
        </w:rPr>
        <w:t>. Исправление допущенных опечаток и (или) ошибок в выданных документах в результате предоставления муниципальной услуги</w:t>
      </w:r>
    </w:p>
    <w:p w14:paraId="1628C389" w14:textId="536BF35F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E170B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70B">
        <w:rPr>
          <w:rFonts w:ascii="Times New Roman" w:hAnsi="Times New Roman" w:cs="Times New Roman"/>
          <w:sz w:val="28"/>
          <w:szCs w:val="28"/>
        </w:rPr>
        <w:t>В случае выявления заявителем в документах, выданных в резул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тате предоставления муниципальной услуги опечаток и (или) ошибок заявитель представляет в Администрацию заявление об исправлении таких опечаток и (или) ошибок, написанное в свободной форме.</w:t>
      </w:r>
    </w:p>
    <w:p w14:paraId="34E22F2B" w14:textId="785B377E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E170B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70B">
        <w:rPr>
          <w:rFonts w:ascii="Times New Roman" w:hAnsi="Times New Roman" w:cs="Times New Roman"/>
          <w:sz w:val="28"/>
          <w:szCs w:val="28"/>
        </w:rPr>
        <w:t xml:space="preserve">Специалист Администрации в срок, не превышающий 3 рабочих дней </w:t>
      </w:r>
      <w:proofErr w:type="gramStart"/>
      <w:r w:rsidRPr="009E170B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9E170B">
        <w:rPr>
          <w:rFonts w:ascii="Times New Roman" w:hAnsi="Times New Roman" w:cs="Times New Roman"/>
          <w:sz w:val="28"/>
          <w:szCs w:val="28"/>
        </w:rPr>
        <w:t xml:space="preserve"> соответствующего заявления, проводит проверку ук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занных в заявлении сведений.</w:t>
      </w:r>
    </w:p>
    <w:p w14:paraId="64385AA3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В случае выявления допущенных опечаток и (или) ошибок в выданных в результате предоставления муниципальной услуги документах уполномоче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 xml:space="preserve">ный специалист осуществляет их замену в срок, не превышающий 10 рабочих дней </w:t>
      </w:r>
      <w:proofErr w:type="gramStart"/>
      <w:r w:rsidRPr="009E170B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9E170B">
        <w:rPr>
          <w:rFonts w:ascii="Times New Roman" w:hAnsi="Times New Roman" w:cs="Times New Roman"/>
          <w:sz w:val="28"/>
          <w:szCs w:val="28"/>
        </w:rPr>
        <w:t xml:space="preserve"> соответствующего заявления.</w:t>
      </w:r>
    </w:p>
    <w:p w14:paraId="60FA0D22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Администрации осуществляет подготовку и направление письма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14:paraId="73D6BD18" w14:textId="11F5EE1B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E170B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70B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вправе по своей инициативе исправить допущенные опечатки и (или) ошибки, допущенные в документах, выданных в результате предоставления муниципальной услуги. В этом случае, уполномоченный специалист в течение 3 рабочих дней осущест</w:t>
      </w:r>
      <w:r w:rsidRPr="009E170B">
        <w:rPr>
          <w:rFonts w:ascii="Times New Roman" w:hAnsi="Times New Roman" w:cs="Times New Roman"/>
          <w:sz w:val="28"/>
          <w:szCs w:val="28"/>
        </w:rPr>
        <w:t>в</w:t>
      </w:r>
      <w:r w:rsidRPr="009E170B">
        <w:rPr>
          <w:rFonts w:ascii="Times New Roman" w:hAnsi="Times New Roman" w:cs="Times New Roman"/>
          <w:sz w:val="28"/>
          <w:szCs w:val="28"/>
        </w:rPr>
        <w:lastRenderedPageBreak/>
        <w:t>ляет подготовку документа для замены и направляет уведомление заявителю о необходимости замены документа, предоставленного в результате муниципал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ной услуг</w:t>
      </w:r>
      <w:r>
        <w:rPr>
          <w:rFonts w:ascii="Times New Roman" w:hAnsi="Times New Roman" w:cs="Times New Roman"/>
          <w:sz w:val="28"/>
          <w:szCs w:val="28"/>
        </w:rPr>
        <w:t>и.</w:t>
      </w:r>
    </w:p>
    <w:p w14:paraId="10214991" w14:textId="4FF3BCFB" w:rsidR="002F5493" w:rsidRPr="009E170B" w:rsidRDefault="002F5493" w:rsidP="000F58AA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680FFF4A" w14:textId="10F20925" w:rsidR="002F5493" w:rsidRPr="009E170B" w:rsidRDefault="00BB282C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2F5493" w:rsidRPr="009E170B">
        <w:rPr>
          <w:rFonts w:ascii="Times New Roman" w:hAnsi="Times New Roman" w:cs="Times New Roman"/>
          <w:sz w:val="28"/>
          <w:szCs w:val="28"/>
        </w:rPr>
        <w:t>.1. Заявитель вправе обратиться для получения муниципальной услуги в МФЦ.</w:t>
      </w:r>
    </w:p>
    <w:p w14:paraId="48C19BE4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Заявитель лично подает письменное заявление в МФЦ о предоставлении муниципальной услуги и представляет документы в соответствии с подразд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лом 2.6 настоящего Регламента, либо подает запрос о предоставлении нескол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ких муниципальных услуг (далее - комплексный запрос).</w:t>
      </w:r>
    </w:p>
    <w:p w14:paraId="468643C8" w14:textId="5C33FA39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.2. Специалист МФЦ, ведущий прием заявлений, в соответствии с А</w:t>
      </w:r>
      <w:r w:rsidRPr="009E170B">
        <w:rPr>
          <w:rFonts w:ascii="Times New Roman" w:hAnsi="Times New Roman" w:cs="Times New Roman"/>
          <w:sz w:val="28"/>
          <w:szCs w:val="28"/>
        </w:rPr>
        <w:t>д</w:t>
      </w:r>
      <w:r w:rsidRPr="009E170B">
        <w:rPr>
          <w:rFonts w:ascii="Times New Roman" w:hAnsi="Times New Roman" w:cs="Times New Roman"/>
          <w:sz w:val="28"/>
          <w:szCs w:val="28"/>
        </w:rPr>
        <w:t>министративным регламентом МФЦ осуществляет:</w:t>
      </w:r>
    </w:p>
    <w:p w14:paraId="27E33436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связанные с принятием документов;</w:t>
      </w:r>
    </w:p>
    <w:p w14:paraId="5256CC50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регистрацию поступившего заявления и документов в автоматизирова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ной информационной системе МФЦ;</w:t>
      </w:r>
    </w:p>
    <w:p w14:paraId="66E90AF4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направление пакета документов в Администрацию по реестру приема-передачи документов.</w:t>
      </w:r>
    </w:p>
    <w:p w14:paraId="15561014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т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чение 1 рабочего дня с момента обращения заявителя.</w:t>
      </w:r>
    </w:p>
    <w:p w14:paraId="21B39626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Результат процедур: принятые, зарегистрированные и направленные в Администрацию заявление и документы.</w:t>
      </w:r>
    </w:p>
    <w:p w14:paraId="01940334" w14:textId="5BF6AA39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.3. Специалист Отдела, получив документы из МФЦ, осуществляет процедуры, предус</w:t>
      </w:r>
      <w:r w:rsidR="003132F1">
        <w:rPr>
          <w:rFonts w:ascii="Times New Roman" w:hAnsi="Times New Roman" w:cs="Times New Roman"/>
          <w:sz w:val="28"/>
          <w:szCs w:val="28"/>
        </w:rPr>
        <w:t>мотренные подразделами 3.2 – 3.5</w:t>
      </w:r>
      <w:r w:rsidRPr="009E170B">
        <w:rPr>
          <w:rFonts w:ascii="Times New Roman" w:hAnsi="Times New Roman" w:cs="Times New Roman"/>
          <w:sz w:val="28"/>
          <w:szCs w:val="28"/>
        </w:rPr>
        <w:t xml:space="preserve"> настоящего Регламента. Результат муниципальной услуги направляется в МФЦ в течение 2 календа</w:t>
      </w:r>
      <w:r w:rsidRPr="009E170B">
        <w:rPr>
          <w:rFonts w:ascii="Times New Roman" w:hAnsi="Times New Roman" w:cs="Times New Roman"/>
          <w:sz w:val="28"/>
          <w:szCs w:val="28"/>
        </w:rPr>
        <w:t>р</w:t>
      </w:r>
      <w:r w:rsidRPr="009E170B">
        <w:rPr>
          <w:rFonts w:ascii="Times New Roman" w:hAnsi="Times New Roman" w:cs="Times New Roman"/>
          <w:sz w:val="28"/>
          <w:szCs w:val="28"/>
        </w:rPr>
        <w:t>ных дней со дня окончания процедуры</w:t>
      </w:r>
      <w:r w:rsidR="003132F1">
        <w:rPr>
          <w:rFonts w:ascii="Times New Roman" w:hAnsi="Times New Roman" w:cs="Times New Roman"/>
          <w:sz w:val="28"/>
          <w:szCs w:val="28"/>
        </w:rPr>
        <w:t xml:space="preserve"> предусмотренной подразделом 3.5</w:t>
      </w:r>
      <w:r w:rsidRPr="009E170B">
        <w:rPr>
          <w:rFonts w:ascii="Times New Roman" w:hAnsi="Times New Roman" w:cs="Times New Roman"/>
          <w:sz w:val="28"/>
          <w:szCs w:val="28"/>
        </w:rPr>
        <w:t xml:space="preserve"> настоящего Регламента, за исключением случая выбора заявителем способа в</w:t>
      </w:r>
      <w:r w:rsidRPr="009E170B">
        <w:rPr>
          <w:rFonts w:ascii="Times New Roman" w:hAnsi="Times New Roman" w:cs="Times New Roman"/>
          <w:sz w:val="28"/>
          <w:szCs w:val="28"/>
        </w:rPr>
        <w:t>ы</w:t>
      </w:r>
      <w:r w:rsidRPr="009E170B">
        <w:rPr>
          <w:rFonts w:ascii="Times New Roman" w:hAnsi="Times New Roman" w:cs="Times New Roman"/>
          <w:sz w:val="28"/>
          <w:szCs w:val="28"/>
        </w:rPr>
        <w:t xml:space="preserve">дачи результата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«почтой», </w:t>
      </w:r>
      <w:r w:rsidRPr="009E170B">
        <w:rPr>
          <w:rFonts w:ascii="Times New Roman" w:hAnsi="Times New Roman" w:cs="Times New Roman"/>
          <w:sz w:val="28"/>
          <w:szCs w:val="28"/>
        </w:rPr>
        <w:t>но не позднее, чем за 1 раб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чий день до истечения срока, установленного подразделом 2.4 настоящего Р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гламента.</w:t>
      </w:r>
    </w:p>
    <w:p w14:paraId="264B9BBD" w14:textId="35C7249A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Процедуры, устана</w:t>
      </w:r>
      <w:r w:rsidR="003132F1">
        <w:rPr>
          <w:rFonts w:ascii="Times New Roman" w:hAnsi="Times New Roman" w:cs="Times New Roman"/>
          <w:sz w:val="28"/>
          <w:szCs w:val="28"/>
        </w:rPr>
        <w:t>вливаемые подразделами 3.2 – 3.5</w:t>
      </w:r>
      <w:r w:rsidRPr="009E170B">
        <w:rPr>
          <w:rFonts w:ascii="Times New Roman" w:hAnsi="Times New Roman" w:cs="Times New Roman"/>
          <w:sz w:val="28"/>
          <w:szCs w:val="28"/>
        </w:rPr>
        <w:t>, осуществляются в сроки, установленные настоящим Регламентом.</w:t>
      </w:r>
    </w:p>
    <w:p w14:paraId="3DA25DD4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Критерием принятия решения о выборе способа выдачи результата мун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ципальной услуги является информация, указанная заявителем в заявлении о предоставлении муниципальной услуги о способе получения результата.</w:t>
      </w:r>
    </w:p>
    <w:p w14:paraId="18F66DE4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Результат процедур: направленный в МФЦ результат муниципальной услуги.</w:t>
      </w:r>
    </w:p>
    <w:p w14:paraId="40E273C8" w14:textId="781B6C5A" w:rsidR="002F5493" w:rsidRPr="00EC2FB0" w:rsidRDefault="002F5493" w:rsidP="00EC2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.4. Специалист МФЦ регистрирует поступивший результат муниц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пальной услуги в автоматизированной информационной системе МФЦ и пер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дает специалисту МФЦ, ответственному за выдачу результата муниципальной услуги.</w:t>
      </w:r>
    </w:p>
    <w:p w14:paraId="4A80A316" w14:textId="77777777" w:rsidR="002F5493" w:rsidRPr="00EC2FB0" w:rsidRDefault="002F5493" w:rsidP="00EC2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FB0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поступления результата муниципальной услуги.</w:t>
      </w:r>
    </w:p>
    <w:p w14:paraId="43FD5E41" w14:textId="77777777" w:rsidR="002F5493" w:rsidRPr="00EC2FB0" w:rsidRDefault="002F5493" w:rsidP="00EC2F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FB0">
        <w:rPr>
          <w:rFonts w:ascii="Times New Roman" w:hAnsi="Times New Roman" w:cs="Times New Roman"/>
          <w:sz w:val="28"/>
          <w:szCs w:val="28"/>
        </w:rPr>
        <w:lastRenderedPageBreak/>
        <w:t>Результат процедур: регистрация результата муниципальной услуги в а</w:t>
      </w:r>
      <w:r w:rsidRPr="00EC2FB0">
        <w:rPr>
          <w:rFonts w:ascii="Times New Roman" w:hAnsi="Times New Roman" w:cs="Times New Roman"/>
          <w:sz w:val="28"/>
          <w:szCs w:val="28"/>
        </w:rPr>
        <w:t>в</w:t>
      </w:r>
      <w:r w:rsidRPr="00EC2FB0">
        <w:rPr>
          <w:rFonts w:ascii="Times New Roman" w:hAnsi="Times New Roman" w:cs="Times New Roman"/>
          <w:sz w:val="28"/>
          <w:szCs w:val="28"/>
        </w:rPr>
        <w:t>томатизированной информационной системе МФЦ.</w:t>
      </w:r>
    </w:p>
    <w:p w14:paraId="337E75D9" w14:textId="77777777" w:rsidR="00EC2FB0" w:rsidRPr="00EC2FB0" w:rsidRDefault="002F5493" w:rsidP="00EC2FB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FB0">
        <w:rPr>
          <w:rFonts w:ascii="Times New Roman" w:hAnsi="Times New Roman" w:cs="Times New Roman"/>
          <w:sz w:val="28"/>
          <w:szCs w:val="28"/>
        </w:rPr>
        <w:t>3.</w:t>
      </w:r>
      <w:r w:rsidR="00BB282C" w:rsidRPr="00EC2FB0">
        <w:rPr>
          <w:rFonts w:ascii="Times New Roman" w:hAnsi="Times New Roman" w:cs="Times New Roman"/>
          <w:sz w:val="28"/>
          <w:szCs w:val="28"/>
        </w:rPr>
        <w:t>9</w:t>
      </w:r>
      <w:r w:rsidRPr="00EC2FB0">
        <w:rPr>
          <w:rFonts w:ascii="Times New Roman" w:hAnsi="Times New Roman" w:cs="Times New Roman"/>
          <w:sz w:val="28"/>
          <w:szCs w:val="28"/>
        </w:rPr>
        <w:t xml:space="preserve">.5. </w:t>
      </w:r>
      <w:proofErr w:type="gramStart"/>
      <w:r w:rsidR="00EC2FB0" w:rsidRPr="00EC2FB0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</w:t>
      </w:r>
      <w:r w:rsidR="00EC2FB0" w:rsidRPr="00EC2FB0">
        <w:rPr>
          <w:rFonts w:ascii="Times New Roman" w:hAnsi="Times New Roman" w:cs="Times New Roman"/>
          <w:sz w:val="28"/>
          <w:szCs w:val="28"/>
        </w:rPr>
        <w:t>у</w:t>
      </w:r>
      <w:r w:rsidR="00EC2FB0" w:rsidRPr="00EC2FB0">
        <w:rPr>
          <w:rFonts w:ascii="Times New Roman" w:hAnsi="Times New Roman" w:cs="Times New Roman"/>
          <w:sz w:val="28"/>
          <w:szCs w:val="28"/>
        </w:rPr>
        <w:t>ги, в том числе выдача документов на бумажном носителе, подтверждающих содержание электронных документов, направленных в МФЦ по результатам предоставления государственных и муниципальных услуг органами, пред</w:t>
      </w:r>
      <w:r w:rsidR="00EC2FB0" w:rsidRPr="00EC2FB0">
        <w:rPr>
          <w:rFonts w:ascii="Times New Roman" w:hAnsi="Times New Roman" w:cs="Times New Roman"/>
          <w:sz w:val="28"/>
          <w:szCs w:val="28"/>
        </w:rPr>
        <w:t>о</w:t>
      </w:r>
      <w:r w:rsidR="00EC2FB0" w:rsidRPr="00EC2FB0">
        <w:rPr>
          <w:rFonts w:ascii="Times New Roman" w:hAnsi="Times New Roman" w:cs="Times New Roman"/>
          <w:sz w:val="28"/>
          <w:szCs w:val="28"/>
        </w:rPr>
        <w:t>ставляющими государственные услуги, и органами, предоставляющими мун</w:t>
      </w:r>
      <w:r w:rsidR="00EC2FB0" w:rsidRPr="00EC2FB0">
        <w:rPr>
          <w:rFonts w:ascii="Times New Roman" w:hAnsi="Times New Roman" w:cs="Times New Roman"/>
          <w:sz w:val="28"/>
          <w:szCs w:val="28"/>
        </w:rPr>
        <w:t>и</w:t>
      </w:r>
      <w:r w:rsidR="00EC2FB0" w:rsidRPr="00EC2FB0">
        <w:rPr>
          <w:rFonts w:ascii="Times New Roman" w:hAnsi="Times New Roman" w:cs="Times New Roman"/>
          <w:sz w:val="28"/>
          <w:szCs w:val="28"/>
        </w:rPr>
        <w:t>ципальные услуги, а также выдача документов, включая составление на бума</w:t>
      </w:r>
      <w:r w:rsidR="00EC2FB0" w:rsidRPr="00EC2FB0">
        <w:rPr>
          <w:rFonts w:ascii="Times New Roman" w:hAnsi="Times New Roman" w:cs="Times New Roman"/>
          <w:sz w:val="28"/>
          <w:szCs w:val="28"/>
        </w:rPr>
        <w:t>ж</w:t>
      </w:r>
      <w:r w:rsidR="00EC2FB0" w:rsidRPr="00EC2FB0">
        <w:rPr>
          <w:rFonts w:ascii="Times New Roman" w:hAnsi="Times New Roman" w:cs="Times New Roman"/>
          <w:sz w:val="28"/>
          <w:szCs w:val="28"/>
        </w:rPr>
        <w:t>ном носителе и заверение выписок из информационных систем органов, пред</w:t>
      </w:r>
      <w:r w:rsidR="00EC2FB0" w:rsidRPr="00EC2FB0">
        <w:rPr>
          <w:rFonts w:ascii="Times New Roman" w:hAnsi="Times New Roman" w:cs="Times New Roman"/>
          <w:sz w:val="28"/>
          <w:szCs w:val="28"/>
        </w:rPr>
        <w:t>о</w:t>
      </w:r>
      <w:r w:rsidR="00EC2FB0" w:rsidRPr="00EC2FB0">
        <w:rPr>
          <w:rFonts w:ascii="Times New Roman" w:hAnsi="Times New Roman" w:cs="Times New Roman"/>
          <w:sz w:val="28"/>
          <w:szCs w:val="28"/>
        </w:rPr>
        <w:t>ставляющих государственные услуги, и органов, предоставляющих муниц</w:t>
      </w:r>
      <w:r w:rsidR="00EC2FB0" w:rsidRPr="00EC2FB0">
        <w:rPr>
          <w:rFonts w:ascii="Times New Roman" w:hAnsi="Times New Roman" w:cs="Times New Roman"/>
          <w:sz w:val="28"/>
          <w:szCs w:val="28"/>
        </w:rPr>
        <w:t>и</w:t>
      </w:r>
      <w:r w:rsidR="00EC2FB0" w:rsidRPr="00EC2FB0">
        <w:rPr>
          <w:rFonts w:ascii="Times New Roman" w:hAnsi="Times New Roman" w:cs="Times New Roman"/>
          <w:sz w:val="28"/>
          <w:szCs w:val="28"/>
        </w:rPr>
        <w:t>пальные</w:t>
      </w:r>
      <w:proofErr w:type="gramEnd"/>
      <w:r w:rsidR="00EC2FB0" w:rsidRPr="00EC2FB0">
        <w:rPr>
          <w:rFonts w:ascii="Times New Roman" w:hAnsi="Times New Roman" w:cs="Times New Roman"/>
          <w:sz w:val="28"/>
          <w:szCs w:val="28"/>
        </w:rPr>
        <w:t xml:space="preserve"> услуги, осуществляется специалистом МФЦ под роспись.</w:t>
      </w:r>
    </w:p>
    <w:p w14:paraId="157BC992" w14:textId="77777777" w:rsidR="00EC2FB0" w:rsidRPr="00EC2FB0" w:rsidRDefault="00EC2FB0" w:rsidP="00EC2FB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FB0">
        <w:rPr>
          <w:rFonts w:ascii="Times New Roman" w:eastAsia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прибытия заявителя.</w:t>
      </w:r>
    </w:p>
    <w:p w14:paraId="48F0A14F" w14:textId="27BA51C7" w:rsidR="00EC2FB0" w:rsidRPr="00EC2FB0" w:rsidRDefault="00EC2FB0" w:rsidP="00EC2FB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FB0">
        <w:rPr>
          <w:rFonts w:ascii="Times New Roman" w:eastAsia="Times New Roman" w:hAnsi="Times New Roman" w:cs="Times New Roman"/>
          <w:sz w:val="28"/>
          <w:szCs w:val="28"/>
        </w:rPr>
        <w:t>В случае неявки заявителя за результатом предоставления муниципал</w:t>
      </w:r>
      <w:r w:rsidRPr="00EC2FB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EC2FB0">
        <w:rPr>
          <w:rFonts w:ascii="Times New Roman" w:eastAsia="Times New Roman" w:hAnsi="Times New Roman" w:cs="Times New Roman"/>
          <w:sz w:val="28"/>
          <w:szCs w:val="28"/>
        </w:rPr>
        <w:t xml:space="preserve">ной услуги в течение </w:t>
      </w:r>
      <w:commentRangeStart w:id="155"/>
      <w:r w:rsidRPr="00EC2FB0">
        <w:rPr>
          <w:rFonts w:ascii="Times New Roman" w:eastAsia="Times New Roman" w:hAnsi="Times New Roman" w:cs="Times New Roman"/>
          <w:sz w:val="28"/>
          <w:szCs w:val="28"/>
        </w:rPr>
        <w:t>одного календарного месяца со дня окончания срока ок</w:t>
      </w:r>
      <w:r w:rsidRPr="00EC2FB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2FB0">
        <w:rPr>
          <w:rFonts w:ascii="Times New Roman" w:eastAsia="Times New Roman" w:hAnsi="Times New Roman" w:cs="Times New Roman"/>
          <w:sz w:val="28"/>
          <w:szCs w:val="28"/>
        </w:rPr>
        <w:t>зания муниципальной услуги</w:t>
      </w:r>
      <w:commentRangeEnd w:id="155"/>
      <w:r w:rsidRPr="00EC2FB0">
        <w:rPr>
          <w:rFonts w:ascii="Times New Roman" w:hAnsi="Times New Roman" w:cs="Times New Roman"/>
          <w:sz w:val="28"/>
          <w:szCs w:val="28"/>
        </w:rPr>
        <w:commentReference w:id="155"/>
      </w:r>
      <w:r w:rsidRPr="00EC2FB0">
        <w:rPr>
          <w:rFonts w:ascii="Times New Roman" w:eastAsia="Times New Roman" w:hAnsi="Times New Roman" w:cs="Times New Roman"/>
          <w:sz w:val="28"/>
          <w:szCs w:val="28"/>
        </w:rPr>
        <w:t>, специалист МФЦ передает его под роспись сп</w:t>
      </w:r>
      <w:r w:rsidRPr="00EC2FB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2FB0">
        <w:rPr>
          <w:rFonts w:ascii="Times New Roman" w:eastAsia="Times New Roman" w:hAnsi="Times New Roman" w:cs="Times New Roman"/>
          <w:sz w:val="28"/>
          <w:szCs w:val="28"/>
        </w:rPr>
        <w:t xml:space="preserve">циалисту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  <w:r w:rsidRPr="00EC2FB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96C79B" w14:textId="31E00726" w:rsidR="002F5493" w:rsidRPr="00EC2FB0" w:rsidRDefault="00EC2FB0" w:rsidP="00EC2FB0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2FB0">
        <w:rPr>
          <w:rFonts w:ascii="Times New Roman" w:eastAsia="Times New Roman" w:hAnsi="Times New Roman" w:cs="Times New Roman"/>
          <w:sz w:val="28"/>
          <w:szCs w:val="28"/>
        </w:rPr>
        <w:t>Результат процедур: выданный заявителю результат муниципальной услуги.</w:t>
      </w:r>
    </w:p>
    <w:p w14:paraId="6C74496B" w14:textId="7988549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 xml:space="preserve">.6. </w:t>
      </w:r>
      <w:proofErr w:type="gramStart"/>
      <w:r w:rsidRPr="009E170B">
        <w:rPr>
          <w:rFonts w:ascii="Times New Roman" w:hAnsi="Times New Roman" w:cs="Times New Roman"/>
          <w:sz w:val="28"/>
          <w:szCs w:val="28"/>
        </w:rPr>
        <w:t>При обращении Заявителя в МФЦ с комплексным запросом специ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лист МФЦ для обеспечения получения заявителем муниципальных услуг, ук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занных в комплексном запросе, действует в интересах заявителя без доверенн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сти и направляет в органы, предоставляющие государственные услуги, органы, предоставляющие муниципальные услуги, заявления, подписанные уполном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 xml:space="preserve">ченным работником МФЦ и скрепленные печатью </w:t>
      </w:r>
      <w:r w:rsidR="005365CE">
        <w:rPr>
          <w:rFonts w:ascii="Times New Roman" w:hAnsi="Times New Roman" w:cs="Times New Roman"/>
          <w:sz w:val="28"/>
          <w:szCs w:val="28"/>
        </w:rPr>
        <w:t>МФЦ</w:t>
      </w:r>
      <w:r w:rsidRPr="009E170B">
        <w:rPr>
          <w:rFonts w:ascii="Times New Roman" w:hAnsi="Times New Roman" w:cs="Times New Roman"/>
          <w:sz w:val="28"/>
          <w:szCs w:val="28"/>
        </w:rPr>
        <w:t>, а также сведения, д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кументы и (или) информацию, необходимые для предоставления указанных в комплексном запросе</w:t>
      </w:r>
      <w:proofErr w:type="gramEnd"/>
      <w:r w:rsidRPr="009E170B">
        <w:rPr>
          <w:rFonts w:ascii="Times New Roman" w:hAnsi="Times New Roman" w:cs="Times New Roman"/>
          <w:sz w:val="28"/>
          <w:szCs w:val="28"/>
        </w:rPr>
        <w:t xml:space="preserve"> муниципальных услуг,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44316BFB" w14:textId="54FD13E6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.7. Комплексный запрос должен содержать указание на муниципал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37085B6B" w14:textId="3FB15081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.8. При приеме комплексного запроса у заявителя работники МФЦ обязаны проинформировать его обо всех муниципальных услугах, услугах, к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торые являются необходимыми и обязательными для предоставления муниц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пальных услуг, получение которых необходимо для получения муниципальных услуг, указанных в комплексном запросе.</w:t>
      </w:r>
    </w:p>
    <w:p w14:paraId="56A7EC8A" w14:textId="53A73715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170B">
        <w:rPr>
          <w:rFonts w:ascii="Times New Roman" w:hAnsi="Times New Roman" w:cs="Times New Roman"/>
          <w:sz w:val="28"/>
          <w:szCs w:val="28"/>
        </w:rPr>
        <w:t>Одновременно с комплексным запросом заявитель подает в МФЦ сведения, документы и (или) информацию, предусмотренные нормативными правовыми актами, регулирующими отношения, возникающие в связи с пред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ставлением указанных в комплексном запросе муниципальных услуг, за искл</w:t>
      </w:r>
      <w:r w:rsidRPr="009E170B">
        <w:rPr>
          <w:rFonts w:ascii="Times New Roman" w:hAnsi="Times New Roman" w:cs="Times New Roman"/>
          <w:sz w:val="28"/>
          <w:szCs w:val="28"/>
        </w:rPr>
        <w:t>ю</w:t>
      </w:r>
      <w:r w:rsidRPr="009E170B">
        <w:rPr>
          <w:rFonts w:ascii="Times New Roman" w:hAnsi="Times New Roman" w:cs="Times New Roman"/>
          <w:sz w:val="28"/>
          <w:szCs w:val="28"/>
        </w:rPr>
        <w:t>чением документов, на которые распространяется требование пункта 2 части 1 статьи 7 Федерального закона № 210-ФЗ, а также сведений, документов и (или) информации, которые у заявителя отсутствуют и должны быть</w:t>
      </w:r>
      <w:proofErr w:type="gramEnd"/>
      <w:r w:rsidRPr="009E170B">
        <w:rPr>
          <w:rFonts w:ascii="Times New Roman" w:hAnsi="Times New Roman" w:cs="Times New Roman"/>
          <w:sz w:val="28"/>
          <w:szCs w:val="28"/>
        </w:rPr>
        <w:t xml:space="preserve"> получены по р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lastRenderedPageBreak/>
        <w:t>зультатам предоставления заявителю иных указанных в комплексном запросе муниципальных услуг. Сведения, документы и (или) информацию, необход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мые для предоставления муниципальных услуг, указанных в комплексном з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просе, и получаемые в организациях, указанных в части 2 статьи 1 Федеральн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го закона № 210-ФЗ, в результате оказания услуг, которые являются необход</w:t>
      </w:r>
      <w:r w:rsidRPr="009E170B">
        <w:rPr>
          <w:rFonts w:ascii="Times New Roman" w:hAnsi="Times New Roman" w:cs="Times New Roman"/>
          <w:sz w:val="28"/>
          <w:szCs w:val="28"/>
        </w:rPr>
        <w:t>и</w:t>
      </w:r>
      <w:r w:rsidRPr="009E170B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муниципальных услуг, заявитель подает в МФЦ одновременно с комплексным запросом самостоятельно.</w:t>
      </w:r>
    </w:p>
    <w:p w14:paraId="032A4DB7" w14:textId="1489B31D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.10. Примерная форма комплексного запроса, а также порядок хран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ния МФЦ комплексного запроса определяется уполномоченным Правител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ством Ро</w:t>
      </w:r>
      <w:r>
        <w:rPr>
          <w:rFonts w:ascii="Times New Roman" w:hAnsi="Times New Roman" w:cs="Times New Roman"/>
          <w:sz w:val="28"/>
          <w:szCs w:val="28"/>
        </w:rPr>
        <w:t xml:space="preserve">ссийской Федерации федеральным </w:t>
      </w:r>
      <w:r w:rsidRPr="009E170B">
        <w:rPr>
          <w:rFonts w:ascii="Times New Roman" w:hAnsi="Times New Roman" w:cs="Times New Roman"/>
          <w:sz w:val="28"/>
          <w:szCs w:val="28"/>
        </w:rPr>
        <w:t>органом исполнительной власти.</w:t>
      </w:r>
    </w:p>
    <w:p w14:paraId="08F42852" w14:textId="59C7A3C3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.11. Направление МФЦ заявлений</w:t>
      </w:r>
      <w:r>
        <w:rPr>
          <w:rFonts w:ascii="Times New Roman" w:hAnsi="Times New Roman" w:cs="Times New Roman"/>
          <w:sz w:val="28"/>
          <w:szCs w:val="28"/>
        </w:rPr>
        <w:t>, а также указанных в пункте 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.9 настоящего Регламента документов в органы, предоставляющие муниципал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ные услуги, осуществляется не позднее одного рабочего дня, следующего за днем получения комплексного запроса.</w:t>
      </w:r>
    </w:p>
    <w:p w14:paraId="19BB862B" w14:textId="7B374D55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.12. В случае</w:t>
      </w:r>
      <w:proofErr w:type="gramStart"/>
      <w:r w:rsidRPr="009E170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E170B">
        <w:rPr>
          <w:rFonts w:ascii="Times New Roman" w:hAnsi="Times New Roman" w:cs="Times New Roman"/>
          <w:sz w:val="28"/>
          <w:szCs w:val="28"/>
        </w:rPr>
        <w:t xml:space="preserve"> если для получения муниципальных услуг, указанных в комплексном запросе, требуются сведения, документы и (или) информация, к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торые могут быть получены МФЦ только по результатам предоставления иных указанных в комплексном запросе муниципальных услуг, направление заявл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ний и документов в соответствующие органы, предоставляющие государстве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 xml:space="preserve">ные услуги, органы, предоставляющие муниципальные услуги, осуществляется МФЦ не позднее одного рабочего дня, следующего за днем получения </w:t>
      </w:r>
      <w:r w:rsidR="005365CE">
        <w:rPr>
          <w:rFonts w:ascii="Times New Roman" w:hAnsi="Times New Roman" w:cs="Times New Roman"/>
          <w:sz w:val="28"/>
          <w:szCs w:val="28"/>
        </w:rPr>
        <w:t>МФЦ</w:t>
      </w:r>
      <w:r w:rsidRPr="009E170B">
        <w:rPr>
          <w:rFonts w:ascii="Times New Roman" w:hAnsi="Times New Roman" w:cs="Times New Roman"/>
          <w:sz w:val="28"/>
          <w:szCs w:val="28"/>
        </w:rPr>
        <w:t xml:space="preserve"> таких сведений, документов и (или) информации. В указанном случае течение предусмотренных законодательством сроков предоставления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соотве</w:t>
      </w:r>
      <w:r w:rsidRPr="009E170B">
        <w:rPr>
          <w:rFonts w:ascii="Times New Roman" w:hAnsi="Times New Roman" w:cs="Times New Roman"/>
          <w:sz w:val="28"/>
          <w:szCs w:val="28"/>
        </w:rPr>
        <w:t>т</w:t>
      </w:r>
      <w:r w:rsidRPr="009E170B">
        <w:rPr>
          <w:rFonts w:ascii="Times New Roman" w:hAnsi="Times New Roman" w:cs="Times New Roman"/>
          <w:sz w:val="28"/>
          <w:szCs w:val="28"/>
        </w:rPr>
        <w:t>ствующим органом, предоставляющим государственные услуги, органом, предоставляющим муниципальные услуги.</w:t>
      </w:r>
    </w:p>
    <w:p w14:paraId="4A16E8D1" w14:textId="7DF4F980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.13. Получение МФЦ отказа в предоставлении муниципальных услуг, включенных в комплексный запрос, не является основанием для прекращения получения иных муниципальных услуг, указанных в комплексном запросе, за исключением случаев, если услуга, в предоставлении которой отказано, нео</w:t>
      </w:r>
      <w:r w:rsidRPr="009E170B">
        <w:rPr>
          <w:rFonts w:ascii="Times New Roman" w:hAnsi="Times New Roman" w:cs="Times New Roman"/>
          <w:sz w:val="28"/>
          <w:szCs w:val="28"/>
        </w:rPr>
        <w:t>б</w:t>
      </w:r>
      <w:r w:rsidRPr="009E170B">
        <w:rPr>
          <w:rFonts w:ascii="Times New Roman" w:hAnsi="Times New Roman" w:cs="Times New Roman"/>
          <w:sz w:val="28"/>
          <w:szCs w:val="28"/>
        </w:rPr>
        <w:t>ходима для предоставления иных муниципальных услуг, включенных в ко</w:t>
      </w:r>
      <w:r w:rsidRPr="009E170B">
        <w:rPr>
          <w:rFonts w:ascii="Times New Roman" w:hAnsi="Times New Roman" w:cs="Times New Roman"/>
          <w:sz w:val="28"/>
          <w:szCs w:val="28"/>
        </w:rPr>
        <w:t>м</w:t>
      </w:r>
      <w:r w:rsidRPr="009E170B">
        <w:rPr>
          <w:rFonts w:ascii="Times New Roman" w:hAnsi="Times New Roman" w:cs="Times New Roman"/>
          <w:sz w:val="28"/>
          <w:szCs w:val="28"/>
        </w:rPr>
        <w:t>плексный запрос.</w:t>
      </w:r>
    </w:p>
    <w:p w14:paraId="6BEE7646" w14:textId="42AB5B3A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 xml:space="preserve">.14. МФЦ </w:t>
      </w:r>
      <w:proofErr w:type="gramStart"/>
      <w:r w:rsidRPr="009E170B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9E170B">
        <w:rPr>
          <w:rFonts w:ascii="Times New Roman" w:hAnsi="Times New Roman" w:cs="Times New Roman"/>
          <w:sz w:val="28"/>
          <w:szCs w:val="28"/>
        </w:rPr>
        <w:t xml:space="preserve"> выдать заявителю все документы, полученные по р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зультатам предоставления всех муниципальных услуг, указанных в комплек</w:t>
      </w:r>
      <w:r w:rsidRPr="009E170B">
        <w:rPr>
          <w:rFonts w:ascii="Times New Roman" w:hAnsi="Times New Roman" w:cs="Times New Roman"/>
          <w:sz w:val="28"/>
          <w:szCs w:val="28"/>
        </w:rPr>
        <w:t>с</w:t>
      </w:r>
      <w:r w:rsidRPr="009E170B">
        <w:rPr>
          <w:rFonts w:ascii="Times New Roman" w:hAnsi="Times New Roman" w:cs="Times New Roman"/>
          <w:sz w:val="28"/>
          <w:szCs w:val="28"/>
        </w:rPr>
        <w:t>ном запросе, за исключением документов, полученных МФЦ в рамках ко</w:t>
      </w:r>
      <w:r w:rsidRPr="009E170B">
        <w:rPr>
          <w:rFonts w:ascii="Times New Roman" w:hAnsi="Times New Roman" w:cs="Times New Roman"/>
          <w:sz w:val="28"/>
          <w:szCs w:val="28"/>
        </w:rPr>
        <w:t>м</w:t>
      </w:r>
      <w:r w:rsidRPr="009E170B">
        <w:rPr>
          <w:rFonts w:ascii="Times New Roman" w:hAnsi="Times New Roman" w:cs="Times New Roman"/>
          <w:sz w:val="28"/>
          <w:szCs w:val="28"/>
        </w:rPr>
        <w:t>плексного запроса в целях предоставления заявителю иных указанных в ко</w:t>
      </w:r>
      <w:r w:rsidRPr="009E170B">
        <w:rPr>
          <w:rFonts w:ascii="Times New Roman" w:hAnsi="Times New Roman" w:cs="Times New Roman"/>
          <w:sz w:val="28"/>
          <w:szCs w:val="28"/>
        </w:rPr>
        <w:t>м</w:t>
      </w:r>
      <w:r w:rsidRPr="009E170B">
        <w:rPr>
          <w:rFonts w:ascii="Times New Roman" w:hAnsi="Times New Roman" w:cs="Times New Roman"/>
          <w:sz w:val="28"/>
          <w:szCs w:val="28"/>
        </w:rPr>
        <w:t xml:space="preserve">плексном запросе муниципальных услуг. МФЦ </w:t>
      </w:r>
      <w:proofErr w:type="gramStart"/>
      <w:r w:rsidRPr="009E170B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9E170B">
        <w:rPr>
          <w:rFonts w:ascii="Times New Roman" w:hAnsi="Times New Roman" w:cs="Times New Roman"/>
          <w:sz w:val="28"/>
          <w:szCs w:val="28"/>
        </w:rPr>
        <w:t xml:space="preserve"> проинформировать з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явителя о готовности полного комплекта документов, являющихся результатом предоставления всех муниципальных услуг, указанных в комплексном запросе, а также обеспечить возможность выдачи указанного комплекта документов з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явителю не позднее рабочего дня, следующего за днем поступления в МФЦ п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следнего из таких документов.</w:t>
      </w:r>
    </w:p>
    <w:p w14:paraId="363C4395" w14:textId="6446B0AB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.15. Заявитель имеет право обратиться в МФЦ в целях получения и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>формации о ходе предоставления конкретной муниципальной услуги, указа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lastRenderedPageBreak/>
        <w:t>ной в комплексном запросе, или о готовности документов, являющихся резул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татом предоставления конкретной муниципальной услуги, указанной в ко</w:t>
      </w:r>
      <w:r w:rsidRPr="009E170B">
        <w:rPr>
          <w:rFonts w:ascii="Times New Roman" w:hAnsi="Times New Roman" w:cs="Times New Roman"/>
          <w:sz w:val="28"/>
          <w:szCs w:val="28"/>
        </w:rPr>
        <w:t>м</w:t>
      </w:r>
      <w:r w:rsidRPr="009E170B">
        <w:rPr>
          <w:rFonts w:ascii="Times New Roman" w:hAnsi="Times New Roman" w:cs="Times New Roman"/>
          <w:sz w:val="28"/>
          <w:szCs w:val="28"/>
        </w:rPr>
        <w:t>плексном запросе. Указанная информация предоставляется МФЦ:</w:t>
      </w:r>
    </w:p>
    <w:p w14:paraId="40F97130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1) в ходе личного приема заявителя;</w:t>
      </w:r>
    </w:p>
    <w:p w14:paraId="3C7811E8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2) по телефону;</w:t>
      </w:r>
    </w:p>
    <w:p w14:paraId="6553D875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3) по электронной почте.</w:t>
      </w:r>
    </w:p>
    <w:p w14:paraId="5CA3DEEA" w14:textId="6C29D62A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 xml:space="preserve">.16. </w:t>
      </w:r>
      <w:proofErr w:type="gramStart"/>
      <w:r w:rsidRPr="009E170B">
        <w:rPr>
          <w:rFonts w:ascii="Times New Roman" w:hAnsi="Times New Roman" w:cs="Times New Roman"/>
          <w:sz w:val="28"/>
          <w:szCs w:val="28"/>
        </w:rPr>
        <w:t>В случае обращения заявителя в МФЦ с запросом о ходе пред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ставления конкретной муниципальной услуги, указанной в комплексном запр</w:t>
      </w:r>
      <w:r w:rsidRPr="009E170B">
        <w:rPr>
          <w:rFonts w:ascii="Times New Roman" w:hAnsi="Times New Roman" w:cs="Times New Roman"/>
          <w:sz w:val="28"/>
          <w:szCs w:val="28"/>
        </w:rPr>
        <w:t>о</w:t>
      </w:r>
      <w:r w:rsidRPr="009E170B">
        <w:rPr>
          <w:rFonts w:ascii="Times New Roman" w:hAnsi="Times New Roman" w:cs="Times New Roman"/>
          <w:sz w:val="28"/>
          <w:szCs w:val="28"/>
        </w:rPr>
        <w:t>се, или о готовности документов, являющихся результатом предоставления конкретной муниципальной услуги, указанной в комплексном запросе, посре</w:t>
      </w:r>
      <w:r w:rsidRPr="009E170B">
        <w:rPr>
          <w:rFonts w:ascii="Times New Roman" w:hAnsi="Times New Roman" w:cs="Times New Roman"/>
          <w:sz w:val="28"/>
          <w:szCs w:val="28"/>
        </w:rPr>
        <w:t>д</w:t>
      </w:r>
      <w:r w:rsidRPr="009E170B">
        <w:rPr>
          <w:rFonts w:ascii="Times New Roman" w:hAnsi="Times New Roman" w:cs="Times New Roman"/>
          <w:sz w:val="28"/>
          <w:szCs w:val="28"/>
        </w:rPr>
        <w:t>ством электронной почты, МФЦ обязан направить ответ заявителю не позднее рабочего дня, следующего за днем получения МФЦ указанного запроса.</w:t>
      </w:r>
      <w:proofErr w:type="gramEnd"/>
    </w:p>
    <w:p w14:paraId="15AB8BC1" w14:textId="4359DC3E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.17. В случае поступления в МФЦ документов, являющихся результ</w:t>
      </w:r>
      <w:r w:rsidRPr="009E170B">
        <w:rPr>
          <w:rFonts w:ascii="Times New Roman" w:hAnsi="Times New Roman" w:cs="Times New Roman"/>
          <w:sz w:val="28"/>
          <w:szCs w:val="28"/>
        </w:rPr>
        <w:t>а</w:t>
      </w:r>
      <w:r w:rsidRPr="009E170B">
        <w:rPr>
          <w:rFonts w:ascii="Times New Roman" w:hAnsi="Times New Roman" w:cs="Times New Roman"/>
          <w:sz w:val="28"/>
          <w:szCs w:val="28"/>
        </w:rPr>
        <w:t>том предоставления интересующей заявителя конкретной муниципальной усл</w:t>
      </w:r>
      <w:r w:rsidRPr="009E170B">
        <w:rPr>
          <w:rFonts w:ascii="Times New Roman" w:hAnsi="Times New Roman" w:cs="Times New Roman"/>
          <w:sz w:val="28"/>
          <w:szCs w:val="28"/>
        </w:rPr>
        <w:t>у</w:t>
      </w:r>
      <w:r w:rsidRPr="009E170B">
        <w:rPr>
          <w:rFonts w:ascii="Times New Roman" w:hAnsi="Times New Roman" w:cs="Times New Roman"/>
          <w:sz w:val="28"/>
          <w:szCs w:val="28"/>
        </w:rPr>
        <w:t xml:space="preserve">ги, МФЦ </w:t>
      </w:r>
      <w:proofErr w:type="gramStart"/>
      <w:r w:rsidRPr="009E170B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Pr="009E170B">
        <w:rPr>
          <w:rFonts w:ascii="Times New Roman" w:hAnsi="Times New Roman" w:cs="Times New Roman"/>
          <w:sz w:val="28"/>
          <w:szCs w:val="28"/>
        </w:rPr>
        <w:t xml:space="preserve"> обеспечить возможность выдачи таких документов заявителю не позднее рабочего дня, следующего за днем поступления таких документов в МФЦ.</w:t>
      </w:r>
    </w:p>
    <w:p w14:paraId="711D2F4C" w14:textId="1AED1523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.18. При предоставлении муниципальной услуги по экстерриториал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ному принципу МФЦ:</w:t>
      </w:r>
    </w:p>
    <w:p w14:paraId="07AC5BB1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1) принимает от заявителя (представителя заявителя) заявление и док</w:t>
      </w:r>
      <w:r w:rsidRPr="009E170B">
        <w:rPr>
          <w:rFonts w:ascii="Times New Roman" w:hAnsi="Times New Roman" w:cs="Times New Roman"/>
          <w:sz w:val="28"/>
          <w:szCs w:val="28"/>
        </w:rPr>
        <w:t>у</w:t>
      </w:r>
      <w:r w:rsidRPr="009E170B">
        <w:rPr>
          <w:rFonts w:ascii="Times New Roman" w:hAnsi="Times New Roman" w:cs="Times New Roman"/>
          <w:sz w:val="28"/>
          <w:szCs w:val="28"/>
        </w:rPr>
        <w:t>менты, представленные заявителем (представителем заявителя);</w:t>
      </w:r>
    </w:p>
    <w:p w14:paraId="7A464A1F" w14:textId="3101328C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170B">
        <w:rPr>
          <w:rFonts w:ascii="Times New Roman" w:hAnsi="Times New Roman" w:cs="Times New Roman"/>
          <w:sz w:val="28"/>
          <w:szCs w:val="28"/>
        </w:rPr>
        <w:t>2) осуществляет копирование (сканирование) документов, предусмотре</w:t>
      </w:r>
      <w:r w:rsidRPr="009E170B">
        <w:rPr>
          <w:rFonts w:ascii="Times New Roman" w:hAnsi="Times New Roman" w:cs="Times New Roman"/>
          <w:sz w:val="28"/>
          <w:szCs w:val="28"/>
        </w:rPr>
        <w:t>н</w:t>
      </w:r>
      <w:r w:rsidRPr="009E170B">
        <w:rPr>
          <w:rFonts w:ascii="Times New Roman" w:hAnsi="Times New Roman" w:cs="Times New Roman"/>
          <w:sz w:val="28"/>
          <w:szCs w:val="28"/>
        </w:rPr>
        <w:t xml:space="preserve">ных пунктами </w:t>
      </w:r>
      <w:r w:rsidR="00EC2FB0" w:rsidRPr="00EC2FB0">
        <w:rPr>
          <w:rFonts w:ascii="Times New Roman" w:hAnsi="Times New Roman" w:cs="Times New Roman"/>
          <w:sz w:val="28"/>
          <w:szCs w:val="28"/>
        </w:rPr>
        <w:t xml:space="preserve">1-3, 5-7, 9, 10, 14 и 18 </w:t>
      </w:r>
      <w:r w:rsidRPr="009E170B">
        <w:rPr>
          <w:rFonts w:ascii="Times New Roman" w:hAnsi="Times New Roman" w:cs="Times New Roman"/>
          <w:sz w:val="28"/>
          <w:szCs w:val="28"/>
        </w:rPr>
        <w:t>части 6 статьи</w:t>
      </w:r>
      <w:r>
        <w:rPr>
          <w:rFonts w:ascii="Times New Roman" w:hAnsi="Times New Roman" w:cs="Times New Roman"/>
          <w:sz w:val="28"/>
          <w:szCs w:val="28"/>
        </w:rPr>
        <w:t xml:space="preserve"> 7 Федерального закона</w:t>
      </w:r>
      <w:r>
        <w:rPr>
          <w:rFonts w:ascii="Times New Roman" w:hAnsi="Times New Roman" w:cs="Times New Roman"/>
          <w:sz w:val="28"/>
          <w:szCs w:val="28"/>
        </w:rPr>
        <w:br/>
      </w:r>
      <w:r w:rsidRPr="009E170B">
        <w:rPr>
          <w:rFonts w:ascii="Times New Roman" w:hAnsi="Times New Roman" w:cs="Times New Roman"/>
          <w:sz w:val="28"/>
          <w:szCs w:val="28"/>
        </w:rPr>
        <w:t>№ 210-ФЗ (далее -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</w:t>
      </w:r>
      <w:r w:rsidRPr="009E170B">
        <w:rPr>
          <w:rFonts w:ascii="Times New Roman" w:hAnsi="Times New Roman" w:cs="Times New Roman"/>
          <w:sz w:val="28"/>
          <w:szCs w:val="28"/>
        </w:rPr>
        <w:t>т</w:t>
      </w:r>
      <w:r w:rsidRPr="009E170B">
        <w:rPr>
          <w:rFonts w:ascii="Times New Roman" w:hAnsi="Times New Roman" w:cs="Times New Roman"/>
          <w:sz w:val="28"/>
          <w:szCs w:val="28"/>
        </w:rPr>
        <w:t>ветствии с административным регламентом предоставления муниципальной услуги для ее предоставления необходимо представление копии документа личного</w:t>
      </w:r>
      <w:proofErr w:type="gramEnd"/>
      <w:r w:rsidRPr="009E170B">
        <w:rPr>
          <w:rFonts w:ascii="Times New Roman" w:hAnsi="Times New Roman" w:cs="Times New Roman"/>
          <w:sz w:val="28"/>
          <w:szCs w:val="28"/>
        </w:rPr>
        <w:t xml:space="preserve"> хранения (за исключением случая, когда в соответствии с нормати</w:t>
      </w:r>
      <w:r w:rsidRPr="009E170B">
        <w:rPr>
          <w:rFonts w:ascii="Times New Roman" w:hAnsi="Times New Roman" w:cs="Times New Roman"/>
          <w:sz w:val="28"/>
          <w:szCs w:val="28"/>
        </w:rPr>
        <w:t>в</w:t>
      </w:r>
      <w:r w:rsidRPr="009E170B">
        <w:rPr>
          <w:rFonts w:ascii="Times New Roman" w:hAnsi="Times New Roman" w:cs="Times New Roman"/>
          <w:sz w:val="28"/>
          <w:szCs w:val="28"/>
        </w:rPr>
        <w:t>ным правовым актом для предоставления муниципальной услуги необходимо предъявление нотариально удостоверенной копии документа личного хран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ния);</w:t>
      </w:r>
    </w:p>
    <w:p w14:paraId="759689A2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3) формирует электронные документы и (или) электронные образы зая</w:t>
      </w:r>
      <w:r w:rsidRPr="009E170B">
        <w:rPr>
          <w:rFonts w:ascii="Times New Roman" w:hAnsi="Times New Roman" w:cs="Times New Roman"/>
          <w:sz w:val="28"/>
          <w:szCs w:val="28"/>
        </w:rPr>
        <w:t>в</w:t>
      </w:r>
      <w:r w:rsidRPr="009E170B">
        <w:rPr>
          <w:rFonts w:ascii="Times New Roman" w:hAnsi="Times New Roman" w:cs="Times New Roman"/>
          <w:sz w:val="28"/>
          <w:szCs w:val="28"/>
        </w:rPr>
        <w:t>ления, документов, принятых от заявителя (представителя заявителя), копий документов личного хранения, принятых от заявителя (представителя заявит</w:t>
      </w:r>
      <w:r w:rsidRPr="009E170B">
        <w:rPr>
          <w:rFonts w:ascii="Times New Roman" w:hAnsi="Times New Roman" w:cs="Times New Roman"/>
          <w:sz w:val="28"/>
          <w:szCs w:val="28"/>
        </w:rPr>
        <w:t>е</w:t>
      </w:r>
      <w:r w:rsidRPr="009E170B">
        <w:rPr>
          <w:rFonts w:ascii="Times New Roman" w:hAnsi="Times New Roman" w:cs="Times New Roman"/>
          <w:sz w:val="28"/>
          <w:szCs w:val="28"/>
        </w:rPr>
        <w:t>ля), обеспечивая их заверение электронной подписью в установленном порядке;</w:t>
      </w:r>
    </w:p>
    <w:p w14:paraId="2B2B0E27" w14:textId="77777777" w:rsidR="002F5493" w:rsidRPr="009E170B" w:rsidRDefault="002F5493" w:rsidP="002F5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органы местного самоуправления Краснодарского края, предоставляющие соответствующую муниципальную услугу.</w:t>
      </w:r>
    </w:p>
    <w:p w14:paraId="56AFCEAD" w14:textId="418FC5FA" w:rsidR="002F5493" w:rsidRDefault="002F5493" w:rsidP="008D01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70B">
        <w:rPr>
          <w:rFonts w:ascii="Times New Roman" w:hAnsi="Times New Roman" w:cs="Times New Roman"/>
          <w:sz w:val="28"/>
          <w:szCs w:val="28"/>
        </w:rPr>
        <w:t>3.</w:t>
      </w:r>
      <w:r w:rsidR="00BB282C">
        <w:rPr>
          <w:rFonts w:ascii="Times New Roman" w:hAnsi="Times New Roman" w:cs="Times New Roman"/>
          <w:sz w:val="28"/>
          <w:szCs w:val="28"/>
        </w:rPr>
        <w:t>9</w:t>
      </w:r>
      <w:r w:rsidRPr="009E170B">
        <w:rPr>
          <w:rFonts w:ascii="Times New Roman" w:hAnsi="Times New Roman" w:cs="Times New Roman"/>
          <w:sz w:val="28"/>
          <w:szCs w:val="28"/>
        </w:rPr>
        <w:t>.19. Реализация МФЦ и его работниками действий, предусмотренных настоящим подразделом Регламента, осуществляется на основании соглашения о взаимодействии между государственным автономным у</w:t>
      </w:r>
      <w:r>
        <w:rPr>
          <w:rFonts w:ascii="Times New Roman" w:hAnsi="Times New Roman" w:cs="Times New Roman"/>
          <w:sz w:val="28"/>
          <w:szCs w:val="28"/>
        </w:rPr>
        <w:t>чреждением Красн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дарского края «</w:t>
      </w:r>
      <w:r w:rsidRPr="009E170B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</w:t>
      </w:r>
      <w:r w:rsidRPr="009E170B">
        <w:rPr>
          <w:rFonts w:ascii="Times New Roman" w:hAnsi="Times New Roman" w:cs="Times New Roman"/>
          <w:sz w:val="28"/>
          <w:szCs w:val="28"/>
        </w:rPr>
        <w:lastRenderedPageBreak/>
        <w:t>и муниципа</w:t>
      </w:r>
      <w:r>
        <w:rPr>
          <w:rFonts w:ascii="Times New Roman" w:hAnsi="Times New Roman" w:cs="Times New Roman"/>
          <w:sz w:val="28"/>
          <w:szCs w:val="28"/>
        </w:rPr>
        <w:t>льных услуг Краснодарского края»</w:t>
      </w:r>
      <w:r w:rsidRPr="009E170B">
        <w:rPr>
          <w:rFonts w:ascii="Times New Roman" w:hAnsi="Times New Roman" w:cs="Times New Roman"/>
          <w:sz w:val="28"/>
          <w:szCs w:val="28"/>
        </w:rPr>
        <w:t xml:space="preserve"> и администрацией муниципал</w:t>
      </w:r>
      <w:r w:rsidRPr="009E170B">
        <w:rPr>
          <w:rFonts w:ascii="Times New Roman" w:hAnsi="Times New Roman" w:cs="Times New Roman"/>
          <w:sz w:val="28"/>
          <w:szCs w:val="28"/>
        </w:rPr>
        <w:t>ь</w:t>
      </w:r>
      <w:r w:rsidRPr="009E170B">
        <w:rPr>
          <w:rFonts w:ascii="Times New Roman" w:hAnsi="Times New Roman" w:cs="Times New Roman"/>
          <w:sz w:val="28"/>
          <w:szCs w:val="28"/>
        </w:rPr>
        <w:t>ного образования Брюховецкий район.</w:t>
      </w:r>
    </w:p>
    <w:p w14:paraId="31989771" w14:textId="77777777" w:rsidR="002F5493" w:rsidRPr="006B68C5" w:rsidRDefault="002F5493" w:rsidP="002F5493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B68C5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6B68C5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6B68C5">
        <w:rPr>
          <w:rFonts w:ascii="Times New Roman" w:hAnsi="Times New Roman" w:cs="Times New Roman"/>
          <w:b/>
          <w:sz w:val="28"/>
          <w:szCs w:val="28"/>
        </w:rPr>
        <w:t xml:space="preserve"> предоставлением муниципальной услуги</w:t>
      </w:r>
    </w:p>
    <w:p w14:paraId="45F6A6AA" w14:textId="77777777" w:rsidR="002F5493" w:rsidRDefault="002F5493" w:rsidP="000F58AA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4.1. Порядок осуществления текущего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22648EB8" w14:textId="77777777" w:rsidR="002F5493" w:rsidRDefault="002F5493" w:rsidP="002F549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4.1.1. Должностные лица, муниципальные служащие, участвующие в предоставлении муниципальной услуги, руководствуются положениями наст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ящего Регламента.</w:t>
      </w:r>
    </w:p>
    <w:p w14:paraId="06C3DCD9" w14:textId="77777777" w:rsidR="002F5493" w:rsidRDefault="002F5493" w:rsidP="002F549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 должностных инструкциях должностных лиц, участвующих в пред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ставлении муниципальной услуги, осуществляющих функции по предоставл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нию муниципальной услуги, устанавливаются должностные обязанности, 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ветственность, требования к знаниям и квалификации специалистов.</w:t>
      </w:r>
    </w:p>
    <w:p w14:paraId="22FC268F" w14:textId="77777777" w:rsidR="002F5493" w:rsidRDefault="002F5493" w:rsidP="002F549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Должностные лица органов, участвующих в предоставлении муниц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пальной услуги, несут персональную ответственность за исполнение админ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стративных процедур и соблюдение сроков, установленных настоящим Регл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ментом. При предоставлении муниципальной услуги заявителю гарантируется право на получение информации о своих правах, обязанностях и условиях ок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зания муниципальной услуги; защиту сведений о персональных данных; ув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жительное отношение со стороны должностных лиц.</w:t>
      </w:r>
    </w:p>
    <w:p w14:paraId="3E5FF87E" w14:textId="77777777" w:rsidR="002F5493" w:rsidRDefault="002F5493" w:rsidP="002F549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4.1.2. Текущий контроль и координация последовательности действий, определённых административными процедурами по предоставлению муниц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пальной услуги должностными лицами уполномоченного органа, осуществл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ется постоянно непосредственно руководителем уполномоченного органа п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тём проведения проверок.</w:t>
      </w:r>
    </w:p>
    <w:p w14:paraId="02CCCAA0" w14:textId="77777777" w:rsidR="002F5493" w:rsidRDefault="002F5493" w:rsidP="002F549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4.1.3. Проверки полноты и качества предоставления муниципальной услуги включают в себя проведение проверок, выявление и устранение нар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шения должностных лиц уполномоченного органа, ответственных за пред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ставление муниципальной услуги.</w:t>
      </w:r>
    </w:p>
    <w:p w14:paraId="05860F3B" w14:textId="77777777" w:rsidR="002F5493" w:rsidRDefault="002F5493" w:rsidP="000F58AA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полнотой и качеством предоставления муниципальной услуги</w:t>
      </w:r>
    </w:p>
    <w:p w14:paraId="0302F945" w14:textId="77777777" w:rsidR="002F5493" w:rsidRDefault="002F5493" w:rsidP="002F549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4.2.1.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14:paraId="24218455" w14:textId="2997A807" w:rsidR="002F5493" w:rsidRDefault="002F5493" w:rsidP="002F5493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4.2.2.</w:t>
      </w:r>
      <w:ins w:id="156" w:author="Еременко" w:date="2019-06-02T13:33:00Z">
        <w:r w:rsidR="00057856">
          <w:rPr>
            <w:rFonts w:ascii="Times New Roman" w:eastAsia="Times New Roman" w:hAnsi="Times New Roman" w:cs="Times New Roman"/>
            <w:sz w:val="28"/>
            <w:szCs w:val="28"/>
            <w:highlight w:val="white"/>
          </w:rPr>
          <w:t xml:space="preserve"> </w:t>
        </w:r>
      </w:ins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Плановые и внеплановые проверки полноты и качества предоста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ления муниципальной услуги, предоставляемой уполномоченным органом, 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гут проводиться заместителем главы муниципального образования город Кра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нодар, координирующим работу уполномоченного органа.</w:t>
      </w:r>
    </w:p>
    <w:p w14:paraId="34DE64E9" w14:textId="77777777" w:rsidR="002F5493" w:rsidRDefault="002F5493" w:rsidP="002F549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4.2.3. Проведение плановых проверок, полноты и качества предоставл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ния муниципальной услуги осуществляется в соответствии с утверждённым графиком, но не реже одного раза в год.</w:t>
      </w:r>
    </w:p>
    <w:p w14:paraId="52D212CA" w14:textId="77777777" w:rsidR="002F5493" w:rsidRDefault="002F5493" w:rsidP="002F549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4.2.4.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Регламента.</w:t>
      </w:r>
    </w:p>
    <w:p w14:paraId="6027A88C" w14:textId="77777777" w:rsidR="002F5493" w:rsidRDefault="002F5493" w:rsidP="002F549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4.2.5. В ходе плановых и внеплановых проверок:</w:t>
      </w:r>
    </w:p>
    <w:p w14:paraId="6C79E28A" w14:textId="77777777" w:rsidR="002F5493" w:rsidRDefault="002F5493" w:rsidP="002F549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проверяется знание ответственными лицами требований настоящего Р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гламента, нормативных правовых актов, устанавливающих требования к пред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ставлению муниципальной услуги;</w:t>
      </w:r>
    </w:p>
    <w:p w14:paraId="1AF4C69D" w14:textId="77777777" w:rsidR="002F5493" w:rsidRDefault="002F5493" w:rsidP="002F549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проверяется соблюдение сроков и последовательности исполнения адм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нистративных процедур;</w:t>
      </w:r>
    </w:p>
    <w:p w14:paraId="3B743FE4" w14:textId="77777777" w:rsidR="002F5493" w:rsidRDefault="002F5493" w:rsidP="002F5493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выявляются нарушения прав заявителей, недостатки, допущенные в ходе предоставления муниципальной услуги.</w:t>
      </w:r>
    </w:p>
    <w:p w14:paraId="75C3D2E9" w14:textId="77777777" w:rsidR="002F5493" w:rsidRDefault="002F5493" w:rsidP="002F5493">
      <w:pPr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4.3. Ответственность должностных лиц органа местного самоуправления за решения и действия (бездействия), принимаемые (осуществляемые) ими в ходе предоставления муниципальной услуги</w:t>
      </w:r>
    </w:p>
    <w:p w14:paraId="747F209D" w14:textId="33D3F57F" w:rsidR="002F5493" w:rsidRDefault="002F5493" w:rsidP="003132F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4.3.1.</w:t>
      </w:r>
      <w:r w:rsidR="003132F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 результатам проведённых проверок в случае выявления наруш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ния порядка предоставления муниципальной услуги, прав заявителей виновные лица привлекаются к ответственности в соответствии с законодательством Ро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сийской Федерации и принимаются меры по устранению нарушений.</w:t>
      </w:r>
    </w:p>
    <w:p w14:paraId="4C131D7F" w14:textId="77777777" w:rsidR="002F5493" w:rsidRDefault="002F5493" w:rsidP="003132F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4.3.2. Должностные лица, муниципальные служащие, участвующие в предоставлении муниципальной услуги, несут персональную ответственность за принятие решения и действия (бездействие) при предоставлении муниц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пальной услуги.</w:t>
      </w:r>
    </w:p>
    <w:p w14:paraId="145F71B9" w14:textId="77777777" w:rsidR="002F5493" w:rsidRDefault="002F5493" w:rsidP="003132F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4.3.3. Персональная ответственность устанавливается в должностных 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струкциях в соответствии с требованиями законодательства Российской Фед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рации.</w:t>
      </w:r>
    </w:p>
    <w:p w14:paraId="2C9A7EDB" w14:textId="77777777" w:rsidR="002F5493" w:rsidRDefault="002F5493" w:rsidP="000F58AA">
      <w:pPr>
        <w:suppressAutoHyphens/>
        <w:spacing w:before="120" w:after="12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4.4. Положения, характеризующие требования к порядку и формам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предоставлением муниципальной услуги, в том числе со стороны граждан, их объединений и организаций</w:t>
      </w:r>
    </w:p>
    <w:p w14:paraId="3E015753" w14:textId="77777777" w:rsidR="002F5493" w:rsidRDefault="002F5493" w:rsidP="003132F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4.4.1.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предоставлением муниципальной услуги осуществл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ется в форме контроля за соблюдением последовательности действий, опред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лённых административными процедурами по исполнению муниципальной услуги, и принятием решений должностными лицами, путём проведения пров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рок соблюдения и исполнения должностными лицами уполномоченного органа нормативных правовых актов Российской Федерации, Краснодарского края, муниципальными правовыми актами, а также положений Регламента.</w:t>
      </w:r>
    </w:p>
    <w:p w14:paraId="547FD4BB" w14:textId="77777777" w:rsidR="002F5493" w:rsidRDefault="002F5493" w:rsidP="003132F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4.4.2. Проверка также может проводиться по конкретному обращению гражданина или юридического лица.</w:t>
      </w:r>
    </w:p>
    <w:p w14:paraId="4710F202" w14:textId="77777777" w:rsidR="002F5493" w:rsidRDefault="002F5493" w:rsidP="003132F1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4.4.3. Порядок и формы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предоставлением муниципальной услуги должны отвечать требованиям непрерывности и действенности (эффе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тивности).</w:t>
      </w:r>
    </w:p>
    <w:p w14:paraId="70211C07" w14:textId="77777777" w:rsidR="002F5493" w:rsidRDefault="002F5493" w:rsidP="003132F1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4.4.4. Граждане и юридические лица могут контролировать предоставл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ние муниципальной услуги путём получения письменной и устной информации о результатах проведённых проверок и принятых по результатам проверок 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рах.</w:t>
      </w:r>
    </w:p>
    <w:p w14:paraId="413D2890" w14:textId="77777777" w:rsidR="002F5493" w:rsidRPr="006B68C5" w:rsidRDefault="002F5493" w:rsidP="002F5493">
      <w:pPr>
        <w:suppressAutoHyphens/>
        <w:spacing w:before="120" w:after="120" w:line="240" w:lineRule="auto"/>
        <w:ind w:left="567" w:righ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8C5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 w:rsidRPr="006B68C5">
        <w:rPr>
          <w:rFonts w:ascii="Times New Roman" w:eastAsia="Times New Roman" w:hAnsi="Times New Roman" w:cs="Times New Roman"/>
          <w:b/>
          <w:sz w:val="28"/>
          <w:szCs w:val="28"/>
        </w:rPr>
        <w:t>Досудебный (внесудебный) порядок обжалования решений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B68C5">
        <w:rPr>
          <w:rFonts w:ascii="Times New Roman" w:eastAsia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B68C5">
        <w:rPr>
          <w:rFonts w:ascii="Times New Roman" w:eastAsia="Times New Roman" w:hAnsi="Times New Roman" w:cs="Times New Roman"/>
          <w:b/>
          <w:sz w:val="28"/>
          <w:szCs w:val="28"/>
        </w:rPr>
        <w:t>муниципальную услугу, МФЦ, организаций, указанных в части 1.1 статьи 16 Федерального закона от 27 июля 2010 года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6B68C5">
        <w:rPr>
          <w:rFonts w:ascii="Times New Roman" w:eastAsia="Times New Roman" w:hAnsi="Times New Roman" w:cs="Times New Roman"/>
          <w:b/>
          <w:sz w:val="28"/>
          <w:szCs w:val="28"/>
        </w:rPr>
        <w:t>№ 210-ФЗ «Об организации предоставления государственных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B68C5">
        <w:rPr>
          <w:rFonts w:ascii="Times New Roman" w:eastAsia="Times New Roman" w:hAnsi="Times New Roman" w:cs="Times New Roman"/>
          <w:b/>
          <w:sz w:val="28"/>
          <w:szCs w:val="28"/>
        </w:rPr>
        <w:t>и муниципальных услуг», а также их должностных лиц,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B68C5">
        <w:rPr>
          <w:rFonts w:ascii="Times New Roman" w:eastAsia="Times New Roman" w:hAnsi="Times New Roman" w:cs="Times New Roman"/>
          <w:b/>
          <w:sz w:val="28"/>
          <w:szCs w:val="28"/>
        </w:rPr>
        <w:t>муниципальных служащих, работников</w:t>
      </w:r>
      <w:proofErr w:type="gramEnd"/>
    </w:p>
    <w:p w14:paraId="6249E511" w14:textId="77777777" w:rsidR="002F5493" w:rsidRPr="006B68C5" w:rsidRDefault="002F5493" w:rsidP="000F58AA">
      <w:pPr>
        <w:suppressAutoHyphens/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6B68C5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 на решения и (или) действия) действия (бездействие) администрации муниципального образования Брюховецкий район, МФЦ, организаций, указанных в части 1.1 статьи 16 Федерального закона № 210-ФЗ, а также их должностных лиц, муниципальных служащих, работников при предоставлении муниципальной услуги</w:t>
      </w:r>
      <w:proofErr w:type="gramEnd"/>
    </w:p>
    <w:p w14:paraId="47E5A553" w14:textId="714792B4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5.1.1. Заявитель имеет право на досудебное (внесудебное) обжалование решений и действий (бездействия), приня</w:t>
      </w:r>
      <w:r>
        <w:rPr>
          <w:rFonts w:ascii="Times New Roman" w:hAnsi="Times New Roman" w:cs="Times New Roman"/>
          <w:sz w:val="28"/>
          <w:szCs w:val="28"/>
        </w:rPr>
        <w:t xml:space="preserve">тых (осуществляемых) </w:t>
      </w:r>
      <w:r w:rsidR="000B4DE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цией, должностным ли</w:t>
      </w:r>
      <w:r w:rsidRPr="006B68C5">
        <w:rPr>
          <w:rFonts w:ascii="Times New Roman" w:hAnsi="Times New Roman" w:cs="Times New Roman"/>
          <w:sz w:val="28"/>
          <w:szCs w:val="28"/>
        </w:rPr>
        <w:t>цо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="00FF160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дминистрации, ли</w:t>
      </w:r>
      <w:r w:rsidRPr="006B68C5">
        <w:rPr>
          <w:rFonts w:ascii="Times New Roman" w:hAnsi="Times New Roman" w:cs="Times New Roman"/>
          <w:sz w:val="28"/>
          <w:szCs w:val="28"/>
        </w:rPr>
        <w:t>бо муниципальным служащим, МФЦ, р</w:t>
      </w:r>
      <w:r>
        <w:rPr>
          <w:rFonts w:ascii="Times New Roman" w:hAnsi="Times New Roman" w:cs="Times New Roman"/>
          <w:sz w:val="28"/>
          <w:szCs w:val="28"/>
        </w:rPr>
        <w:t>аботником МФЦ, а также организа</w:t>
      </w:r>
      <w:r w:rsidRPr="006B68C5">
        <w:rPr>
          <w:rFonts w:ascii="Times New Roman" w:hAnsi="Times New Roman" w:cs="Times New Roman"/>
          <w:sz w:val="28"/>
          <w:szCs w:val="28"/>
        </w:rPr>
        <w:t>циями, предусмотренными частью 1.1 статьи 16 Федерального закона № 210-ФЗ, или их работниками в ходе предоставления муниципальной услуги (далее – досудебное (внесудебное) о</w:t>
      </w:r>
      <w:r w:rsidRPr="006B68C5">
        <w:rPr>
          <w:rFonts w:ascii="Times New Roman" w:hAnsi="Times New Roman" w:cs="Times New Roman"/>
          <w:sz w:val="28"/>
          <w:szCs w:val="28"/>
        </w:rPr>
        <w:t>б</w:t>
      </w:r>
      <w:r w:rsidRPr="006B68C5">
        <w:rPr>
          <w:rFonts w:ascii="Times New Roman" w:hAnsi="Times New Roman" w:cs="Times New Roman"/>
          <w:sz w:val="28"/>
          <w:szCs w:val="28"/>
        </w:rPr>
        <w:t>жалование).</w:t>
      </w:r>
    </w:p>
    <w:p w14:paraId="50044D6C" w14:textId="77777777" w:rsidR="002F5493" w:rsidRPr="006B68C5" w:rsidRDefault="002F5493" w:rsidP="002F5493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501B1421" w14:textId="312CA6A3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5.2.1. </w:t>
      </w:r>
      <w:proofErr w:type="gramStart"/>
      <w:r w:rsidRPr="006B68C5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заявителем решений и действий (бездействия) </w:t>
      </w:r>
      <w:r w:rsidR="00FF160E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дмин</w:t>
      </w:r>
      <w:r>
        <w:rPr>
          <w:rFonts w:ascii="Times New Roman" w:hAnsi="Times New Roman" w:cs="Times New Roman"/>
          <w:sz w:val="28"/>
          <w:szCs w:val="28"/>
        </w:rPr>
        <w:t>истрации</w:t>
      </w:r>
      <w:r w:rsidRPr="006B68C5">
        <w:rPr>
          <w:rFonts w:ascii="Times New Roman" w:hAnsi="Times New Roman" w:cs="Times New Roman"/>
          <w:sz w:val="28"/>
          <w:szCs w:val="28"/>
        </w:rPr>
        <w:t>, 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160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</w:t>
      </w:r>
      <w:r w:rsidRPr="006B68C5">
        <w:rPr>
          <w:rFonts w:ascii="Times New Roman" w:hAnsi="Times New Roman" w:cs="Times New Roman"/>
          <w:sz w:val="28"/>
          <w:szCs w:val="28"/>
        </w:rPr>
        <w:t>, либо муниципального служащего, МФЦ, работника МФЦ, а также организаций, предусмотренных частью 1.1 статьи 16 Федерального закона № 210-ФЗ,</w:t>
      </w:r>
      <w:r>
        <w:rPr>
          <w:rFonts w:ascii="Times New Roman" w:hAnsi="Times New Roman" w:cs="Times New Roman"/>
          <w:sz w:val="28"/>
          <w:szCs w:val="28"/>
        </w:rPr>
        <w:t xml:space="preserve"> или их работников является кон</w:t>
      </w:r>
      <w:r w:rsidRPr="006B68C5">
        <w:rPr>
          <w:rFonts w:ascii="Times New Roman" w:hAnsi="Times New Roman" w:cs="Times New Roman"/>
          <w:sz w:val="28"/>
          <w:szCs w:val="28"/>
        </w:rPr>
        <w:t>кретное решение или действие (безде</w:t>
      </w:r>
      <w:r w:rsidRPr="006B68C5">
        <w:rPr>
          <w:rFonts w:ascii="Times New Roman" w:hAnsi="Times New Roman" w:cs="Times New Roman"/>
          <w:sz w:val="28"/>
          <w:szCs w:val="28"/>
        </w:rPr>
        <w:t>й</w:t>
      </w:r>
      <w:r w:rsidRPr="006B68C5">
        <w:rPr>
          <w:rFonts w:ascii="Times New Roman" w:hAnsi="Times New Roman" w:cs="Times New Roman"/>
          <w:sz w:val="28"/>
          <w:szCs w:val="28"/>
        </w:rPr>
        <w:t>ствие), принятое или осуществленное ими в ходе предоставления муниципал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>ной услуги, в том числе в следующих случаях:</w:t>
      </w:r>
      <w:proofErr w:type="gramEnd"/>
    </w:p>
    <w:p w14:paraId="39E02568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</w:t>
      </w:r>
      <w:r>
        <w:rPr>
          <w:rFonts w:ascii="Times New Roman" w:hAnsi="Times New Roman" w:cs="Times New Roman"/>
          <w:sz w:val="28"/>
          <w:szCs w:val="28"/>
        </w:rPr>
        <w:t>запроса о предоставлении муници</w:t>
      </w:r>
      <w:r w:rsidRPr="006B68C5">
        <w:rPr>
          <w:rFonts w:ascii="Times New Roman" w:hAnsi="Times New Roman" w:cs="Times New Roman"/>
          <w:sz w:val="28"/>
          <w:szCs w:val="28"/>
        </w:rPr>
        <w:t>пал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>ной услуги, запроса, указанного в статье 15.1 Федерального закона № 210-ФЗ;</w:t>
      </w:r>
    </w:p>
    <w:p w14:paraId="6707E471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2) нарушение срока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услуги. В указан</w:t>
      </w:r>
      <w:r w:rsidRPr="006B68C5">
        <w:rPr>
          <w:rFonts w:ascii="Times New Roman" w:hAnsi="Times New Roman" w:cs="Times New Roman"/>
          <w:sz w:val="28"/>
          <w:szCs w:val="28"/>
        </w:rPr>
        <w:t>ном случае досудебное (внесудебное) обжалование заявителем решений и действий (бездействия) МФЦ, работника МФЦ возможно в случае, если на МФЦ, реш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ния и действия (бездействие) которого обжалуются, возложена функция по предоставлению соответству</w:t>
      </w:r>
      <w:r>
        <w:rPr>
          <w:rFonts w:ascii="Times New Roman" w:hAnsi="Times New Roman" w:cs="Times New Roman"/>
          <w:sz w:val="28"/>
          <w:szCs w:val="28"/>
        </w:rPr>
        <w:t>ющей муниципальной услуги в пол</w:t>
      </w:r>
      <w:r w:rsidRPr="006B68C5">
        <w:rPr>
          <w:rFonts w:ascii="Times New Roman" w:hAnsi="Times New Roman" w:cs="Times New Roman"/>
          <w:sz w:val="28"/>
          <w:szCs w:val="28"/>
        </w:rPr>
        <w:t>ном объеме в порядке, определенном часть</w:t>
      </w:r>
      <w:r>
        <w:rPr>
          <w:rFonts w:ascii="Times New Roman" w:hAnsi="Times New Roman" w:cs="Times New Roman"/>
          <w:sz w:val="28"/>
          <w:szCs w:val="28"/>
        </w:rPr>
        <w:t>ю 1.3 статьи 16 Федерального за</w:t>
      </w:r>
      <w:r w:rsidRPr="006B68C5">
        <w:rPr>
          <w:rFonts w:ascii="Times New Roman" w:hAnsi="Times New Roman" w:cs="Times New Roman"/>
          <w:sz w:val="28"/>
          <w:szCs w:val="28"/>
        </w:rPr>
        <w:t>кона № 210-ФЗ;</w:t>
      </w:r>
    </w:p>
    <w:p w14:paraId="34D39ED7" w14:textId="1D49137B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8C5">
        <w:rPr>
          <w:rFonts w:ascii="Times New Roman" w:hAnsi="Times New Roman" w:cs="Times New Roman"/>
          <w:sz w:val="28"/>
          <w:szCs w:val="28"/>
        </w:rPr>
        <w:lastRenderedPageBreak/>
        <w:t>3) требование у заявителя документ</w:t>
      </w:r>
      <w:r>
        <w:rPr>
          <w:rFonts w:ascii="Times New Roman" w:hAnsi="Times New Roman" w:cs="Times New Roman"/>
          <w:sz w:val="28"/>
          <w:szCs w:val="28"/>
        </w:rPr>
        <w:t>ов, не предусмотренных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B68C5">
        <w:rPr>
          <w:rFonts w:ascii="Times New Roman" w:hAnsi="Times New Roman" w:cs="Times New Roman"/>
          <w:sz w:val="28"/>
          <w:szCs w:val="28"/>
        </w:rPr>
        <w:t xml:space="preserve">ными </w:t>
      </w:r>
      <w:r w:rsidR="00EC2FB0" w:rsidRPr="00EC2FB0">
        <w:rPr>
          <w:rFonts w:ascii="Times New Roman" w:hAnsi="Times New Roman" w:cs="Times New Roman"/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</w:t>
      </w:r>
      <w:r w:rsidR="00EC2FB0">
        <w:rPr>
          <w:rFonts w:ascii="Times New Roman" w:hAnsi="Times New Roman" w:cs="Times New Roman"/>
          <w:sz w:val="28"/>
          <w:szCs w:val="28"/>
        </w:rPr>
        <w:t xml:space="preserve">ление которых не предусмотрено </w:t>
      </w:r>
      <w:r w:rsidR="00EC2FB0" w:rsidRPr="00EC2FB0">
        <w:rPr>
          <w:rFonts w:ascii="Times New Roman" w:hAnsi="Times New Roman" w:cs="Times New Roman"/>
          <w:sz w:val="28"/>
          <w:szCs w:val="28"/>
        </w:rPr>
        <w:t>норм</w:t>
      </w:r>
      <w:r w:rsidR="00EC2FB0" w:rsidRPr="00EC2FB0">
        <w:rPr>
          <w:rFonts w:ascii="Times New Roman" w:hAnsi="Times New Roman" w:cs="Times New Roman"/>
          <w:sz w:val="28"/>
          <w:szCs w:val="28"/>
        </w:rPr>
        <w:t>а</w:t>
      </w:r>
      <w:r w:rsidR="00EC2FB0" w:rsidRPr="00EC2FB0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правовыми актами Краснодарского края, муниципальными правовыми актами для пред</w:t>
      </w:r>
      <w:r w:rsidR="00EC2FB0" w:rsidRPr="00EC2FB0">
        <w:rPr>
          <w:rFonts w:ascii="Times New Roman" w:hAnsi="Times New Roman" w:cs="Times New Roman"/>
          <w:sz w:val="28"/>
          <w:szCs w:val="28"/>
        </w:rPr>
        <w:t>о</w:t>
      </w:r>
      <w:r w:rsidR="00EC2FB0" w:rsidRPr="00EC2FB0">
        <w:rPr>
          <w:rFonts w:ascii="Times New Roman" w:hAnsi="Times New Roman" w:cs="Times New Roman"/>
          <w:sz w:val="28"/>
          <w:szCs w:val="28"/>
        </w:rPr>
        <w:t>ставления муниципальной услуги</w:t>
      </w:r>
      <w:r w:rsidRPr="006B68C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35816523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вовыми актами Краснодарского кр</w:t>
      </w:r>
      <w:r>
        <w:rPr>
          <w:rFonts w:ascii="Times New Roman" w:hAnsi="Times New Roman" w:cs="Times New Roman"/>
          <w:sz w:val="28"/>
          <w:szCs w:val="28"/>
        </w:rPr>
        <w:t>ая, муниципальными правовыми ак</w:t>
      </w:r>
      <w:r w:rsidRPr="006B68C5">
        <w:rPr>
          <w:rFonts w:ascii="Times New Roman" w:hAnsi="Times New Roman" w:cs="Times New Roman"/>
          <w:sz w:val="28"/>
          <w:szCs w:val="28"/>
        </w:rPr>
        <w:t xml:space="preserve">тами для предоставления муниципальной услуги, у заявителя; </w:t>
      </w:r>
    </w:p>
    <w:p w14:paraId="4011D10C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8C5">
        <w:rPr>
          <w:rFonts w:ascii="Times New Roman" w:hAnsi="Times New Roman" w:cs="Times New Roman"/>
          <w:sz w:val="28"/>
          <w:szCs w:val="28"/>
        </w:rPr>
        <w:t>5) отказ в предоставлении муниципаль</w:t>
      </w:r>
      <w:r>
        <w:rPr>
          <w:rFonts w:ascii="Times New Roman" w:hAnsi="Times New Roman" w:cs="Times New Roman"/>
          <w:sz w:val="28"/>
          <w:szCs w:val="28"/>
        </w:rPr>
        <w:t>ной услуги, если основания отка</w:t>
      </w:r>
      <w:r w:rsidRPr="006B68C5">
        <w:rPr>
          <w:rFonts w:ascii="Times New Roman" w:hAnsi="Times New Roman" w:cs="Times New Roman"/>
          <w:sz w:val="28"/>
          <w:szCs w:val="28"/>
        </w:rPr>
        <w:t>за не предусмотрены федеральными законами и принятыми в соответствии с ними иными нормативными правовыми ак</w:t>
      </w:r>
      <w:r>
        <w:rPr>
          <w:rFonts w:ascii="Times New Roman" w:hAnsi="Times New Roman" w:cs="Times New Roman"/>
          <w:sz w:val="28"/>
          <w:szCs w:val="28"/>
        </w:rPr>
        <w:t>тами Российской Федерации, зако</w:t>
      </w:r>
      <w:r w:rsidRPr="006B68C5">
        <w:rPr>
          <w:rFonts w:ascii="Times New Roman" w:hAnsi="Times New Roman" w:cs="Times New Roman"/>
          <w:sz w:val="28"/>
          <w:szCs w:val="28"/>
        </w:rPr>
        <w:t>нами и иными нормативными правовыми</w:t>
      </w:r>
      <w:r>
        <w:rPr>
          <w:rFonts w:ascii="Times New Roman" w:hAnsi="Times New Roman" w:cs="Times New Roman"/>
          <w:sz w:val="28"/>
          <w:szCs w:val="28"/>
        </w:rPr>
        <w:t xml:space="preserve"> актами Краснодарского края, му</w:t>
      </w:r>
      <w:r w:rsidRPr="006B68C5">
        <w:rPr>
          <w:rFonts w:ascii="Times New Roman" w:hAnsi="Times New Roman" w:cs="Times New Roman"/>
          <w:sz w:val="28"/>
          <w:szCs w:val="28"/>
        </w:rPr>
        <w:t>ниципал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>ными правовыми актами.</w:t>
      </w:r>
      <w:proofErr w:type="gramEnd"/>
      <w:r w:rsidRPr="006B68C5">
        <w:rPr>
          <w:rFonts w:ascii="Times New Roman" w:hAnsi="Times New Roman" w:cs="Times New Roman"/>
          <w:sz w:val="28"/>
          <w:szCs w:val="28"/>
        </w:rPr>
        <w:t xml:space="preserve"> В ука</w:t>
      </w:r>
      <w:r>
        <w:rPr>
          <w:rFonts w:ascii="Times New Roman" w:hAnsi="Times New Roman" w:cs="Times New Roman"/>
          <w:sz w:val="28"/>
          <w:szCs w:val="28"/>
        </w:rPr>
        <w:t>занном случае досудебное (внесу</w:t>
      </w:r>
      <w:r w:rsidRPr="006B68C5">
        <w:rPr>
          <w:rFonts w:ascii="Times New Roman" w:hAnsi="Times New Roman" w:cs="Times New Roman"/>
          <w:sz w:val="28"/>
          <w:szCs w:val="28"/>
        </w:rPr>
        <w:t>дебное) обж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 xml:space="preserve">лование заявителем решений и действий (бездействия) МФЦ, работника МФЦ возможно в случае, если </w:t>
      </w:r>
      <w:r>
        <w:rPr>
          <w:rFonts w:ascii="Times New Roman" w:hAnsi="Times New Roman" w:cs="Times New Roman"/>
          <w:sz w:val="28"/>
          <w:szCs w:val="28"/>
        </w:rPr>
        <w:t>на МФЦ, решения и действия (без</w:t>
      </w:r>
      <w:r w:rsidRPr="006B68C5">
        <w:rPr>
          <w:rFonts w:ascii="Times New Roman" w:hAnsi="Times New Roman" w:cs="Times New Roman"/>
          <w:sz w:val="28"/>
          <w:szCs w:val="28"/>
        </w:rPr>
        <w:t>действие) которого обжалуются, возложе</w:t>
      </w:r>
      <w:r>
        <w:rPr>
          <w:rFonts w:ascii="Times New Roman" w:hAnsi="Times New Roman" w:cs="Times New Roman"/>
          <w:sz w:val="28"/>
          <w:szCs w:val="28"/>
        </w:rPr>
        <w:t>на функция по предоставлению со</w:t>
      </w:r>
      <w:r w:rsidRPr="006B68C5">
        <w:rPr>
          <w:rFonts w:ascii="Times New Roman" w:hAnsi="Times New Roman" w:cs="Times New Roman"/>
          <w:sz w:val="28"/>
          <w:szCs w:val="28"/>
        </w:rPr>
        <w:t>ответствующей мун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 xml:space="preserve">ципальной услуги в </w:t>
      </w:r>
      <w:r>
        <w:rPr>
          <w:rFonts w:ascii="Times New Roman" w:hAnsi="Times New Roman" w:cs="Times New Roman"/>
          <w:sz w:val="28"/>
          <w:szCs w:val="28"/>
        </w:rPr>
        <w:t>полном объеме в порядке, опреде</w:t>
      </w:r>
      <w:r w:rsidRPr="006B68C5">
        <w:rPr>
          <w:rFonts w:ascii="Times New Roman" w:hAnsi="Times New Roman" w:cs="Times New Roman"/>
          <w:sz w:val="28"/>
          <w:szCs w:val="28"/>
        </w:rPr>
        <w:t>ленном частью 1.3 статьи 16 Федерального закона № 210-ФЗ;</w:t>
      </w:r>
    </w:p>
    <w:p w14:paraId="068D9154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дерации, нормативными правовыми а</w:t>
      </w:r>
      <w:r>
        <w:rPr>
          <w:rFonts w:ascii="Times New Roman" w:hAnsi="Times New Roman" w:cs="Times New Roman"/>
          <w:sz w:val="28"/>
          <w:szCs w:val="28"/>
        </w:rPr>
        <w:t>ктами Краснодарского края, муни</w:t>
      </w:r>
      <w:r w:rsidRPr="006B68C5">
        <w:rPr>
          <w:rFonts w:ascii="Times New Roman" w:hAnsi="Times New Roman" w:cs="Times New Roman"/>
          <w:sz w:val="28"/>
          <w:szCs w:val="28"/>
        </w:rPr>
        <w:t>ципал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>ными правовыми актами;</w:t>
      </w:r>
    </w:p>
    <w:p w14:paraId="000D0070" w14:textId="04214A25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8C5">
        <w:rPr>
          <w:rFonts w:ascii="Times New Roman" w:hAnsi="Times New Roman" w:cs="Times New Roman"/>
          <w:sz w:val="28"/>
          <w:szCs w:val="28"/>
        </w:rPr>
        <w:t xml:space="preserve">7) отказ </w:t>
      </w:r>
      <w:r w:rsidR="00FF160E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 xml:space="preserve">дминистрации, должностного лица </w:t>
      </w:r>
      <w:r w:rsidR="00FF160E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дминистрации, МФЦ, р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ботника</w:t>
      </w:r>
      <w:r>
        <w:rPr>
          <w:rFonts w:ascii="Times New Roman" w:hAnsi="Times New Roman" w:cs="Times New Roman"/>
          <w:sz w:val="28"/>
          <w:szCs w:val="28"/>
        </w:rPr>
        <w:t xml:space="preserve"> МФЦ, организаций, предусмотрен</w:t>
      </w:r>
      <w:r w:rsidRPr="006B68C5">
        <w:rPr>
          <w:rFonts w:ascii="Times New Roman" w:hAnsi="Times New Roman" w:cs="Times New Roman"/>
          <w:sz w:val="28"/>
          <w:szCs w:val="28"/>
        </w:rPr>
        <w:t>ных частью 1.1 статьи 16 Федерал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>ного зак</w:t>
      </w:r>
      <w:r>
        <w:rPr>
          <w:rFonts w:ascii="Times New Roman" w:hAnsi="Times New Roman" w:cs="Times New Roman"/>
          <w:sz w:val="28"/>
          <w:szCs w:val="28"/>
        </w:rPr>
        <w:t>она № 210-ФЗ, или их работни</w:t>
      </w:r>
      <w:r w:rsidRPr="006B68C5">
        <w:rPr>
          <w:rFonts w:ascii="Times New Roman" w:hAnsi="Times New Roman" w:cs="Times New Roman"/>
          <w:sz w:val="28"/>
          <w:szCs w:val="28"/>
        </w:rPr>
        <w:t>ков в исправлении допущенных ими оп</w:t>
      </w:r>
      <w:r>
        <w:rPr>
          <w:rFonts w:ascii="Times New Roman" w:hAnsi="Times New Roman" w:cs="Times New Roman"/>
          <w:sz w:val="28"/>
          <w:szCs w:val="28"/>
        </w:rPr>
        <w:t>ечаток и ошибок в выданных в ре</w:t>
      </w:r>
      <w:r w:rsidRPr="006B68C5">
        <w:rPr>
          <w:rFonts w:ascii="Times New Roman" w:hAnsi="Times New Roman" w:cs="Times New Roman"/>
          <w:sz w:val="28"/>
          <w:szCs w:val="28"/>
        </w:rPr>
        <w:t>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6B68C5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ний и действий (бездействия) МФЦ, работника МФЦ возможно в слу</w:t>
      </w:r>
      <w:r>
        <w:rPr>
          <w:rFonts w:ascii="Times New Roman" w:hAnsi="Times New Roman" w:cs="Times New Roman"/>
          <w:sz w:val="28"/>
          <w:szCs w:val="28"/>
        </w:rPr>
        <w:t>чае, если на МФЦ, решения и дей</w:t>
      </w:r>
      <w:r w:rsidRPr="006B68C5">
        <w:rPr>
          <w:rFonts w:ascii="Times New Roman" w:hAnsi="Times New Roman" w:cs="Times New Roman"/>
          <w:sz w:val="28"/>
          <w:szCs w:val="28"/>
        </w:rPr>
        <w:t>ствия (бездействие) которого обжалуются,</w:t>
      </w:r>
      <w:r>
        <w:rPr>
          <w:rFonts w:ascii="Times New Roman" w:hAnsi="Times New Roman" w:cs="Times New Roman"/>
          <w:sz w:val="28"/>
          <w:szCs w:val="28"/>
        </w:rPr>
        <w:t xml:space="preserve"> возложена функция по предостав</w:t>
      </w:r>
      <w:r w:rsidRPr="006B68C5">
        <w:rPr>
          <w:rFonts w:ascii="Times New Roman" w:hAnsi="Times New Roman" w:cs="Times New Roman"/>
          <w:sz w:val="28"/>
          <w:szCs w:val="28"/>
        </w:rPr>
        <w:t>лению соответствующей муниципальной услуги в по</w:t>
      </w:r>
      <w:r w:rsidRPr="006B68C5">
        <w:rPr>
          <w:rFonts w:ascii="Times New Roman" w:hAnsi="Times New Roman" w:cs="Times New Roman"/>
          <w:sz w:val="28"/>
          <w:szCs w:val="28"/>
        </w:rPr>
        <w:t>л</w:t>
      </w:r>
      <w:r w:rsidRPr="006B68C5">
        <w:rPr>
          <w:rFonts w:ascii="Times New Roman" w:hAnsi="Times New Roman" w:cs="Times New Roman"/>
          <w:sz w:val="28"/>
          <w:szCs w:val="28"/>
        </w:rPr>
        <w:t>ном объеме в порядке, определенном частью 1.3 статьи 16 Федерального закона № 210-ФЗ;</w:t>
      </w:r>
    </w:p>
    <w:p w14:paraId="0DD66FA7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010BD194" w14:textId="77777777" w:rsidR="00E21DB9" w:rsidRPr="00E21DB9" w:rsidRDefault="002F5493" w:rsidP="00E21DB9">
      <w:pPr>
        <w:spacing w:after="0" w:line="240" w:lineRule="auto"/>
        <w:ind w:firstLine="720"/>
        <w:jc w:val="both"/>
        <w:rPr>
          <w:ins w:id="157" w:author="Еременко" w:date="2019-06-02T14:33:00Z"/>
          <w:rFonts w:ascii="Times New Roman" w:hAnsi="Times New Roman" w:cs="Times New Roman"/>
          <w:sz w:val="28"/>
          <w:szCs w:val="28"/>
        </w:rPr>
      </w:pPr>
      <w:proofErr w:type="gramStart"/>
      <w:r w:rsidRPr="006B68C5">
        <w:rPr>
          <w:rFonts w:ascii="Times New Roman" w:hAnsi="Times New Roman" w:cs="Times New Roman"/>
          <w:sz w:val="28"/>
          <w:szCs w:val="28"/>
        </w:rPr>
        <w:t xml:space="preserve">9) </w:t>
      </w:r>
      <w:ins w:id="158" w:author="Еременко" w:date="2019-06-02T14:33:00Z">
        <w:r w:rsidR="00E21DB9" w:rsidRPr="00E21DB9">
          <w:rPr>
            <w:rFonts w:ascii="Times New Roman" w:hAnsi="Times New Roman" w:cs="Times New Roman"/>
            <w:sz w:val="28"/>
            <w:szCs w:val="28"/>
          </w:rPr>
          <w:t>приостановление предоставления муниципальной услуги, если основ</w:t>
        </w:r>
        <w:r w:rsidR="00E21DB9" w:rsidRPr="00E21DB9">
          <w:rPr>
            <w:rFonts w:ascii="Times New Roman" w:hAnsi="Times New Roman" w:cs="Times New Roman"/>
            <w:sz w:val="28"/>
            <w:szCs w:val="28"/>
          </w:rPr>
          <w:t>а</w:t>
        </w:r>
        <w:r w:rsidR="00E21DB9" w:rsidRPr="00E21DB9">
          <w:rPr>
            <w:rFonts w:ascii="Times New Roman" w:hAnsi="Times New Roman" w:cs="Times New Roman"/>
            <w:sz w:val="28"/>
            <w:szCs w:val="28"/>
          </w:rPr>
  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  </w:r>
        <w:r w:rsidR="00E21DB9" w:rsidRPr="00E21DB9">
          <w:rPr>
            <w:rFonts w:ascii="Times New Roman" w:hAnsi="Times New Roman" w:cs="Times New Roman"/>
            <w:sz w:val="28"/>
            <w:szCs w:val="28"/>
          </w:rPr>
          <w:t>р</w:t>
        </w:r>
        <w:r w:rsidR="00E21DB9" w:rsidRPr="00E21DB9">
          <w:rPr>
            <w:rFonts w:ascii="Times New Roman" w:hAnsi="Times New Roman" w:cs="Times New Roman"/>
            <w:sz w:val="28"/>
            <w:szCs w:val="28"/>
          </w:rPr>
          <w:t>ского края, муниципальными правовыми актами.</w:t>
        </w:r>
        <w:proofErr w:type="gramEnd"/>
        <w:r w:rsidR="00E21DB9" w:rsidRPr="00E21DB9">
          <w:rPr>
            <w:rFonts w:ascii="Times New Roman" w:hAnsi="Times New Roman" w:cs="Times New Roman"/>
            <w:sz w:val="28"/>
            <w:szCs w:val="28"/>
          </w:rPr>
          <w:t xml:space="preserve"> В указанном случае досуде</w:t>
        </w:r>
        <w:r w:rsidR="00E21DB9" w:rsidRPr="00E21DB9">
          <w:rPr>
            <w:rFonts w:ascii="Times New Roman" w:hAnsi="Times New Roman" w:cs="Times New Roman"/>
            <w:sz w:val="28"/>
            <w:szCs w:val="28"/>
          </w:rPr>
          <w:t>б</w:t>
        </w:r>
        <w:r w:rsidR="00E21DB9" w:rsidRPr="00E21DB9">
          <w:rPr>
            <w:rFonts w:ascii="Times New Roman" w:hAnsi="Times New Roman" w:cs="Times New Roman"/>
            <w:sz w:val="28"/>
            <w:szCs w:val="28"/>
          </w:rPr>
          <w:t>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</w:t>
        </w:r>
        <w:r w:rsidR="00E21DB9" w:rsidRPr="00E21DB9">
          <w:rPr>
            <w:rFonts w:ascii="Times New Roman" w:hAnsi="Times New Roman" w:cs="Times New Roman"/>
            <w:sz w:val="28"/>
            <w:szCs w:val="28"/>
          </w:rPr>
          <w:t>е</w:t>
        </w:r>
        <w:r w:rsidR="00E21DB9" w:rsidRPr="00E21DB9">
          <w:rPr>
            <w:rFonts w:ascii="Times New Roman" w:hAnsi="Times New Roman" w:cs="Times New Roman"/>
            <w:sz w:val="28"/>
            <w:szCs w:val="28"/>
          </w:rPr>
          <w:t>ленном частью 1.3 статьи 16 Федерального закона № 210-ФЗ;</w:t>
        </w:r>
      </w:ins>
    </w:p>
    <w:p w14:paraId="76861E87" w14:textId="3D73D1EA" w:rsidR="002F5493" w:rsidRPr="006B68C5" w:rsidRDefault="00E21DB9" w:rsidP="00E21D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ins w:id="159" w:author="Еременко" w:date="2019-06-02T14:33:00Z">
        <w:r w:rsidRPr="00E21DB9">
          <w:rPr>
            <w:rFonts w:ascii="Times New Roman" w:hAnsi="Times New Roman" w:cs="Times New Roman"/>
            <w:sz w:val="28"/>
            <w:szCs w:val="28"/>
          </w:rPr>
  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  </w:r>
        <w:r w:rsidRPr="00E21DB9">
          <w:rPr>
            <w:rFonts w:ascii="Times New Roman" w:hAnsi="Times New Roman" w:cs="Times New Roman"/>
            <w:sz w:val="28"/>
            <w:szCs w:val="28"/>
          </w:rPr>
          <w:t>и</w:t>
        </w:r>
        <w:r w:rsidRPr="00E21DB9">
          <w:rPr>
            <w:rFonts w:ascii="Times New Roman" w:hAnsi="Times New Roman" w:cs="Times New Roman"/>
            <w:sz w:val="28"/>
            <w:szCs w:val="28"/>
          </w:rPr>
          <w:t>пальной услуги, за исключением случаев, предусмотренных пунктом 4 части 1 статьи 7 Федерального закона № 210-ФЗ. В указанном случае досудебное (вн</w:t>
        </w:r>
        <w:r w:rsidRPr="00E21DB9">
          <w:rPr>
            <w:rFonts w:ascii="Times New Roman" w:hAnsi="Times New Roman" w:cs="Times New Roman"/>
            <w:sz w:val="28"/>
            <w:szCs w:val="28"/>
          </w:rPr>
          <w:t>е</w:t>
        </w:r>
        <w:r w:rsidRPr="00E21DB9">
          <w:rPr>
            <w:rFonts w:ascii="Times New Roman" w:hAnsi="Times New Roman" w:cs="Times New Roman"/>
            <w:sz w:val="28"/>
            <w:szCs w:val="28"/>
          </w:rPr>
          <w:t>судебное) обжалование заявителем решений и действий (бездействия) МФЦ, работника МФЦ возможно в случае, если на МФЦ решения и действия (безде</w:t>
        </w:r>
        <w:r w:rsidRPr="00E21DB9">
          <w:rPr>
            <w:rFonts w:ascii="Times New Roman" w:hAnsi="Times New Roman" w:cs="Times New Roman"/>
            <w:sz w:val="28"/>
            <w:szCs w:val="28"/>
          </w:rPr>
          <w:t>й</w:t>
        </w:r>
        <w:r w:rsidRPr="00E21DB9">
          <w:rPr>
            <w:rFonts w:ascii="Times New Roman" w:hAnsi="Times New Roman" w:cs="Times New Roman"/>
            <w:sz w:val="28"/>
            <w:szCs w:val="28"/>
          </w:rPr>
          <w:t>ствие) которого обжалуются, возложена функция по предоставлению соотве</w:t>
        </w:r>
        <w:r w:rsidRPr="00E21DB9">
          <w:rPr>
            <w:rFonts w:ascii="Times New Roman" w:hAnsi="Times New Roman" w:cs="Times New Roman"/>
            <w:sz w:val="28"/>
            <w:szCs w:val="28"/>
          </w:rPr>
          <w:t>т</w:t>
        </w:r>
        <w:r w:rsidRPr="00E21DB9">
          <w:rPr>
            <w:rFonts w:ascii="Times New Roman" w:hAnsi="Times New Roman" w:cs="Times New Roman"/>
            <w:sz w:val="28"/>
            <w:szCs w:val="28"/>
          </w:rPr>
          <w:t>ствующих муниципальных услуг в полном объеме в порядке, определенном ч</w:t>
        </w:r>
        <w:r w:rsidRPr="00E21DB9">
          <w:rPr>
            <w:rFonts w:ascii="Times New Roman" w:hAnsi="Times New Roman" w:cs="Times New Roman"/>
            <w:sz w:val="28"/>
            <w:szCs w:val="28"/>
          </w:rPr>
          <w:t>а</w:t>
        </w:r>
        <w:r w:rsidRPr="00E21DB9">
          <w:rPr>
            <w:rFonts w:ascii="Times New Roman" w:hAnsi="Times New Roman" w:cs="Times New Roman"/>
            <w:sz w:val="28"/>
            <w:szCs w:val="28"/>
          </w:rPr>
          <w:t>стью 1.3 статьи 16 Федерального закона № 210-ФЗ</w:t>
        </w:r>
      </w:ins>
      <w:del w:id="160" w:author="Еременко" w:date="2019-06-02T14:33:00Z"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 xml:space="preserve">приостановление предоставления </w:delText>
        </w:r>
        <w:r w:rsidR="002F5493" w:rsidDel="00E21DB9">
          <w:rPr>
            <w:rFonts w:ascii="Times New Roman" w:hAnsi="Times New Roman" w:cs="Times New Roman"/>
            <w:sz w:val="28"/>
            <w:szCs w:val="28"/>
          </w:rPr>
          <w:delText>муниципальной услуги, если осно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>в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>а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>ния приостановления не предусмотрен</w:delText>
        </w:r>
        <w:r w:rsidR="002F5493" w:rsidDel="00E21DB9">
          <w:rPr>
            <w:rFonts w:ascii="Times New Roman" w:hAnsi="Times New Roman" w:cs="Times New Roman"/>
            <w:sz w:val="28"/>
            <w:szCs w:val="28"/>
          </w:rPr>
          <w:delText>ы федеральными законами и приня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>тыми в соответствии с ними иными но</w:delText>
        </w:r>
        <w:r w:rsidR="002F5493" w:rsidDel="00E21DB9">
          <w:rPr>
            <w:rFonts w:ascii="Times New Roman" w:hAnsi="Times New Roman" w:cs="Times New Roman"/>
            <w:sz w:val="28"/>
            <w:szCs w:val="28"/>
          </w:rPr>
          <w:delText>рмативными правовыми актами Рос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>сийской Федерации, законами и иными нормативными правовыми актами Краснода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>р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>ского края, муниципальными правовыми актами. В указанном случае досуде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>б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>ное (внесудебное) обжал</w:delText>
        </w:r>
        <w:r w:rsidR="002F5493" w:rsidDel="00E21DB9">
          <w:rPr>
            <w:rFonts w:ascii="Times New Roman" w:hAnsi="Times New Roman" w:cs="Times New Roman"/>
            <w:sz w:val="28"/>
            <w:szCs w:val="28"/>
          </w:rPr>
          <w:delText>ование заявителем решений и дей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 xml:space="preserve">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lastRenderedPageBreak/>
          <w:delText xml:space="preserve">соответствующей муниципальной услуги </w:delText>
        </w:r>
        <w:r w:rsidR="002F5493" w:rsidDel="00E21DB9">
          <w:rPr>
            <w:rFonts w:ascii="Times New Roman" w:hAnsi="Times New Roman" w:cs="Times New Roman"/>
            <w:sz w:val="28"/>
            <w:szCs w:val="28"/>
          </w:rPr>
          <w:delText>в пол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>ном объеме в порядке, опред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>е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>ленном часть</w:delText>
        </w:r>
        <w:r w:rsidR="002F5493" w:rsidDel="00E21DB9">
          <w:rPr>
            <w:rFonts w:ascii="Times New Roman" w:hAnsi="Times New Roman" w:cs="Times New Roman"/>
            <w:sz w:val="28"/>
            <w:szCs w:val="28"/>
          </w:rPr>
          <w:delText>ю 1.3 статьи 16 Федерального за</w:delText>
        </w:r>
        <w:r w:rsidR="002F5493" w:rsidRPr="006B68C5" w:rsidDel="00E21DB9">
          <w:rPr>
            <w:rFonts w:ascii="Times New Roman" w:hAnsi="Times New Roman" w:cs="Times New Roman"/>
            <w:sz w:val="28"/>
            <w:szCs w:val="28"/>
          </w:rPr>
          <w:delText>кона № 210-ФЗ</w:delText>
        </w:r>
      </w:del>
      <w:r w:rsidR="002F5493" w:rsidRPr="006B68C5">
        <w:rPr>
          <w:rFonts w:ascii="Times New Roman" w:hAnsi="Times New Roman" w:cs="Times New Roman"/>
          <w:sz w:val="28"/>
          <w:szCs w:val="28"/>
        </w:rPr>
        <w:t>.</w:t>
      </w:r>
    </w:p>
    <w:p w14:paraId="124E05C5" w14:textId="0AFE7B03" w:rsidR="002F5493" w:rsidRPr="006B68C5" w:rsidRDefault="002F5493" w:rsidP="002F5493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5.3. Орган, предоставляющий муниципальную услугу, МФЦ, организ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ции, указанные в части 1.1 статьи 16 Федеральн</w:t>
      </w:r>
      <w:r w:rsidR="003132F1">
        <w:rPr>
          <w:rFonts w:ascii="Times New Roman" w:hAnsi="Times New Roman" w:cs="Times New Roman"/>
          <w:sz w:val="28"/>
          <w:szCs w:val="28"/>
        </w:rPr>
        <w:t>ого закона от 27 июля 2010 года</w:t>
      </w:r>
      <w:r w:rsidR="003132F1">
        <w:rPr>
          <w:rFonts w:ascii="Times New Roman" w:hAnsi="Times New Roman" w:cs="Times New Roman"/>
          <w:sz w:val="28"/>
          <w:szCs w:val="28"/>
        </w:rPr>
        <w:br/>
      </w:r>
      <w:r w:rsidRPr="006B68C5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>ных услуг», а также их должностные лица, муниципальные служащие, рабо</w:t>
      </w:r>
      <w:r w:rsidRPr="006B68C5">
        <w:rPr>
          <w:rFonts w:ascii="Times New Roman" w:hAnsi="Times New Roman" w:cs="Times New Roman"/>
          <w:sz w:val="28"/>
          <w:szCs w:val="28"/>
        </w:rPr>
        <w:t>т</w:t>
      </w:r>
      <w:r w:rsidRPr="006B68C5">
        <w:rPr>
          <w:rFonts w:ascii="Times New Roman" w:hAnsi="Times New Roman" w:cs="Times New Roman"/>
          <w:sz w:val="28"/>
          <w:szCs w:val="28"/>
        </w:rPr>
        <w:t>ники и уполномоченные на рассмотрение жалобы должностные лица, которым может быть направлена жалоба</w:t>
      </w:r>
    </w:p>
    <w:p w14:paraId="5640070B" w14:textId="6013E020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5.3.1. Жалоба на решения и действия (бездействие) должностных лиц </w:t>
      </w:r>
      <w:r w:rsidR="00FF160E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>, муници</w:t>
      </w:r>
      <w:r w:rsidRPr="006B68C5">
        <w:rPr>
          <w:rFonts w:ascii="Times New Roman" w:hAnsi="Times New Roman" w:cs="Times New Roman"/>
          <w:sz w:val="28"/>
          <w:szCs w:val="28"/>
        </w:rPr>
        <w:t xml:space="preserve">пальных служащих подается заявителем в </w:t>
      </w:r>
      <w:r w:rsidR="00FF160E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дмин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>страцию на им</w:t>
      </w:r>
      <w:r>
        <w:rPr>
          <w:rFonts w:ascii="Times New Roman" w:hAnsi="Times New Roman" w:cs="Times New Roman"/>
          <w:sz w:val="28"/>
          <w:szCs w:val="28"/>
        </w:rPr>
        <w:t>я главы муниципального образова</w:t>
      </w:r>
      <w:r w:rsidRPr="006B68C5">
        <w:rPr>
          <w:rFonts w:ascii="Times New Roman" w:hAnsi="Times New Roman" w:cs="Times New Roman"/>
          <w:sz w:val="28"/>
          <w:szCs w:val="28"/>
        </w:rPr>
        <w:t>ния Брюховецкий район.</w:t>
      </w:r>
    </w:p>
    <w:p w14:paraId="715B1ED7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5.3.2. В случае если обжалуются решен</w:t>
      </w:r>
      <w:r>
        <w:rPr>
          <w:rFonts w:ascii="Times New Roman" w:hAnsi="Times New Roman" w:cs="Times New Roman"/>
          <w:sz w:val="28"/>
          <w:szCs w:val="28"/>
        </w:rPr>
        <w:t>ия и действия (бездействие) гла</w:t>
      </w:r>
      <w:r w:rsidRPr="006B68C5">
        <w:rPr>
          <w:rFonts w:ascii="Times New Roman" w:hAnsi="Times New Roman" w:cs="Times New Roman"/>
          <w:sz w:val="28"/>
          <w:szCs w:val="28"/>
        </w:rPr>
        <w:t>вы муниципального образования Брюховецкий район, жалоба подается в вышест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ящий орган (в порядке подчиненности).</w:t>
      </w:r>
    </w:p>
    <w:p w14:paraId="4FBB02E2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При отсутствии вышестоящего орган</w:t>
      </w:r>
      <w:r>
        <w:rPr>
          <w:rFonts w:ascii="Times New Roman" w:hAnsi="Times New Roman" w:cs="Times New Roman"/>
          <w:sz w:val="28"/>
          <w:szCs w:val="28"/>
        </w:rPr>
        <w:t>а жалоба подается непосредствен</w:t>
      </w:r>
      <w:r w:rsidRPr="006B68C5">
        <w:rPr>
          <w:rFonts w:ascii="Times New Roman" w:hAnsi="Times New Roman" w:cs="Times New Roman"/>
          <w:sz w:val="28"/>
          <w:szCs w:val="28"/>
        </w:rPr>
        <w:t>но главе муниципального образования Брюховецкий район.</w:t>
      </w:r>
    </w:p>
    <w:p w14:paraId="546A7DC7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5.3.3. Жалобы на решения и действия (бездействие) работника МФЦ п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даются руководителю этого МФЦ. Жа</w:t>
      </w:r>
      <w:r>
        <w:rPr>
          <w:rFonts w:ascii="Times New Roman" w:hAnsi="Times New Roman" w:cs="Times New Roman"/>
          <w:sz w:val="28"/>
          <w:szCs w:val="28"/>
        </w:rPr>
        <w:t>лобы на решения и действия (без</w:t>
      </w:r>
      <w:r w:rsidRPr="006B68C5">
        <w:rPr>
          <w:rFonts w:ascii="Times New Roman" w:hAnsi="Times New Roman" w:cs="Times New Roman"/>
          <w:sz w:val="28"/>
          <w:szCs w:val="28"/>
        </w:rPr>
        <w:t>де</w:t>
      </w:r>
      <w:r w:rsidRPr="006B68C5">
        <w:rPr>
          <w:rFonts w:ascii="Times New Roman" w:hAnsi="Times New Roman" w:cs="Times New Roman"/>
          <w:sz w:val="28"/>
          <w:szCs w:val="28"/>
        </w:rPr>
        <w:t>й</w:t>
      </w:r>
      <w:r w:rsidRPr="006B68C5">
        <w:rPr>
          <w:rFonts w:ascii="Times New Roman" w:hAnsi="Times New Roman" w:cs="Times New Roman"/>
          <w:sz w:val="28"/>
          <w:szCs w:val="28"/>
        </w:rPr>
        <w:t xml:space="preserve">ствие) МФЦ подаются учредителю </w:t>
      </w:r>
      <w:r>
        <w:rPr>
          <w:rFonts w:ascii="Times New Roman" w:hAnsi="Times New Roman" w:cs="Times New Roman"/>
          <w:sz w:val="28"/>
          <w:szCs w:val="28"/>
        </w:rPr>
        <w:t>МФЦ или должностному лицу, упол</w:t>
      </w:r>
      <w:r w:rsidRPr="006B68C5">
        <w:rPr>
          <w:rFonts w:ascii="Times New Roman" w:hAnsi="Times New Roman" w:cs="Times New Roman"/>
          <w:sz w:val="28"/>
          <w:szCs w:val="28"/>
        </w:rPr>
        <w:t>ном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ченному нормативным правовым актом Краснодарского края. Жалобы на р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шения и действия (бездействие) ра</w:t>
      </w:r>
      <w:r>
        <w:rPr>
          <w:rFonts w:ascii="Times New Roman" w:hAnsi="Times New Roman" w:cs="Times New Roman"/>
          <w:sz w:val="28"/>
          <w:szCs w:val="28"/>
        </w:rPr>
        <w:t>ботников организаций, предусмот</w:t>
      </w:r>
      <w:r w:rsidRPr="006B68C5">
        <w:rPr>
          <w:rFonts w:ascii="Times New Roman" w:hAnsi="Times New Roman" w:cs="Times New Roman"/>
          <w:sz w:val="28"/>
          <w:szCs w:val="28"/>
        </w:rPr>
        <w:t>ренных ч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стью 1.1 статьи 16 Федерально</w:t>
      </w:r>
      <w:r>
        <w:rPr>
          <w:rFonts w:ascii="Times New Roman" w:hAnsi="Times New Roman" w:cs="Times New Roman"/>
          <w:sz w:val="28"/>
          <w:szCs w:val="28"/>
        </w:rPr>
        <w:t>го закона № 210-ФЗ, подаются ру</w:t>
      </w:r>
      <w:r w:rsidRPr="006B68C5">
        <w:rPr>
          <w:rFonts w:ascii="Times New Roman" w:hAnsi="Times New Roman" w:cs="Times New Roman"/>
          <w:sz w:val="28"/>
          <w:szCs w:val="28"/>
        </w:rPr>
        <w:t>ководителям этих организаций.</w:t>
      </w:r>
    </w:p>
    <w:p w14:paraId="146827CB" w14:textId="329F8D88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5.3.4. </w:t>
      </w:r>
      <w:proofErr w:type="gramStart"/>
      <w:r w:rsidRPr="006B68C5">
        <w:rPr>
          <w:rFonts w:ascii="Times New Roman" w:hAnsi="Times New Roman" w:cs="Times New Roman"/>
          <w:sz w:val="28"/>
          <w:szCs w:val="28"/>
        </w:rPr>
        <w:t>Особенности подачи и рассмотрен</w:t>
      </w:r>
      <w:r>
        <w:rPr>
          <w:rFonts w:ascii="Times New Roman" w:hAnsi="Times New Roman" w:cs="Times New Roman"/>
          <w:sz w:val="28"/>
          <w:szCs w:val="28"/>
        </w:rPr>
        <w:t>ия жалоб на решения и дей</w:t>
      </w:r>
      <w:r w:rsidRPr="006B68C5">
        <w:rPr>
          <w:rFonts w:ascii="Times New Roman" w:hAnsi="Times New Roman" w:cs="Times New Roman"/>
          <w:sz w:val="28"/>
          <w:szCs w:val="28"/>
        </w:rPr>
        <w:t xml:space="preserve">ствия (бездействие) </w:t>
      </w:r>
      <w:r w:rsidR="00FF160E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 xml:space="preserve">дминистрации и </w:t>
      </w:r>
      <w:r w:rsidR="00FF160E">
        <w:rPr>
          <w:rFonts w:ascii="Times New Roman" w:hAnsi="Times New Roman" w:cs="Times New Roman"/>
          <w:sz w:val="28"/>
          <w:szCs w:val="28"/>
        </w:rPr>
        <w:t>ее</w:t>
      </w:r>
      <w:r w:rsidRPr="006B68C5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="00EC2FB0">
        <w:rPr>
          <w:rFonts w:ascii="Times New Roman" w:hAnsi="Times New Roman" w:cs="Times New Roman"/>
          <w:sz w:val="28"/>
          <w:szCs w:val="28"/>
        </w:rPr>
        <w:t>щих установлены постановлением 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дминистрации от 4 октября 2016 года № 921 «Об утвер</w:t>
      </w:r>
      <w:r>
        <w:rPr>
          <w:rFonts w:ascii="Times New Roman" w:hAnsi="Times New Roman" w:cs="Times New Roman"/>
          <w:sz w:val="28"/>
          <w:szCs w:val="28"/>
        </w:rPr>
        <w:t>ждении Порядка досудебного (вне</w:t>
      </w:r>
      <w:r w:rsidRPr="006B68C5">
        <w:rPr>
          <w:rFonts w:ascii="Times New Roman" w:hAnsi="Times New Roman" w:cs="Times New Roman"/>
          <w:sz w:val="28"/>
          <w:szCs w:val="28"/>
        </w:rPr>
        <w:t>судебного) обжалования реш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ний, действий (бездействия) администрации муниципального образования Брюховецкий район, органов администрации муниципального образования Брюховецкий район, их должностных лиц, муниципальных служащих, в том числе при предоставлении муниципальных услуг».</w:t>
      </w:r>
      <w:proofErr w:type="gramEnd"/>
    </w:p>
    <w:p w14:paraId="7ACB4AD1" w14:textId="70CB90A8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5.3.5. </w:t>
      </w:r>
      <w:proofErr w:type="gramStart"/>
      <w:r w:rsidRPr="006B68C5">
        <w:rPr>
          <w:rFonts w:ascii="Times New Roman" w:hAnsi="Times New Roman" w:cs="Times New Roman"/>
          <w:sz w:val="28"/>
          <w:szCs w:val="28"/>
        </w:rPr>
        <w:t>Особенности подачи и расс</w:t>
      </w:r>
      <w:r>
        <w:rPr>
          <w:rFonts w:ascii="Times New Roman" w:hAnsi="Times New Roman" w:cs="Times New Roman"/>
          <w:sz w:val="28"/>
          <w:szCs w:val="28"/>
        </w:rPr>
        <w:t>мотрения жалоб на решения и дей</w:t>
      </w:r>
      <w:r w:rsidRPr="006B68C5">
        <w:rPr>
          <w:rFonts w:ascii="Times New Roman" w:hAnsi="Times New Roman" w:cs="Times New Roman"/>
          <w:sz w:val="28"/>
          <w:szCs w:val="28"/>
        </w:rPr>
        <w:t xml:space="preserve">ствия (бездействие) МФЦ, работников </w:t>
      </w:r>
      <w:r w:rsidR="005365CE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 уста</w:t>
      </w:r>
      <w:r w:rsidRPr="006B68C5">
        <w:rPr>
          <w:rFonts w:ascii="Times New Roman" w:hAnsi="Times New Roman" w:cs="Times New Roman"/>
          <w:sz w:val="28"/>
          <w:szCs w:val="28"/>
        </w:rPr>
        <w:t>навливаются Порядком подачи и рассмотрения жалоб на решения и действия (бездействие) исполнительных о</w:t>
      </w:r>
      <w:r w:rsidRPr="006B68C5">
        <w:rPr>
          <w:rFonts w:ascii="Times New Roman" w:hAnsi="Times New Roman" w:cs="Times New Roman"/>
          <w:sz w:val="28"/>
          <w:szCs w:val="28"/>
        </w:rPr>
        <w:t>р</w:t>
      </w:r>
      <w:r w:rsidRPr="006B68C5">
        <w:rPr>
          <w:rFonts w:ascii="Times New Roman" w:hAnsi="Times New Roman" w:cs="Times New Roman"/>
          <w:sz w:val="28"/>
          <w:szCs w:val="28"/>
        </w:rPr>
        <w:t>ганов г</w:t>
      </w:r>
      <w:r>
        <w:rPr>
          <w:rFonts w:ascii="Times New Roman" w:hAnsi="Times New Roman" w:cs="Times New Roman"/>
          <w:sz w:val="28"/>
          <w:szCs w:val="28"/>
        </w:rPr>
        <w:t>осударственной власти Краснодар</w:t>
      </w:r>
      <w:r w:rsidRPr="006B68C5">
        <w:rPr>
          <w:rFonts w:ascii="Times New Roman" w:hAnsi="Times New Roman" w:cs="Times New Roman"/>
          <w:sz w:val="28"/>
          <w:szCs w:val="28"/>
        </w:rPr>
        <w:t>ского края, предоставляющих гос</w:t>
      </w:r>
      <w:r w:rsidRPr="006B68C5">
        <w:rPr>
          <w:rFonts w:ascii="Times New Roman" w:hAnsi="Times New Roman" w:cs="Times New Roman"/>
          <w:sz w:val="28"/>
          <w:szCs w:val="28"/>
        </w:rPr>
        <w:t>у</w:t>
      </w:r>
      <w:r w:rsidRPr="006B68C5">
        <w:rPr>
          <w:rFonts w:ascii="Times New Roman" w:hAnsi="Times New Roman" w:cs="Times New Roman"/>
          <w:sz w:val="28"/>
          <w:szCs w:val="28"/>
        </w:rPr>
        <w:t>дарственные услуги, их должностных лиц либо государственных гражданских сл</w:t>
      </w:r>
      <w:r>
        <w:rPr>
          <w:rFonts w:ascii="Times New Roman" w:hAnsi="Times New Roman" w:cs="Times New Roman"/>
          <w:sz w:val="28"/>
          <w:szCs w:val="28"/>
        </w:rPr>
        <w:t>ужащих Краснодарского края, мно</w:t>
      </w:r>
      <w:r w:rsidRPr="006B68C5">
        <w:rPr>
          <w:rFonts w:ascii="Times New Roman" w:hAnsi="Times New Roman" w:cs="Times New Roman"/>
          <w:sz w:val="28"/>
          <w:szCs w:val="28"/>
        </w:rPr>
        <w:t>гофункционального центра, работников многофункционального центра, утвержденным постановлением главы адм</w:t>
      </w:r>
      <w:r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(губернатора) Красно</w:t>
      </w:r>
      <w:r w:rsidRPr="006B68C5">
        <w:rPr>
          <w:rFonts w:ascii="Times New Roman" w:hAnsi="Times New Roman" w:cs="Times New Roman"/>
          <w:sz w:val="28"/>
          <w:szCs w:val="28"/>
        </w:rPr>
        <w:t>дарского края от 11 февраля 2013 года № 100.</w:t>
      </w:r>
      <w:proofErr w:type="gramEnd"/>
    </w:p>
    <w:p w14:paraId="64023D58" w14:textId="77777777" w:rsidR="002F5493" w:rsidRPr="006B68C5" w:rsidRDefault="002F5493" w:rsidP="002F5493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44F837E7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5.4.1. Основанием для начала процедуры досудебного (внесудебного) о</w:t>
      </w:r>
      <w:r w:rsidRPr="006B68C5">
        <w:rPr>
          <w:rFonts w:ascii="Times New Roman" w:hAnsi="Times New Roman" w:cs="Times New Roman"/>
          <w:sz w:val="28"/>
          <w:szCs w:val="28"/>
        </w:rPr>
        <w:t>б</w:t>
      </w:r>
      <w:r w:rsidRPr="006B68C5">
        <w:rPr>
          <w:rFonts w:ascii="Times New Roman" w:hAnsi="Times New Roman" w:cs="Times New Roman"/>
          <w:sz w:val="28"/>
          <w:szCs w:val="28"/>
        </w:rPr>
        <w:t>жалования является поступление жалобы, поданной в письменной форме на бумажном носителе, в электронной форме, в том числе с использованием Ед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lastRenderedPageBreak/>
        <w:t>ного портала государственных и муниципальных услуг (функций), в уполном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ченный орган по рассмотрению жалобы.</w:t>
      </w:r>
    </w:p>
    <w:p w14:paraId="01857815" w14:textId="51CC815D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5.4.2. </w:t>
      </w:r>
      <w:proofErr w:type="gramStart"/>
      <w:r w:rsidRPr="006B68C5">
        <w:rPr>
          <w:rFonts w:ascii="Times New Roman" w:hAnsi="Times New Roman" w:cs="Times New Roman"/>
          <w:sz w:val="28"/>
          <w:szCs w:val="28"/>
        </w:rPr>
        <w:t>Жалоба на решения и действия</w:t>
      </w:r>
      <w:r>
        <w:rPr>
          <w:rFonts w:ascii="Times New Roman" w:hAnsi="Times New Roman" w:cs="Times New Roman"/>
          <w:sz w:val="28"/>
          <w:szCs w:val="28"/>
        </w:rPr>
        <w:t xml:space="preserve"> (бездействие) </w:t>
      </w:r>
      <w:r w:rsidR="00FF160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  <w:r w:rsidR="00FF160E">
        <w:rPr>
          <w:rFonts w:ascii="Times New Roman" w:hAnsi="Times New Roman" w:cs="Times New Roman"/>
          <w:sz w:val="28"/>
          <w:szCs w:val="28"/>
        </w:rPr>
        <w:t>, должностного лица А</w:t>
      </w:r>
      <w:r>
        <w:rPr>
          <w:rFonts w:ascii="Times New Roman" w:hAnsi="Times New Roman" w:cs="Times New Roman"/>
          <w:sz w:val="28"/>
          <w:szCs w:val="28"/>
        </w:rPr>
        <w:t>дми</w:t>
      </w:r>
      <w:r w:rsidRPr="006B68C5">
        <w:rPr>
          <w:rFonts w:ascii="Times New Roman" w:hAnsi="Times New Roman" w:cs="Times New Roman"/>
          <w:sz w:val="28"/>
          <w:szCs w:val="28"/>
        </w:rPr>
        <w:t>нистрации</w:t>
      </w:r>
      <w:r>
        <w:rPr>
          <w:rFonts w:ascii="Times New Roman" w:hAnsi="Times New Roman" w:cs="Times New Roman"/>
          <w:sz w:val="28"/>
          <w:szCs w:val="28"/>
        </w:rPr>
        <w:t>, муниципаль</w:t>
      </w:r>
      <w:r w:rsidRPr="006B68C5">
        <w:rPr>
          <w:rFonts w:ascii="Times New Roman" w:hAnsi="Times New Roman" w:cs="Times New Roman"/>
          <w:sz w:val="28"/>
          <w:szCs w:val="28"/>
        </w:rPr>
        <w:t>ного служащего, главы мун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 xml:space="preserve">ципального образования Брюховецкий район, может быть направлена по почте, через </w:t>
      </w:r>
      <w:r w:rsidR="005365CE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, с ис</w:t>
      </w:r>
      <w:r w:rsidRPr="006B68C5">
        <w:rPr>
          <w:rFonts w:ascii="Times New Roman" w:hAnsi="Times New Roman" w:cs="Times New Roman"/>
          <w:sz w:val="28"/>
          <w:szCs w:val="28"/>
        </w:rPr>
        <w:t>пользованием информационно-телекоммуникационной сети «Интернет», официального сайта органа, предоставля</w:t>
      </w:r>
      <w:r>
        <w:rPr>
          <w:rFonts w:ascii="Times New Roman" w:hAnsi="Times New Roman" w:cs="Times New Roman"/>
          <w:sz w:val="28"/>
          <w:szCs w:val="28"/>
        </w:rPr>
        <w:t>ющего муниципальную услугу (ука</w:t>
      </w:r>
      <w:r w:rsidRPr="006B68C5">
        <w:rPr>
          <w:rFonts w:ascii="Times New Roman" w:hAnsi="Times New Roman" w:cs="Times New Roman"/>
          <w:sz w:val="28"/>
          <w:szCs w:val="28"/>
        </w:rPr>
        <w:t>зывается наименование органа), федера</w:t>
      </w:r>
      <w:r>
        <w:rPr>
          <w:rFonts w:ascii="Times New Roman" w:hAnsi="Times New Roman" w:cs="Times New Roman"/>
          <w:sz w:val="28"/>
          <w:szCs w:val="28"/>
        </w:rPr>
        <w:t>льной государственной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формаци</w:t>
      </w:r>
      <w:r w:rsidRPr="006B68C5">
        <w:rPr>
          <w:rFonts w:ascii="Times New Roman" w:hAnsi="Times New Roman" w:cs="Times New Roman"/>
          <w:sz w:val="28"/>
          <w:szCs w:val="28"/>
        </w:rPr>
        <w:t>онной системы «Единый портал государственных и муниципальных услуг (функций)» либо Портала государственных и муниципальных усл</w:t>
      </w:r>
      <w:r>
        <w:rPr>
          <w:rFonts w:ascii="Times New Roman" w:hAnsi="Times New Roman" w:cs="Times New Roman"/>
          <w:sz w:val="28"/>
          <w:szCs w:val="28"/>
        </w:rPr>
        <w:t>уг (функ</w:t>
      </w:r>
      <w:r w:rsidRPr="006B68C5">
        <w:rPr>
          <w:rFonts w:ascii="Times New Roman" w:hAnsi="Times New Roman" w:cs="Times New Roman"/>
          <w:sz w:val="28"/>
          <w:szCs w:val="28"/>
        </w:rPr>
        <w:t>ций) Краснодарского края, а также</w:t>
      </w:r>
      <w:proofErr w:type="gramEnd"/>
      <w:r w:rsidRPr="006B68C5">
        <w:rPr>
          <w:rFonts w:ascii="Times New Roman" w:hAnsi="Times New Roman" w:cs="Times New Roman"/>
          <w:sz w:val="28"/>
          <w:szCs w:val="28"/>
        </w:rPr>
        <w:t xml:space="preserve"> может быть </w:t>
      </w:r>
      <w:proofErr w:type="gramStart"/>
      <w:r w:rsidRPr="006B68C5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6B68C5">
        <w:rPr>
          <w:rFonts w:ascii="Times New Roman" w:hAnsi="Times New Roman" w:cs="Times New Roman"/>
          <w:sz w:val="28"/>
          <w:szCs w:val="28"/>
        </w:rPr>
        <w:t xml:space="preserve"> при личном пр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>еме заявителя.</w:t>
      </w:r>
    </w:p>
    <w:p w14:paraId="785C64F7" w14:textId="57896E0E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8C5">
        <w:rPr>
          <w:rFonts w:ascii="Times New Roman" w:hAnsi="Times New Roman" w:cs="Times New Roman"/>
          <w:sz w:val="28"/>
          <w:szCs w:val="28"/>
        </w:rPr>
        <w:t>Заявителю обеспечивается возможн</w:t>
      </w:r>
      <w:r>
        <w:rPr>
          <w:rFonts w:ascii="Times New Roman" w:hAnsi="Times New Roman" w:cs="Times New Roman"/>
          <w:sz w:val="28"/>
          <w:szCs w:val="28"/>
        </w:rPr>
        <w:t>ость направления жалобы на реше</w:t>
      </w:r>
      <w:r w:rsidR="00FF160E">
        <w:rPr>
          <w:rFonts w:ascii="Times New Roman" w:hAnsi="Times New Roman" w:cs="Times New Roman"/>
          <w:sz w:val="28"/>
          <w:szCs w:val="28"/>
        </w:rPr>
        <w:t>ния и действия (бездействие) А</w:t>
      </w:r>
      <w:r w:rsidRPr="006B68C5">
        <w:rPr>
          <w:rFonts w:ascii="Times New Roman" w:hAnsi="Times New Roman" w:cs="Times New Roman"/>
          <w:sz w:val="28"/>
          <w:szCs w:val="28"/>
        </w:rPr>
        <w:t xml:space="preserve">дминистрации, </w:t>
      </w:r>
      <w:r w:rsidR="00FF160E">
        <w:rPr>
          <w:rFonts w:ascii="Times New Roman" w:hAnsi="Times New Roman" w:cs="Times New Roman"/>
          <w:sz w:val="28"/>
          <w:szCs w:val="28"/>
        </w:rPr>
        <w:t>должностного лица 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>, муниципального служа</w:t>
      </w:r>
      <w:r w:rsidRPr="006B68C5">
        <w:rPr>
          <w:rFonts w:ascii="Times New Roman" w:hAnsi="Times New Roman" w:cs="Times New Roman"/>
          <w:sz w:val="28"/>
          <w:szCs w:val="28"/>
        </w:rPr>
        <w:t>щего в соответствии со статьей 11.2 Фе</w:t>
      </w:r>
      <w:r>
        <w:rPr>
          <w:rFonts w:ascii="Times New Roman" w:hAnsi="Times New Roman" w:cs="Times New Roman"/>
          <w:sz w:val="28"/>
          <w:szCs w:val="28"/>
        </w:rPr>
        <w:t>дерального зак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 № 210-ФЗ с ис</w:t>
      </w:r>
      <w:r w:rsidRPr="006B68C5">
        <w:rPr>
          <w:rFonts w:ascii="Times New Roman" w:hAnsi="Times New Roman" w:cs="Times New Roman"/>
          <w:sz w:val="28"/>
          <w:szCs w:val="28"/>
        </w:rPr>
        <w:t>пользованием портала федеральной го</w:t>
      </w:r>
      <w:r>
        <w:rPr>
          <w:rFonts w:ascii="Times New Roman" w:hAnsi="Times New Roman" w:cs="Times New Roman"/>
          <w:sz w:val="28"/>
          <w:szCs w:val="28"/>
        </w:rPr>
        <w:t>сударственной инфо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мационной си</w:t>
      </w:r>
      <w:r w:rsidRPr="006B68C5">
        <w:rPr>
          <w:rFonts w:ascii="Times New Roman" w:hAnsi="Times New Roman" w:cs="Times New Roman"/>
          <w:sz w:val="28"/>
          <w:szCs w:val="28"/>
        </w:rPr>
        <w:t>стемы, обеспечивающей процесс досудебного (внесудебного) о</w:t>
      </w:r>
      <w:r w:rsidRPr="006B68C5">
        <w:rPr>
          <w:rFonts w:ascii="Times New Roman" w:hAnsi="Times New Roman" w:cs="Times New Roman"/>
          <w:sz w:val="28"/>
          <w:szCs w:val="28"/>
        </w:rPr>
        <w:t>б</w:t>
      </w:r>
      <w:r w:rsidRPr="006B68C5">
        <w:rPr>
          <w:rFonts w:ascii="Times New Roman" w:hAnsi="Times New Roman" w:cs="Times New Roman"/>
          <w:sz w:val="28"/>
          <w:szCs w:val="28"/>
        </w:rPr>
        <w:t>жалования решений и действий (бездействия), сове</w:t>
      </w:r>
      <w:r>
        <w:rPr>
          <w:rFonts w:ascii="Times New Roman" w:hAnsi="Times New Roman" w:cs="Times New Roman"/>
          <w:sz w:val="28"/>
          <w:szCs w:val="28"/>
        </w:rPr>
        <w:t>ршенных при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госу</w:t>
      </w:r>
      <w:r w:rsidRPr="006B68C5">
        <w:rPr>
          <w:rFonts w:ascii="Times New Roman" w:hAnsi="Times New Roman" w:cs="Times New Roman"/>
          <w:sz w:val="28"/>
          <w:szCs w:val="28"/>
        </w:rPr>
        <w:t xml:space="preserve">дарственных и муниципальных услуг </w:t>
      </w:r>
      <w:r>
        <w:rPr>
          <w:rFonts w:ascii="Times New Roman" w:hAnsi="Times New Roman" w:cs="Times New Roman"/>
          <w:sz w:val="28"/>
          <w:szCs w:val="28"/>
        </w:rPr>
        <w:t>органами, предоставляющими госу</w:t>
      </w:r>
      <w:r w:rsidRPr="006B68C5">
        <w:rPr>
          <w:rFonts w:ascii="Times New Roman" w:hAnsi="Times New Roman" w:cs="Times New Roman"/>
          <w:sz w:val="28"/>
          <w:szCs w:val="28"/>
        </w:rPr>
        <w:t>дарственные и муниципальные услуги, их должностными лицами, госуд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B68C5">
        <w:rPr>
          <w:rFonts w:ascii="Times New Roman" w:hAnsi="Times New Roman" w:cs="Times New Roman"/>
          <w:sz w:val="28"/>
          <w:szCs w:val="28"/>
        </w:rPr>
        <w:t>ственными и муниципальными служащи</w:t>
      </w:r>
      <w:r>
        <w:rPr>
          <w:rFonts w:ascii="Times New Roman" w:hAnsi="Times New Roman" w:cs="Times New Roman"/>
          <w:sz w:val="28"/>
          <w:szCs w:val="28"/>
        </w:rPr>
        <w:t>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</w:t>
      </w:r>
      <w:r w:rsidRPr="006B68C5">
        <w:rPr>
          <w:rFonts w:ascii="Times New Roman" w:hAnsi="Times New Roman" w:cs="Times New Roman"/>
          <w:sz w:val="28"/>
          <w:szCs w:val="28"/>
        </w:rPr>
        <w:t>но-телекоммуникационной сети «Интернет» (далее - система досудебного обжал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вания).</w:t>
      </w:r>
    </w:p>
    <w:p w14:paraId="0B9A3F70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5.4.3.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</w:t>
      </w:r>
      <w:r>
        <w:rPr>
          <w:rFonts w:ascii="Times New Roman" w:hAnsi="Times New Roman" w:cs="Times New Roman"/>
          <w:sz w:val="28"/>
          <w:szCs w:val="28"/>
        </w:rPr>
        <w:t>», официального сайта МФЦ, фед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ральной государственной информацион</w:t>
      </w:r>
      <w:r>
        <w:rPr>
          <w:rFonts w:ascii="Times New Roman" w:hAnsi="Times New Roman" w:cs="Times New Roman"/>
          <w:sz w:val="28"/>
          <w:szCs w:val="28"/>
        </w:rPr>
        <w:t>ной системы «Единый портал госу</w:t>
      </w:r>
      <w:r w:rsidRPr="006B68C5">
        <w:rPr>
          <w:rFonts w:ascii="Times New Roman" w:hAnsi="Times New Roman" w:cs="Times New Roman"/>
          <w:sz w:val="28"/>
          <w:szCs w:val="28"/>
        </w:rPr>
        <w:t>да</w:t>
      </w:r>
      <w:r w:rsidRPr="006B68C5">
        <w:rPr>
          <w:rFonts w:ascii="Times New Roman" w:hAnsi="Times New Roman" w:cs="Times New Roman"/>
          <w:sz w:val="28"/>
          <w:szCs w:val="28"/>
        </w:rPr>
        <w:t>р</w:t>
      </w:r>
      <w:r w:rsidRPr="006B68C5">
        <w:rPr>
          <w:rFonts w:ascii="Times New Roman" w:hAnsi="Times New Roman" w:cs="Times New Roman"/>
          <w:sz w:val="28"/>
          <w:szCs w:val="28"/>
        </w:rPr>
        <w:t>ственных и муниципальных услуг (функций)», Портала государственных и м</w:t>
      </w:r>
      <w:r w:rsidRPr="006B68C5">
        <w:rPr>
          <w:rFonts w:ascii="Times New Roman" w:hAnsi="Times New Roman" w:cs="Times New Roman"/>
          <w:sz w:val="28"/>
          <w:szCs w:val="28"/>
        </w:rPr>
        <w:t>у</w:t>
      </w:r>
      <w:r w:rsidRPr="006B68C5">
        <w:rPr>
          <w:rFonts w:ascii="Times New Roman" w:hAnsi="Times New Roman" w:cs="Times New Roman"/>
          <w:sz w:val="28"/>
          <w:szCs w:val="28"/>
        </w:rPr>
        <w:t>ниципальных услуг (функций) Краснодарского края, а также может быть пр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>нята при личном приеме заявителя.</w:t>
      </w:r>
    </w:p>
    <w:p w14:paraId="37805353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5.4.4. </w:t>
      </w:r>
      <w:proofErr w:type="gramStart"/>
      <w:r w:rsidRPr="006B68C5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организаций, пред</w:t>
      </w:r>
      <w:r w:rsidRPr="006B68C5">
        <w:rPr>
          <w:rFonts w:ascii="Times New Roman" w:hAnsi="Times New Roman" w:cs="Times New Roman"/>
          <w:sz w:val="28"/>
          <w:szCs w:val="28"/>
        </w:rPr>
        <w:t>у</w:t>
      </w:r>
      <w:r w:rsidRPr="006B68C5">
        <w:rPr>
          <w:rFonts w:ascii="Times New Roman" w:hAnsi="Times New Roman" w:cs="Times New Roman"/>
          <w:sz w:val="28"/>
          <w:szCs w:val="28"/>
        </w:rPr>
        <w:t>смотренных частью 1.1 статьи 16 Федерального закона № 210-ФЗ, а также их работников может быть направлена по почте, с использованием ин-формационно-телекоммуникационной сети «Интернет», официальных сайтов этих организаций, федеральной государственной информационной системы «Единый портал государственных и муниципальных услуг (функций)», Пор-тала государственных и муниципальных услуг (функций) Краснодарского края, а также может быть принята при личном приеме</w:t>
      </w:r>
      <w:proofErr w:type="gramEnd"/>
      <w:r w:rsidRPr="006B68C5">
        <w:rPr>
          <w:rFonts w:ascii="Times New Roman" w:hAnsi="Times New Roman" w:cs="Times New Roman"/>
          <w:sz w:val="28"/>
          <w:szCs w:val="28"/>
        </w:rPr>
        <w:t xml:space="preserve"> заявителя.</w:t>
      </w:r>
    </w:p>
    <w:p w14:paraId="5109745D" w14:textId="32C7EED9" w:rsidR="002F5493" w:rsidRPr="006B68C5" w:rsidRDefault="00FF160E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5.4.5. Жалоба, поступившая в А</w:t>
      </w:r>
      <w:r w:rsidR="002F5493" w:rsidRPr="006B68C5">
        <w:rPr>
          <w:rFonts w:ascii="Times New Roman" w:hAnsi="Times New Roman" w:cs="Times New Roman"/>
          <w:sz w:val="28"/>
          <w:szCs w:val="28"/>
        </w:rPr>
        <w:t>д</w:t>
      </w:r>
      <w:r w:rsidR="002F5493">
        <w:rPr>
          <w:rFonts w:ascii="Times New Roman" w:hAnsi="Times New Roman" w:cs="Times New Roman"/>
          <w:sz w:val="28"/>
          <w:szCs w:val="28"/>
        </w:rPr>
        <w:t>министрацию</w:t>
      </w:r>
      <w:r w:rsidR="002F5493" w:rsidRPr="006B68C5">
        <w:rPr>
          <w:rFonts w:ascii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14:paraId="72C1EC1F" w14:textId="5911005D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В случае подачи заявителем жалобы через МФЦ, МФЦ обеспечивает п</w:t>
      </w:r>
      <w:r w:rsidR="00FF160E">
        <w:rPr>
          <w:rFonts w:ascii="Times New Roman" w:hAnsi="Times New Roman" w:cs="Times New Roman"/>
          <w:sz w:val="28"/>
          <w:szCs w:val="28"/>
        </w:rPr>
        <w:t>е</w:t>
      </w:r>
      <w:r w:rsidR="00FF160E">
        <w:rPr>
          <w:rFonts w:ascii="Times New Roman" w:hAnsi="Times New Roman" w:cs="Times New Roman"/>
          <w:sz w:val="28"/>
          <w:szCs w:val="28"/>
        </w:rPr>
        <w:t>редачу жалобы в 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дминистрацию в порядке и сроки, которые</w:t>
      </w:r>
      <w:r>
        <w:rPr>
          <w:rFonts w:ascii="Times New Roman" w:hAnsi="Times New Roman" w:cs="Times New Roman"/>
          <w:sz w:val="28"/>
          <w:szCs w:val="28"/>
        </w:rPr>
        <w:t xml:space="preserve"> установлены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глашением о взаи</w:t>
      </w:r>
      <w:r w:rsidR="00FF160E">
        <w:rPr>
          <w:rFonts w:ascii="Times New Roman" w:hAnsi="Times New Roman" w:cs="Times New Roman"/>
          <w:sz w:val="28"/>
          <w:szCs w:val="28"/>
        </w:rPr>
        <w:t>модействии между МФЦ и 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дминистрацией, но не позднее следую</w:t>
      </w:r>
      <w:r>
        <w:rPr>
          <w:rFonts w:ascii="Times New Roman" w:hAnsi="Times New Roman" w:cs="Times New Roman"/>
          <w:sz w:val="28"/>
          <w:szCs w:val="28"/>
        </w:rPr>
        <w:t>щего рабочего дня со дня поступ</w:t>
      </w:r>
      <w:r w:rsidRPr="006B68C5">
        <w:rPr>
          <w:rFonts w:ascii="Times New Roman" w:hAnsi="Times New Roman" w:cs="Times New Roman"/>
          <w:sz w:val="28"/>
          <w:szCs w:val="28"/>
        </w:rPr>
        <w:t>ления жалобы.</w:t>
      </w:r>
    </w:p>
    <w:p w14:paraId="148C6763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5.4.6. Жалоба должна содержать:</w:t>
      </w:r>
    </w:p>
    <w:p w14:paraId="6966F9D5" w14:textId="575989A8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8C5">
        <w:rPr>
          <w:rFonts w:ascii="Times New Roman" w:hAnsi="Times New Roman" w:cs="Times New Roman"/>
          <w:sz w:val="28"/>
          <w:szCs w:val="28"/>
        </w:rPr>
        <w:lastRenderedPageBreak/>
        <w:t>1) наименование органа, предоставляющего муниципальную услугу, должностного лица, либо муниципального слу</w:t>
      </w:r>
      <w:r>
        <w:rPr>
          <w:rFonts w:ascii="Times New Roman" w:hAnsi="Times New Roman" w:cs="Times New Roman"/>
          <w:sz w:val="28"/>
          <w:szCs w:val="28"/>
        </w:rPr>
        <w:t xml:space="preserve">жащего, </w:t>
      </w:r>
      <w:r w:rsidR="005365CE"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>, его руководителя и (или) ра</w:t>
      </w:r>
      <w:r>
        <w:rPr>
          <w:rFonts w:ascii="Times New Roman" w:hAnsi="Times New Roman" w:cs="Times New Roman"/>
          <w:sz w:val="28"/>
          <w:szCs w:val="28"/>
        </w:rPr>
        <w:t>ботника, организаций, предусмот</w:t>
      </w:r>
      <w:r w:rsidRPr="006B68C5">
        <w:rPr>
          <w:rFonts w:ascii="Times New Roman" w:hAnsi="Times New Roman" w:cs="Times New Roman"/>
          <w:sz w:val="28"/>
          <w:szCs w:val="28"/>
        </w:rPr>
        <w:t>ренных частью 1.1 статьи 16 Фед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рально</w:t>
      </w:r>
      <w:r>
        <w:rPr>
          <w:rFonts w:ascii="Times New Roman" w:hAnsi="Times New Roman" w:cs="Times New Roman"/>
          <w:sz w:val="28"/>
          <w:szCs w:val="28"/>
        </w:rPr>
        <w:t>го закона № 210-ФЗ, их руководи</w:t>
      </w:r>
      <w:r w:rsidRPr="006B68C5">
        <w:rPr>
          <w:rFonts w:ascii="Times New Roman" w:hAnsi="Times New Roman" w:cs="Times New Roman"/>
          <w:sz w:val="28"/>
          <w:szCs w:val="28"/>
        </w:rPr>
        <w:t>телей и (или) работников, решения и дейс</w:t>
      </w:r>
      <w:r>
        <w:rPr>
          <w:rFonts w:ascii="Times New Roman" w:hAnsi="Times New Roman" w:cs="Times New Roman"/>
          <w:sz w:val="28"/>
          <w:szCs w:val="28"/>
        </w:rPr>
        <w:t>твия (бездействие) которых обжа</w:t>
      </w:r>
      <w:r w:rsidRPr="006B68C5">
        <w:rPr>
          <w:rFonts w:ascii="Times New Roman" w:hAnsi="Times New Roman" w:cs="Times New Roman"/>
          <w:sz w:val="28"/>
          <w:szCs w:val="28"/>
        </w:rPr>
        <w:t>луются;</w:t>
      </w:r>
      <w:proofErr w:type="gramEnd"/>
    </w:p>
    <w:p w14:paraId="2E8B5B6A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</w:t>
      </w:r>
    </w:p>
    <w:p w14:paraId="333EAEBA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8C5">
        <w:rPr>
          <w:rFonts w:ascii="Times New Roman" w:hAnsi="Times New Roman" w:cs="Times New Roman"/>
          <w:sz w:val="28"/>
          <w:szCs w:val="28"/>
        </w:rPr>
        <w:t>о местонахождении заявителя – юридического лица, а также номер (н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мера) контактного телефона, адрес (адреса) электронной почты (при наличии)</w:t>
      </w:r>
      <w:proofErr w:type="gramEnd"/>
    </w:p>
    <w:p w14:paraId="06C1D869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и почтовый адрес, по которым долж</w:t>
      </w:r>
      <w:r>
        <w:rPr>
          <w:rFonts w:ascii="Times New Roman" w:hAnsi="Times New Roman" w:cs="Times New Roman"/>
          <w:sz w:val="28"/>
          <w:szCs w:val="28"/>
        </w:rPr>
        <w:t>ен быть направлен ответ заявите</w:t>
      </w:r>
      <w:r w:rsidRPr="006B68C5">
        <w:rPr>
          <w:rFonts w:ascii="Times New Roman" w:hAnsi="Times New Roman" w:cs="Times New Roman"/>
          <w:sz w:val="28"/>
          <w:szCs w:val="28"/>
        </w:rPr>
        <w:t>лю;</w:t>
      </w:r>
    </w:p>
    <w:p w14:paraId="5597E885" w14:textId="2DD4E7CB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3) сведения об обжалуемых решениях</w:t>
      </w:r>
      <w:r>
        <w:rPr>
          <w:rFonts w:ascii="Times New Roman" w:hAnsi="Times New Roman" w:cs="Times New Roman"/>
          <w:sz w:val="28"/>
          <w:szCs w:val="28"/>
        </w:rPr>
        <w:t xml:space="preserve"> и действиях (бездействии) орга</w:t>
      </w:r>
      <w:r w:rsidRPr="006B68C5">
        <w:rPr>
          <w:rFonts w:ascii="Times New Roman" w:hAnsi="Times New Roman" w:cs="Times New Roman"/>
          <w:sz w:val="28"/>
          <w:szCs w:val="28"/>
        </w:rPr>
        <w:t>на, предоставляющего муниципальную услугу, должностного лица органа, пред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ставляющего муниципальную услу</w:t>
      </w:r>
      <w:r>
        <w:rPr>
          <w:rFonts w:ascii="Times New Roman" w:hAnsi="Times New Roman" w:cs="Times New Roman"/>
          <w:sz w:val="28"/>
          <w:szCs w:val="28"/>
        </w:rPr>
        <w:t>гу, либо муниципального служаще</w:t>
      </w:r>
      <w:r w:rsidRPr="006B68C5">
        <w:rPr>
          <w:rFonts w:ascii="Times New Roman" w:hAnsi="Times New Roman" w:cs="Times New Roman"/>
          <w:sz w:val="28"/>
          <w:szCs w:val="28"/>
        </w:rPr>
        <w:t xml:space="preserve">го, </w:t>
      </w:r>
      <w:r w:rsidR="005365CE"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 xml:space="preserve">, работника </w:t>
      </w:r>
      <w:r w:rsidR="005365CE"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>, организаций, предусмотренных часть</w:t>
      </w:r>
      <w:r>
        <w:rPr>
          <w:rFonts w:ascii="Times New Roman" w:hAnsi="Times New Roman" w:cs="Times New Roman"/>
          <w:sz w:val="28"/>
          <w:szCs w:val="28"/>
        </w:rPr>
        <w:t>ю 1.1 статьи 16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рального за</w:t>
      </w:r>
      <w:r w:rsidRPr="006B68C5">
        <w:rPr>
          <w:rFonts w:ascii="Times New Roman" w:hAnsi="Times New Roman" w:cs="Times New Roman"/>
          <w:sz w:val="28"/>
          <w:szCs w:val="28"/>
        </w:rPr>
        <w:t>кона № 210-ФЗ, их работников;</w:t>
      </w:r>
    </w:p>
    <w:p w14:paraId="3FC00EE2" w14:textId="001A463D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r w:rsidR="005365CE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, работника </w:t>
      </w:r>
      <w:r w:rsidR="005365CE"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>,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предусмо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ренных частью 1.1 ста</w:t>
      </w:r>
      <w:r w:rsidRPr="006B68C5">
        <w:rPr>
          <w:rFonts w:ascii="Times New Roman" w:hAnsi="Times New Roman" w:cs="Times New Roman"/>
          <w:sz w:val="28"/>
          <w:szCs w:val="28"/>
        </w:rPr>
        <w:t>тьи 16 Федерального з</w:t>
      </w:r>
      <w:r w:rsidR="003132F1">
        <w:rPr>
          <w:rFonts w:ascii="Times New Roman" w:hAnsi="Times New Roman" w:cs="Times New Roman"/>
          <w:sz w:val="28"/>
          <w:szCs w:val="28"/>
        </w:rPr>
        <w:t xml:space="preserve">акона № 210-ФЗ, их работников. </w:t>
      </w:r>
      <w:r w:rsidRPr="006B68C5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</w:t>
      </w:r>
      <w:r>
        <w:rPr>
          <w:rFonts w:ascii="Times New Roman" w:hAnsi="Times New Roman" w:cs="Times New Roman"/>
          <w:sz w:val="28"/>
          <w:szCs w:val="28"/>
        </w:rPr>
        <w:t>ичии), подтвержд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ющие доводы за</w:t>
      </w:r>
      <w:r w:rsidRPr="006B68C5">
        <w:rPr>
          <w:rFonts w:ascii="Times New Roman" w:hAnsi="Times New Roman" w:cs="Times New Roman"/>
          <w:sz w:val="28"/>
          <w:szCs w:val="28"/>
        </w:rPr>
        <w:t>явителя, либо их копии.</w:t>
      </w:r>
    </w:p>
    <w:p w14:paraId="4607C267" w14:textId="77777777" w:rsidR="002F5493" w:rsidRPr="006B68C5" w:rsidRDefault="002F5493" w:rsidP="002F5493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14:paraId="32B9BC24" w14:textId="215699D9" w:rsidR="002F5493" w:rsidRPr="006B68C5" w:rsidRDefault="00FF160E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5.5.1.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Жалоба, поступившая в А</w:t>
      </w:r>
      <w:r w:rsidR="002F5493" w:rsidRPr="006B68C5">
        <w:rPr>
          <w:rFonts w:ascii="Times New Roman" w:hAnsi="Times New Roman" w:cs="Times New Roman"/>
          <w:sz w:val="28"/>
          <w:szCs w:val="28"/>
        </w:rPr>
        <w:t>д</w:t>
      </w:r>
      <w:r w:rsidR="002F5493">
        <w:rPr>
          <w:rFonts w:ascii="Times New Roman" w:hAnsi="Times New Roman" w:cs="Times New Roman"/>
          <w:sz w:val="28"/>
          <w:szCs w:val="28"/>
        </w:rPr>
        <w:t>министрацию</w:t>
      </w:r>
      <w:r w:rsidR="002F5493" w:rsidRPr="006B68C5">
        <w:rPr>
          <w:rFonts w:ascii="Times New Roman" w:hAnsi="Times New Roman" w:cs="Times New Roman"/>
          <w:sz w:val="28"/>
          <w:szCs w:val="28"/>
        </w:rPr>
        <w:t xml:space="preserve">, </w:t>
      </w:r>
      <w:r w:rsidR="00056526">
        <w:rPr>
          <w:rFonts w:ascii="Times New Roman" w:hAnsi="Times New Roman" w:cs="Times New Roman"/>
          <w:sz w:val="28"/>
          <w:szCs w:val="28"/>
        </w:rPr>
        <w:t>МФЦ</w:t>
      </w:r>
      <w:r w:rsidR="002F5493" w:rsidRPr="006B68C5">
        <w:rPr>
          <w:rFonts w:ascii="Times New Roman" w:hAnsi="Times New Roman" w:cs="Times New Roman"/>
          <w:sz w:val="28"/>
          <w:szCs w:val="28"/>
        </w:rPr>
        <w:t xml:space="preserve">, учредителю </w:t>
      </w:r>
      <w:r w:rsidR="00056526">
        <w:rPr>
          <w:rFonts w:ascii="Times New Roman" w:hAnsi="Times New Roman" w:cs="Times New Roman"/>
          <w:sz w:val="28"/>
          <w:szCs w:val="28"/>
        </w:rPr>
        <w:t>МФЦ</w:t>
      </w:r>
      <w:r w:rsidR="002F5493" w:rsidRPr="006B68C5">
        <w:rPr>
          <w:rFonts w:ascii="Times New Roman" w:hAnsi="Times New Roman" w:cs="Times New Roman"/>
          <w:sz w:val="28"/>
          <w:szCs w:val="28"/>
        </w:rPr>
        <w:t>, в организации, предусмотренные частью 1.1 статьи 16 Федерального закона № 210-ФЗ, либо в вышестоящий орган (при его наличии), подлежит рассмотрению в течение пятнадцати рабочих дней со дня ее регистрации, а в случае обжал</w:t>
      </w:r>
      <w:r w:rsidR="002F5493" w:rsidRPr="006B68C5">
        <w:rPr>
          <w:rFonts w:ascii="Times New Roman" w:hAnsi="Times New Roman" w:cs="Times New Roman"/>
          <w:sz w:val="28"/>
          <w:szCs w:val="28"/>
        </w:rPr>
        <w:t>о</w:t>
      </w:r>
      <w:r w:rsidR="002F5493" w:rsidRPr="006B68C5">
        <w:rPr>
          <w:rFonts w:ascii="Times New Roman" w:hAnsi="Times New Roman" w:cs="Times New Roman"/>
          <w:sz w:val="28"/>
          <w:szCs w:val="28"/>
        </w:rPr>
        <w:t>вани</w:t>
      </w:r>
      <w:r w:rsidR="002F5493">
        <w:rPr>
          <w:rFonts w:ascii="Times New Roman" w:hAnsi="Times New Roman" w:cs="Times New Roman"/>
          <w:sz w:val="28"/>
          <w:szCs w:val="28"/>
        </w:rPr>
        <w:t>я отказа органа, предоставляюще</w:t>
      </w:r>
      <w:r w:rsidR="002F5493" w:rsidRPr="006B68C5">
        <w:rPr>
          <w:rFonts w:ascii="Times New Roman" w:hAnsi="Times New Roman" w:cs="Times New Roman"/>
          <w:sz w:val="28"/>
          <w:szCs w:val="28"/>
        </w:rPr>
        <w:t xml:space="preserve">го муниципальную услугу (указывается </w:t>
      </w:r>
      <w:r w:rsidR="002F5493">
        <w:rPr>
          <w:rFonts w:ascii="Times New Roman" w:hAnsi="Times New Roman" w:cs="Times New Roman"/>
          <w:sz w:val="28"/>
          <w:szCs w:val="28"/>
        </w:rPr>
        <w:t xml:space="preserve">наименование органа), </w:t>
      </w:r>
      <w:r w:rsidR="000B4DE8">
        <w:rPr>
          <w:rFonts w:ascii="Times New Roman" w:hAnsi="Times New Roman" w:cs="Times New Roman"/>
          <w:sz w:val="28"/>
          <w:szCs w:val="28"/>
        </w:rPr>
        <w:t>МФЦ</w:t>
      </w:r>
      <w:r w:rsidR="002F5493" w:rsidRPr="006B68C5">
        <w:rPr>
          <w:rFonts w:ascii="Times New Roman" w:hAnsi="Times New Roman" w:cs="Times New Roman"/>
          <w:sz w:val="28"/>
          <w:szCs w:val="28"/>
        </w:rPr>
        <w:t>, организаций, предусмотренных частью 1.</w:t>
      </w:r>
      <w:r w:rsidR="00056526">
        <w:rPr>
          <w:rFonts w:ascii="Times New Roman" w:hAnsi="Times New Roman" w:cs="Times New Roman"/>
          <w:sz w:val="28"/>
          <w:szCs w:val="28"/>
        </w:rPr>
        <w:t xml:space="preserve">1 статьи 16 Федерального закона </w:t>
      </w:r>
      <w:r w:rsidR="002F5493" w:rsidRPr="006B68C5">
        <w:rPr>
          <w:rFonts w:ascii="Times New Roman" w:hAnsi="Times New Roman" w:cs="Times New Roman"/>
          <w:sz w:val="28"/>
          <w:szCs w:val="28"/>
        </w:rPr>
        <w:t>№ 210-ФЗ, в приеме документов</w:t>
      </w:r>
      <w:proofErr w:type="gramEnd"/>
      <w:r w:rsidR="002F5493" w:rsidRPr="006B68C5">
        <w:rPr>
          <w:rFonts w:ascii="Times New Roman" w:hAnsi="Times New Roman" w:cs="Times New Roman"/>
          <w:sz w:val="28"/>
          <w:szCs w:val="28"/>
        </w:rPr>
        <w:t xml:space="preserve"> у заявителя либо в и</w:t>
      </w:r>
      <w:r w:rsidR="002F5493">
        <w:rPr>
          <w:rFonts w:ascii="Times New Roman" w:hAnsi="Times New Roman" w:cs="Times New Roman"/>
          <w:sz w:val="28"/>
          <w:szCs w:val="28"/>
        </w:rPr>
        <w:t>с</w:t>
      </w:r>
      <w:r w:rsidR="002F5493" w:rsidRPr="006B68C5">
        <w:rPr>
          <w:rFonts w:ascii="Times New Roman" w:hAnsi="Times New Roman" w:cs="Times New Roman"/>
          <w:sz w:val="28"/>
          <w:szCs w:val="28"/>
        </w:rPr>
        <w:t>правлении допущенных опечаток и ошибок или в случае обжалования наруш</w:t>
      </w:r>
      <w:r w:rsidR="002F5493" w:rsidRPr="006B68C5">
        <w:rPr>
          <w:rFonts w:ascii="Times New Roman" w:hAnsi="Times New Roman" w:cs="Times New Roman"/>
          <w:sz w:val="28"/>
          <w:szCs w:val="28"/>
        </w:rPr>
        <w:t>е</w:t>
      </w:r>
      <w:r w:rsidR="002F5493" w:rsidRPr="006B68C5">
        <w:rPr>
          <w:rFonts w:ascii="Times New Roman" w:hAnsi="Times New Roman" w:cs="Times New Roman"/>
          <w:sz w:val="28"/>
          <w:szCs w:val="28"/>
        </w:rPr>
        <w:t>ния установленного срока таких ис</w:t>
      </w:r>
      <w:r w:rsidR="002F5493">
        <w:rPr>
          <w:rFonts w:ascii="Times New Roman" w:hAnsi="Times New Roman" w:cs="Times New Roman"/>
          <w:sz w:val="28"/>
          <w:szCs w:val="28"/>
        </w:rPr>
        <w:t>правлений - в течение пяти рабо</w:t>
      </w:r>
      <w:r w:rsidR="002F5493" w:rsidRPr="006B68C5">
        <w:rPr>
          <w:rFonts w:ascii="Times New Roman" w:hAnsi="Times New Roman" w:cs="Times New Roman"/>
          <w:sz w:val="28"/>
          <w:szCs w:val="28"/>
        </w:rPr>
        <w:t>чих дней со дня ее регистрации.</w:t>
      </w:r>
    </w:p>
    <w:p w14:paraId="1A7378F0" w14:textId="77777777" w:rsidR="002F5493" w:rsidRPr="006B68C5" w:rsidRDefault="002F5493" w:rsidP="002F5493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 жалобы в случае, если возможность приостановл</w:t>
      </w:r>
      <w:r>
        <w:rPr>
          <w:rFonts w:ascii="Times New Roman" w:hAnsi="Times New Roman" w:cs="Times New Roman"/>
          <w:sz w:val="28"/>
          <w:szCs w:val="28"/>
        </w:rPr>
        <w:t>ения предусмотрена законодатель</w:t>
      </w:r>
      <w:r w:rsidRPr="006B68C5">
        <w:rPr>
          <w:rFonts w:ascii="Times New Roman" w:hAnsi="Times New Roman" w:cs="Times New Roman"/>
          <w:sz w:val="28"/>
          <w:szCs w:val="28"/>
        </w:rPr>
        <w:t>ством Российской Федерации</w:t>
      </w:r>
    </w:p>
    <w:p w14:paraId="5AF34A14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14:paraId="426DD8A0" w14:textId="77777777" w:rsidR="002F5493" w:rsidRPr="006B68C5" w:rsidRDefault="002F5493" w:rsidP="002F5493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0B1C5988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5.7.1. По результатам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жалобы принимается одно из сле</w:t>
      </w:r>
      <w:r w:rsidRPr="006B68C5">
        <w:rPr>
          <w:rFonts w:ascii="Times New Roman" w:hAnsi="Times New Roman" w:cs="Times New Roman"/>
          <w:sz w:val="28"/>
          <w:szCs w:val="28"/>
        </w:rPr>
        <w:t>д</w:t>
      </w:r>
      <w:r w:rsidRPr="006B68C5">
        <w:rPr>
          <w:rFonts w:ascii="Times New Roman" w:hAnsi="Times New Roman" w:cs="Times New Roman"/>
          <w:sz w:val="28"/>
          <w:szCs w:val="28"/>
        </w:rPr>
        <w:t>у</w:t>
      </w:r>
      <w:r w:rsidRPr="006B68C5">
        <w:rPr>
          <w:rFonts w:ascii="Times New Roman" w:hAnsi="Times New Roman" w:cs="Times New Roman"/>
          <w:sz w:val="28"/>
          <w:szCs w:val="28"/>
        </w:rPr>
        <w:t>ющих решений:</w:t>
      </w:r>
    </w:p>
    <w:p w14:paraId="59A35CFE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68C5">
        <w:rPr>
          <w:rFonts w:ascii="Times New Roman" w:hAnsi="Times New Roman" w:cs="Times New Roman"/>
          <w:sz w:val="28"/>
          <w:szCs w:val="28"/>
        </w:rPr>
        <w:t>1) жалоба удовлетворяется, в том чи</w:t>
      </w:r>
      <w:r>
        <w:rPr>
          <w:rFonts w:ascii="Times New Roman" w:hAnsi="Times New Roman" w:cs="Times New Roman"/>
          <w:sz w:val="28"/>
          <w:szCs w:val="28"/>
        </w:rPr>
        <w:t>сле в форме отмены принятого ре</w:t>
      </w:r>
      <w:r w:rsidRPr="006B68C5">
        <w:rPr>
          <w:rFonts w:ascii="Times New Roman" w:hAnsi="Times New Roman" w:cs="Times New Roman"/>
          <w:sz w:val="28"/>
          <w:szCs w:val="28"/>
        </w:rPr>
        <w:t>ш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ния, исправления допущенных опечаток</w:t>
      </w:r>
      <w:r>
        <w:rPr>
          <w:rFonts w:ascii="Times New Roman" w:hAnsi="Times New Roman" w:cs="Times New Roman"/>
          <w:sz w:val="28"/>
          <w:szCs w:val="28"/>
        </w:rPr>
        <w:t xml:space="preserve"> и ошибок в выданных в результа</w:t>
      </w:r>
      <w:r w:rsidRPr="006B68C5">
        <w:rPr>
          <w:rFonts w:ascii="Times New Roman" w:hAnsi="Times New Roman" w:cs="Times New Roman"/>
          <w:sz w:val="28"/>
          <w:szCs w:val="28"/>
        </w:rPr>
        <w:t>те предоставления муниципальной услуги документах, возврата заявителю дене</w:t>
      </w:r>
      <w:r w:rsidRPr="006B68C5">
        <w:rPr>
          <w:rFonts w:ascii="Times New Roman" w:hAnsi="Times New Roman" w:cs="Times New Roman"/>
          <w:sz w:val="28"/>
          <w:szCs w:val="28"/>
        </w:rPr>
        <w:t>ж</w:t>
      </w:r>
      <w:r w:rsidRPr="006B68C5">
        <w:rPr>
          <w:rFonts w:ascii="Times New Roman" w:hAnsi="Times New Roman" w:cs="Times New Roman"/>
          <w:sz w:val="28"/>
          <w:szCs w:val="28"/>
        </w:rPr>
        <w:lastRenderedPageBreak/>
        <w:t>ных средств, взимание которых не предусмотрено</w:t>
      </w:r>
      <w:r>
        <w:rPr>
          <w:rFonts w:ascii="Times New Roman" w:hAnsi="Times New Roman" w:cs="Times New Roman"/>
          <w:sz w:val="28"/>
          <w:szCs w:val="28"/>
        </w:rPr>
        <w:t xml:space="preserve"> нормативными пра</w:t>
      </w:r>
      <w:r w:rsidRPr="006B68C5">
        <w:rPr>
          <w:rFonts w:ascii="Times New Roman" w:hAnsi="Times New Roman" w:cs="Times New Roman"/>
          <w:sz w:val="28"/>
          <w:szCs w:val="28"/>
        </w:rPr>
        <w:t>вовыми актами Российской Федерации, нормативными правовыми актами Краснода</w:t>
      </w:r>
      <w:r w:rsidRPr="006B68C5">
        <w:rPr>
          <w:rFonts w:ascii="Times New Roman" w:hAnsi="Times New Roman" w:cs="Times New Roman"/>
          <w:sz w:val="28"/>
          <w:szCs w:val="28"/>
        </w:rPr>
        <w:t>р</w:t>
      </w:r>
      <w:r w:rsidRPr="006B68C5">
        <w:rPr>
          <w:rFonts w:ascii="Times New Roman" w:hAnsi="Times New Roman" w:cs="Times New Roman"/>
          <w:sz w:val="28"/>
          <w:szCs w:val="28"/>
        </w:rPr>
        <w:t>ского края, муниципальными правовыми актами;</w:t>
      </w:r>
      <w:proofErr w:type="gramEnd"/>
    </w:p>
    <w:p w14:paraId="6B336B04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14:paraId="2E9D6420" w14:textId="1258DB66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5.7.2. Администрация отказывает в удовлетворении жалобы в соотве</w:t>
      </w:r>
      <w:r w:rsidRPr="006B68C5">
        <w:rPr>
          <w:rFonts w:ascii="Times New Roman" w:hAnsi="Times New Roman" w:cs="Times New Roman"/>
          <w:sz w:val="28"/>
          <w:szCs w:val="28"/>
        </w:rPr>
        <w:t>т</w:t>
      </w:r>
      <w:r w:rsidRPr="006B68C5">
        <w:rPr>
          <w:rFonts w:ascii="Times New Roman" w:hAnsi="Times New Roman" w:cs="Times New Roman"/>
          <w:sz w:val="28"/>
          <w:szCs w:val="28"/>
        </w:rPr>
        <w:t>ствии с основаниями, предусмотренными подразделом 4.11 раз</w:t>
      </w:r>
      <w:r>
        <w:rPr>
          <w:rFonts w:ascii="Times New Roman" w:hAnsi="Times New Roman" w:cs="Times New Roman"/>
          <w:sz w:val="28"/>
          <w:szCs w:val="28"/>
        </w:rPr>
        <w:t>дела 4 Порядка досудебного (вне</w:t>
      </w:r>
      <w:r w:rsidRPr="006B68C5">
        <w:rPr>
          <w:rFonts w:ascii="Times New Roman" w:hAnsi="Times New Roman" w:cs="Times New Roman"/>
          <w:sz w:val="28"/>
          <w:szCs w:val="28"/>
        </w:rPr>
        <w:t>судебного) обжалования решений, действий (бездействия) а</w:t>
      </w:r>
      <w:r w:rsidRPr="006B68C5">
        <w:rPr>
          <w:rFonts w:ascii="Times New Roman" w:hAnsi="Times New Roman" w:cs="Times New Roman"/>
          <w:sz w:val="28"/>
          <w:szCs w:val="28"/>
        </w:rPr>
        <w:t>д</w:t>
      </w:r>
      <w:r w:rsidRPr="006B68C5">
        <w:rPr>
          <w:rFonts w:ascii="Times New Roman" w:hAnsi="Times New Roman" w:cs="Times New Roman"/>
          <w:sz w:val="28"/>
          <w:szCs w:val="28"/>
        </w:rPr>
        <w:t>министрации муниципального образования Брюховецкий район, органов адм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>нистрации муниципального образования Брюховецк</w:t>
      </w:r>
      <w:r>
        <w:rPr>
          <w:rFonts w:ascii="Times New Roman" w:hAnsi="Times New Roman" w:cs="Times New Roman"/>
          <w:sz w:val="28"/>
          <w:szCs w:val="28"/>
        </w:rPr>
        <w:t>ий район, должностных лиц, муни</w:t>
      </w:r>
      <w:r w:rsidRPr="006B68C5">
        <w:rPr>
          <w:rFonts w:ascii="Times New Roman" w:hAnsi="Times New Roman" w:cs="Times New Roman"/>
          <w:sz w:val="28"/>
          <w:szCs w:val="28"/>
        </w:rPr>
        <w:t>ципальных служащих, в том числе при предоставлении муниципал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>ных услуг, в следующих случаях:</w:t>
      </w:r>
    </w:p>
    <w:p w14:paraId="6716FA36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14:paraId="7789DA9B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2) подача жалобы лицом, полномочи</w:t>
      </w:r>
      <w:r>
        <w:rPr>
          <w:rFonts w:ascii="Times New Roman" w:hAnsi="Times New Roman" w:cs="Times New Roman"/>
          <w:sz w:val="28"/>
          <w:szCs w:val="28"/>
        </w:rPr>
        <w:t>я которого не подтверждены в 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рядке, установленном законодательством Российской Федерации;</w:t>
      </w:r>
    </w:p>
    <w:p w14:paraId="7E946936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3) наличие решения по жалобе, приня</w:t>
      </w:r>
      <w:r>
        <w:rPr>
          <w:rFonts w:ascii="Times New Roman" w:hAnsi="Times New Roman" w:cs="Times New Roman"/>
          <w:sz w:val="28"/>
          <w:szCs w:val="28"/>
        </w:rPr>
        <w:t>того ранее в соответствии с тре</w:t>
      </w:r>
      <w:r w:rsidRPr="006B68C5">
        <w:rPr>
          <w:rFonts w:ascii="Times New Roman" w:hAnsi="Times New Roman" w:cs="Times New Roman"/>
          <w:sz w:val="28"/>
          <w:szCs w:val="28"/>
        </w:rPr>
        <w:t>б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ваниями настоящего Порядка в отношении того же заявителя и по тому же предмету жалобы.</w:t>
      </w:r>
    </w:p>
    <w:p w14:paraId="1E953508" w14:textId="75E5890E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5.7.3. Администрация, </w:t>
      </w:r>
      <w:r w:rsidR="00056526"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 xml:space="preserve"> оставл</w:t>
      </w:r>
      <w:r>
        <w:rPr>
          <w:rFonts w:ascii="Times New Roman" w:hAnsi="Times New Roman" w:cs="Times New Roman"/>
          <w:sz w:val="28"/>
          <w:szCs w:val="28"/>
        </w:rPr>
        <w:t>яют жалобу без ответа в соответ</w:t>
      </w:r>
      <w:r w:rsidRPr="006B68C5">
        <w:rPr>
          <w:rFonts w:ascii="Times New Roman" w:hAnsi="Times New Roman" w:cs="Times New Roman"/>
          <w:sz w:val="28"/>
          <w:szCs w:val="28"/>
        </w:rPr>
        <w:t xml:space="preserve">ствии с основаниями, предусмотренными подразделом 4.12 раздела 4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6B68C5">
        <w:rPr>
          <w:rFonts w:ascii="Times New Roman" w:hAnsi="Times New Roman" w:cs="Times New Roman"/>
          <w:sz w:val="28"/>
          <w:szCs w:val="28"/>
        </w:rPr>
        <w:t>рядка дос</w:t>
      </w:r>
      <w:r w:rsidRPr="006B68C5">
        <w:rPr>
          <w:rFonts w:ascii="Times New Roman" w:hAnsi="Times New Roman" w:cs="Times New Roman"/>
          <w:sz w:val="28"/>
          <w:szCs w:val="28"/>
        </w:rPr>
        <w:t>у</w:t>
      </w:r>
      <w:r w:rsidRPr="006B68C5">
        <w:rPr>
          <w:rFonts w:ascii="Times New Roman" w:hAnsi="Times New Roman" w:cs="Times New Roman"/>
          <w:sz w:val="28"/>
          <w:szCs w:val="28"/>
        </w:rPr>
        <w:t>дебного (внесудебного) обжало</w:t>
      </w:r>
      <w:r>
        <w:rPr>
          <w:rFonts w:ascii="Times New Roman" w:hAnsi="Times New Roman" w:cs="Times New Roman"/>
          <w:sz w:val="28"/>
          <w:szCs w:val="28"/>
        </w:rPr>
        <w:t>вания решений, действий (бездей</w:t>
      </w:r>
      <w:r w:rsidRPr="006B68C5">
        <w:rPr>
          <w:rFonts w:ascii="Times New Roman" w:hAnsi="Times New Roman" w:cs="Times New Roman"/>
          <w:sz w:val="28"/>
          <w:szCs w:val="28"/>
        </w:rPr>
        <w:t>ствия) админ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>страции муниципального образования Брюховецкий район, органов админ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Брюховецкий район, должностных лиц, муниципальных служащих, в том </w:t>
      </w:r>
      <w:r>
        <w:rPr>
          <w:rFonts w:ascii="Times New Roman" w:hAnsi="Times New Roman" w:cs="Times New Roman"/>
          <w:sz w:val="28"/>
          <w:szCs w:val="28"/>
        </w:rPr>
        <w:t>числе при предоставле</w:t>
      </w:r>
      <w:r w:rsidRPr="006B68C5">
        <w:rPr>
          <w:rFonts w:ascii="Times New Roman" w:hAnsi="Times New Roman" w:cs="Times New Roman"/>
          <w:sz w:val="28"/>
          <w:szCs w:val="28"/>
        </w:rPr>
        <w:t>нии муниципальных услуг в следующих случаях:</w:t>
      </w:r>
    </w:p>
    <w:p w14:paraId="5D20237C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14:paraId="34FE3300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2) отсутствие возможности прочитать какую-либо часть текста жалобы, фамилию, имя, отчество (при наличии) и (или) почтовый адрес заявителя, ук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занные в жалобе.</w:t>
      </w:r>
    </w:p>
    <w:p w14:paraId="16F75082" w14:textId="79ADAE4C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5.7.4. В случае признания жалобы п</w:t>
      </w:r>
      <w:r>
        <w:rPr>
          <w:rFonts w:ascii="Times New Roman" w:hAnsi="Times New Roman" w:cs="Times New Roman"/>
          <w:sz w:val="28"/>
          <w:szCs w:val="28"/>
        </w:rPr>
        <w:t>одлежащей удовлетворению в отве</w:t>
      </w:r>
      <w:r w:rsidRPr="006B68C5">
        <w:rPr>
          <w:rFonts w:ascii="Times New Roman" w:hAnsi="Times New Roman" w:cs="Times New Roman"/>
          <w:sz w:val="28"/>
          <w:szCs w:val="28"/>
        </w:rPr>
        <w:t>те заявителю дается информация о действиях, осуществляемых органом, пред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 xml:space="preserve">ставляющим муниципальную услугу, </w:t>
      </w:r>
      <w:r w:rsidR="00056526"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 xml:space="preserve"> либо организацией, предусмотре</w:t>
      </w:r>
      <w:r w:rsidRPr="006B68C5">
        <w:rPr>
          <w:rFonts w:ascii="Times New Roman" w:hAnsi="Times New Roman" w:cs="Times New Roman"/>
          <w:sz w:val="28"/>
          <w:szCs w:val="28"/>
        </w:rPr>
        <w:t>н</w:t>
      </w:r>
      <w:r w:rsidRPr="006B68C5">
        <w:rPr>
          <w:rFonts w:ascii="Times New Roman" w:hAnsi="Times New Roman" w:cs="Times New Roman"/>
          <w:sz w:val="28"/>
          <w:szCs w:val="28"/>
        </w:rPr>
        <w:t>ной часть</w:t>
      </w:r>
      <w:r>
        <w:rPr>
          <w:rFonts w:ascii="Times New Roman" w:hAnsi="Times New Roman" w:cs="Times New Roman"/>
          <w:sz w:val="28"/>
          <w:szCs w:val="28"/>
        </w:rPr>
        <w:t>ю 1.</w:t>
      </w:r>
      <w:r w:rsidR="00056526">
        <w:rPr>
          <w:rFonts w:ascii="Times New Roman" w:hAnsi="Times New Roman" w:cs="Times New Roman"/>
          <w:sz w:val="28"/>
          <w:szCs w:val="28"/>
        </w:rPr>
        <w:t xml:space="preserve">1 статьи 16 Федерального закона </w:t>
      </w:r>
      <w:r w:rsidRPr="006B68C5">
        <w:rPr>
          <w:rFonts w:ascii="Times New Roman" w:hAnsi="Times New Roman" w:cs="Times New Roman"/>
          <w:sz w:val="28"/>
          <w:szCs w:val="28"/>
        </w:rPr>
        <w:t>№ 210-ФЗ в целях незамедл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>тельного устранения выявленных нарушений при оказании муниципальной услуги, а также приносятся из</w:t>
      </w:r>
      <w:r>
        <w:rPr>
          <w:rFonts w:ascii="Times New Roman" w:hAnsi="Times New Roman" w:cs="Times New Roman"/>
          <w:sz w:val="28"/>
          <w:szCs w:val="28"/>
        </w:rPr>
        <w:t>винения за до</w:t>
      </w:r>
      <w:r w:rsidRPr="006B68C5">
        <w:rPr>
          <w:rFonts w:ascii="Times New Roman" w:hAnsi="Times New Roman" w:cs="Times New Roman"/>
          <w:sz w:val="28"/>
          <w:szCs w:val="28"/>
        </w:rPr>
        <w:t xml:space="preserve">ставленные </w:t>
      </w:r>
      <w:proofErr w:type="gramStart"/>
      <w:r w:rsidRPr="006B68C5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6B68C5">
        <w:rPr>
          <w:rFonts w:ascii="Times New Roman" w:hAnsi="Times New Roman" w:cs="Times New Roman"/>
          <w:sz w:val="28"/>
          <w:szCs w:val="28"/>
        </w:rPr>
        <w:t xml:space="preserve"> и указыв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ется информация о дальнейших действиях, которые необходимо совершить з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явите</w:t>
      </w:r>
      <w:r>
        <w:rPr>
          <w:rFonts w:ascii="Times New Roman" w:hAnsi="Times New Roman" w:cs="Times New Roman"/>
          <w:sz w:val="28"/>
          <w:szCs w:val="28"/>
        </w:rPr>
        <w:t>лю в целях получения муниципаль</w:t>
      </w:r>
      <w:r w:rsidRPr="006B68C5">
        <w:rPr>
          <w:rFonts w:ascii="Times New Roman" w:hAnsi="Times New Roman" w:cs="Times New Roman"/>
          <w:sz w:val="28"/>
          <w:szCs w:val="28"/>
        </w:rPr>
        <w:t>ной услуги.</w:t>
      </w:r>
    </w:p>
    <w:p w14:paraId="1541E763" w14:textId="77777777" w:rsidR="00EC2FB0" w:rsidRPr="00EC2FB0" w:rsidRDefault="002F5493" w:rsidP="00EC2F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5.7.5. </w:t>
      </w:r>
      <w:r w:rsidR="00EC2FB0" w:rsidRPr="00EC2FB0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="00EC2FB0" w:rsidRPr="00EC2FB0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="00EC2FB0" w:rsidRPr="00EC2FB0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</w:t>
      </w:r>
      <w:r w:rsidR="00EC2FB0" w:rsidRPr="00EC2FB0">
        <w:rPr>
          <w:rFonts w:ascii="Times New Roman" w:hAnsi="Times New Roman" w:cs="Times New Roman"/>
          <w:sz w:val="28"/>
          <w:szCs w:val="28"/>
        </w:rPr>
        <w:t>т</w:t>
      </w:r>
      <w:r w:rsidR="00EC2FB0" w:rsidRPr="00EC2FB0">
        <w:rPr>
          <w:rFonts w:ascii="Times New Roman" w:hAnsi="Times New Roman" w:cs="Times New Roman"/>
          <w:sz w:val="28"/>
          <w:szCs w:val="28"/>
        </w:rPr>
        <w:t>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8D845F9" w14:textId="06D63112" w:rsidR="002F5493" w:rsidRPr="006B68C5" w:rsidRDefault="00EC2FB0" w:rsidP="00EC2F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2FB0">
        <w:rPr>
          <w:rFonts w:ascii="Times New Roman" w:hAnsi="Times New Roman" w:cs="Times New Roman"/>
          <w:sz w:val="28"/>
          <w:szCs w:val="28"/>
        </w:rPr>
        <w:t xml:space="preserve">5.7.6. В случае установления в ходе или по результатам </w:t>
      </w:r>
      <w:proofErr w:type="gramStart"/>
      <w:r w:rsidRPr="00EC2FB0">
        <w:rPr>
          <w:rFonts w:ascii="Times New Roman" w:hAnsi="Times New Roman" w:cs="Times New Roman"/>
          <w:sz w:val="28"/>
          <w:szCs w:val="28"/>
        </w:rPr>
        <w:t>рассмотрения ж</w:t>
      </w:r>
      <w:r w:rsidRPr="00EC2FB0">
        <w:rPr>
          <w:rFonts w:ascii="Times New Roman" w:hAnsi="Times New Roman" w:cs="Times New Roman"/>
          <w:sz w:val="28"/>
          <w:szCs w:val="28"/>
        </w:rPr>
        <w:t>а</w:t>
      </w:r>
      <w:r w:rsidRPr="00EC2FB0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</w:t>
      </w:r>
      <w:proofErr w:type="gramEnd"/>
      <w:r w:rsidRPr="00EC2FB0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</w:t>
      </w:r>
      <w:r w:rsidRPr="00EC2FB0">
        <w:rPr>
          <w:rFonts w:ascii="Times New Roman" w:hAnsi="Times New Roman" w:cs="Times New Roman"/>
          <w:sz w:val="28"/>
          <w:szCs w:val="28"/>
        </w:rPr>
        <w:t>а</w:t>
      </w:r>
      <w:r w:rsidRPr="00EC2FB0">
        <w:rPr>
          <w:rFonts w:ascii="Times New Roman" w:hAnsi="Times New Roman" w:cs="Times New Roman"/>
          <w:sz w:val="28"/>
          <w:szCs w:val="28"/>
        </w:rPr>
        <w:lastRenderedPageBreak/>
        <w:t>лоб, незамедлительно направляют имеющиеся ма</w:t>
      </w:r>
      <w:r>
        <w:rPr>
          <w:rFonts w:ascii="Times New Roman" w:hAnsi="Times New Roman" w:cs="Times New Roman"/>
          <w:sz w:val="28"/>
          <w:szCs w:val="28"/>
        </w:rPr>
        <w:t>териалы в органы прокурат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ры</w:t>
      </w:r>
      <w:r w:rsidR="002F5493" w:rsidRPr="006B68C5">
        <w:rPr>
          <w:rFonts w:ascii="Times New Roman" w:hAnsi="Times New Roman" w:cs="Times New Roman"/>
          <w:sz w:val="28"/>
          <w:szCs w:val="28"/>
        </w:rPr>
        <w:t>.</w:t>
      </w:r>
    </w:p>
    <w:p w14:paraId="0C012485" w14:textId="77777777" w:rsidR="002F5493" w:rsidRPr="006B68C5" w:rsidRDefault="002F5493" w:rsidP="002F5493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5.8. Порядок информирования заявителя о результатах рассмотрения ж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лобы</w:t>
      </w:r>
    </w:p>
    <w:p w14:paraId="22E2CB99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5.8.1. Не позднее</w:t>
      </w:r>
      <w:bookmarkStart w:id="161" w:name="_GoBack"/>
      <w:bookmarkEnd w:id="161"/>
      <w:r w:rsidRPr="006B68C5">
        <w:rPr>
          <w:rFonts w:ascii="Times New Roman" w:hAnsi="Times New Roman" w:cs="Times New Roman"/>
          <w:sz w:val="28"/>
          <w:szCs w:val="28"/>
        </w:rPr>
        <w:t xml:space="preserve"> дня, следующего з</w:t>
      </w:r>
      <w:r>
        <w:rPr>
          <w:rFonts w:ascii="Times New Roman" w:hAnsi="Times New Roman" w:cs="Times New Roman"/>
          <w:sz w:val="28"/>
          <w:szCs w:val="28"/>
        </w:rPr>
        <w:t>а днем принятия решения, указан</w:t>
      </w:r>
      <w:r w:rsidRPr="006B68C5">
        <w:rPr>
          <w:rFonts w:ascii="Times New Roman" w:hAnsi="Times New Roman" w:cs="Times New Roman"/>
          <w:sz w:val="28"/>
          <w:szCs w:val="28"/>
        </w:rPr>
        <w:t>ного в пункте 5.7.1 настоящего раздела, заявителю в письменной форме и по жел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нию заявителя в электронной форме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мотивированный от</w:t>
      </w:r>
      <w:r w:rsidRPr="006B68C5">
        <w:rPr>
          <w:rFonts w:ascii="Times New Roman" w:hAnsi="Times New Roman" w:cs="Times New Roman"/>
          <w:sz w:val="28"/>
          <w:szCs w:val="28"/>
        </w:rPr>
        <w:t>вет о р</w:t>
      </w:r>
      <w:r w:rsidRPr="006B68C5">
        <w:rPr>
          <w:rFonts w:ascii="Times New Roman" w:hAnsi="Times New Roman" w:cs="Times New Roman"/>
          <w:sz w:val="28"/>
          <w:szCs w:val="28"/>
        </w:rPr>
        <w:t>е</w:t>
      </w:r>
      <w:r w:rsidRPr="006B68C5">
        <w:rPr>
          <w:rFonts w:ascii="Times New Roman" w:hAnsi="Times New Roman" w:cs="Times New Roman"/>
          <w:sz w:val="28"/>
          <w:szCs w:val="28"/>
        </w:rPr>
        <w:t>зультатах рассмотрения жалобы.</w:t>
      </w:r>
    </w:p>
    <w:p w14:paraId="1BD5F33E" w14:textId="23EA10A1" w:rsidR="003132F1" w:rsidRDefault="002F5493" w:rsidP="000565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5.8.2. В случае если жалоба была н</w:t>
      </w:r>
      <w:r>
        <w:rPr>
          <w:rFonts w:ascii="Times New Roman" w:hAnsi="Times New Roman" w:cs="Times New Roman"/>
          <w:sz w:val="28"/>
          <w:szCs w:val="28"/>
        </w:rPr>
        <w:t>аправлена в электронном виде по</w:t>
      </w:r>
      <w:r w:rsidRPr="006B68C5">
        <w:rPr>
          <w:rFonts w:ascii="Times New Roman" w:hAnsi="Times New Roman" w:cs="Times New Roman"/>
          <w:sz w:val="28"/>
          <w:szCs w:val="28"/>
        </w:rPr>
        <w:t>сре</w:t>
      </w:r>
      <w:r w:rsidRPr="006B68C5">
        <w:rPr>
          <w:rFonts w:ascii="Times New Roman" w:hAnsi="Times New Roman" w:cs="Times New Roman"/>
          <w:sz w:val="28"/>
          <w:szCs w:val="28"/>
        </w:rPr>
        <w:t>д</w:t>
      </w:r>
      <w:r w:rsidRPr="006B68C5">
        <w:rPr>
          <w:rFonts w:ascii="Times New Roman" w:hAnsi="Times New Roman" w:cs="Times New Roman"/>
          <w:sz w:val="28"/>
          <w:szCs w:val="28"/>
        </w:rPr>
        <w:t>ством системы досудебного обжалов</w:t>
      </w:r>
      <w:r>
        <w:rPr>
          <w:rFonts w:ascii="Times New Roman" w:hAnsi="Times New Roman" w:cs="Times New Roman"/>
          <w:sz w:val="28"/>
          <w:szCs w:val="28"/>
        </w:rPr>
        <w:t>ания с использованием информаци</w:t>
      </w:r>
      <w:r w:rsidRPr="006B68C5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«Интернет», ответ заявителю направляется п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средством с</w:t>
      </w:r>
      <w:r w:rsidR="00056526">
        <w:rPr>
          <w:rFonts w:ascii="Times New Roman" w:hAnsi="Times New Roman" w:cs="Times New Roman"/>
          <w:sz w:val="28"/>
          <w:szCs w:val="28"/>
        </w:rPr>
        <w:t>истемы досудебного обжалования.</w:t>
      </w:r>
    </w:p>
    <w:p w14:paraId="0D8B8672" w14:textId="77777777" w:rsidR="002F5493" w:rsidRPr="006B68C5" w:rsidRDefault="002F5493" w:rsidP="0005652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024436CF" w14:textId="54459209" w:rsidR="002F5493" w:rsidRPr="006B68C5" w:rsidRDefault="002F5493" w:rsidP="000565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5.9.1. Заявители имеют право обжало</w:t>
      </w:r>
      <w:r>
        <w:rPr>
          <w:rFonts w:ascii="Times New Roman" w:hAnsi="Times New Roman" w:cs="Times New Roman"/>
          <w:sz w:val="28"/>
          <w:szCs w:val="28"/>
        </w:rPr>
        <w:t>вать решения и действия (безде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B68C5">
        <w:rPr>
          <w:rFonts w:ascii="Times New Roman" w:hAnsi="Times New Roman" w:cs="Times New Roman"/>
          <w:sz w:val="28"/>
          <w:szCs w:val="28"/>
        </w:rPr>
        <w:t>ств</w:t>
      </w:r>
      <w:r w:rsidR="00FF160E">
        <w:rPr>
          <w:rFonts w:ascii="Times New Roman" w:hAnsi="Times New Roman" w:cs="Times New Roman"/>
          <w:sz w:val="28"/>
          <w:szCs w:val="28"/>
        </w:rPr>
        <w:t>ие), принятые (осуществляемые) А</w:t>
      </w:r>
      <w:r w:rsidRPr="006B68C5">
        <w:rPr>
          <w:rFonts w:ascii="Times New Roman" w:hAnsi="Times New Roman" w:cs="Times New Roman"/>
          <w:sz w:val="28"/>
          <w:szCs w:val="28"/>
        </w:rPr>
        <w:t>дм</w:t>
      </w:r>
      <w:r>
        <w:rPr>
          <w:rFonts w:ascii="Times New Roman" w:hAnsi="Times New Roman" w:cs="Times New Roman"/>
          <w:sz w:val="28"/>
          <w:szCs w:val="28"/>
        </w:rPr>
        <w:t>инистрацией</w:t>
      </w:r>
      <w:r w:rsidR="00FF160E">
        <w:rPr>
          <w:rFonts w:ascii="Times New Roman" w:hAnsi="Times New Roman" w:cs="Times New Roman"/>
          <w:sz w:val="28"/>
          <w:szCs w:val="28"/>
        </w:rPr>
        <w:t>,</w:t>
      </w:r>
      <w:r w:rsidRPr="006B68C5">
        <w:rPr>
          <w:rFonts w:ascii="Times New Roman" w:hAnsi="Times New Roman" w:cs="Times New Roman"/>
          <w:sz w:val="28"/>
          <w:szCs w:val="28"/>
        </w:rPr>
        <w:t xml:space="preserve"> должнос</w:t>
      </w:r>
      <w:r w:rsidR="00FF160E">
        <w:rPr>
          <w:rFonts w:ascii="Times New Roman" w:hAnsi="Times New Roman" w:cs="Times New Roman"/>
          <w:sz w:val="28"/>
          <w:szCs w:val="28"/>
        </w:rPr>
        <w:t>тным лицом 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  <w:r w:rsidRPr="006B68C5">
        <w:rPr>
          <w:rFonts w:ascii="Times New Roman" w:hAnsi="Times New Roman" w:cs="Times New Roman"/>
          <w:sz w:val="28"/>
          <w:szCs w:val="28"/>
        </w:rPr>
        <w:t xml:space="preserve">, муниципальным служащими, </w:t>
      </w:r>
      <w:r w:rsidR="00056526"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>, рабо</w:t>
      </w:r>
      <w:r>
        <w:rPr>
          <w:rFonts w:ascii="Times New Roman" w:hAnsi="Times New Roman" w:cs="Times New Roman"/>
          <w:sz w:val="28"/>
          <w:szCs w:val="28"/>
        </w:rPr>
        <w:t xml:space="preserve">тником </w:t>
      </w:r>
      <w:r w:rsidR="00056526"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>, а та</w:t>
      </w:r>
      <w:r w:rsidRPr="006B68C5">
        <w:rPr>
          <w:rFonts w:ascii="Times New Roman" w:hAnsi="Times New Roman" w:cs="Times New Roman"/>
          <w:sz w:val="28"/>
          <w:szCs w:val="28"/>
        </w:rPr>
        <w:t>к</w:t>
      </w:r>
      <w:r w:rsidRPr="006B68C5">
        <w:rPr>
          <w:rFonts w:ascii="Times New Roman" w:hAnsi="Times New Roman" w:cs="Times New Roman"/>
          <w:sz w:val="28"/>
          <w:szCs w:val="28"/>
        </w:rPr>
        <w:t>же организациями, предусмотре</w:t>
      </w:r>
      <w:r>
        <w:rPr>
          <w:rFonts w:ascii="Times New Roman" w:hAnsi="Times New Roman" w:cs="Times New Roman"/>
          <w:sz w:val="28"/>
          <w:szCs w:val="28"/>
        </w:rPr>
        <w:t>нными частью 1.1 статьи 16 Феде</w:t>
      </w:r>
      <w:r w:rsidRPr="006B68C5">
        <w:rPr>
          <w:rFonts w:ascii="Times New Roman" w:hAnsi="Times New Roman" w:cs="Times New Roman"/>
          <w:sz w:val="28"/>
          <w:szCs w:val="28"/>
        </w:rPr>
        <w:t>рального з</w:t>
      </w:r>
      <w:r w:rsidRPr="006B68C5">
        <w:rPr>
          <w:rFonts w:ascii="Times New Roman" w:hAnsi="Times New Roman" w:cs="Times New Roman"/>
          <w:sz w:val="28"/>
          <w:szCs w:val="28"/>
        </w:rPr>
        <w:t>а</w:t>
      </w:r>
      <w:r w:rsidRPr="006B68C5">
        <w:rPr>
          <w:rFonts w:ascii="Times New Roman" w:hAnsi="Times New Roman" w:cs="Times New Roman"/>
          <w:sz w:val="28"/>
          <w:szCs w:val="28"/>
        </w:rPr>
        <w:t>кона</w:t>
      </w:r>
      <w:r w:rsidR="00056526">
        <w:rPr>
          <w:rFonts w:ascii="Times New Roman" w:hAnsi="Times New Roman" w:cs="Times New Roman"/>
          <w:sz w:val="28"/>
          <w:szCs w:val="28"/>
        </w:rPr>
        <w:t xml:space="preserve"> </w:t>
      </w:r>
      <w:r w:rsidRPr="006B68C5">
        <w:rPr>
          <w:rFonts w:ascii="Times New Roman" w:hAnsi="Times New Roman" w:cs="Times New Roman"/>
          <w:sz w:val="28"/>
          <w:szCs w:val="28"/>
        </w:rPr>
        <w:t xml:space="preserve">№ 210-ФЗ, или их работниками в суд, в порядке и </w:t>
      </w:r>
      <w:r>
        <w:rPr>
          <w:rFonts w:ascii="Times New Roman" w:hAnsi="Times New Roman" w:cs="Times New Roman"/>
          <w:sz w:val="28"/>
          <w:szCs w:val="28"/>
        </w:rPr>
        <w:t>сроки, установленные за</w:t>
      </w:r>
      <w:r w:rsidRPr="006B68C5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14:paraId="0DF763B7" w14:textId="77777777" w:rsidR="002F5493" w:rsidRPr="006B68C5" w:rsidRDefault="002F5493" w:rsidP="002F5493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 необх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димых для обоснования и рассмотрения жалобы</w:t>
      </w:r>
    </w:p>
    <w:p w14:paraId="66B92604" w14:textId="113966F4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5.10.1. </w:t>
      </w:r>
      <w:proofErr w:type="gramStart"/>
      <w:r w:rsidRPr="006B68C5">
        <w:rPr>
          <w:rFonts w:ascii="Times New Roman" w:hAnsi="Times New Roman" w:cs="Times New Roman"/>
          <w:sz w:val="28"/>
          <w:szCs w:val="28"/>
        </w:rPr>
        <w:t>Заявители имеют право об</w:t>
      </w:r>
      <w:r w:rsidR="00FF160E">
        <w:rPr>
          <w:rFonts w:ascii="Times New Roman" w:hAnsi="Times New Roman" w:cs="Times New Roman"/>
          <w:sz w:val="28"/>
          <w:szCs w:val="28"/>
        </w:rPr>
        <w:t>ратиться в А</w:t>
      </w:r>
      <w:r>
        <w:rPr>
          <w:rFonts w:ascii="Times New Roman" w:hAnsi="Times New Roman" w:cs="Times New Roman"/>
          <w:sz w:val="28"/>
          <w:szCs w:val="28"/>
        </w:rPr>
        <w:t>дминистрацию</w:t>
      </w:r>
      <w:r w:rsidRPr="006B68C5">
        <w:rPr>
          <w:rFonts w:ascii="Times New Roman" w:hAnsi="Times New Roman" w:cs="Times New Roman"/>
          <w:sz w:val="28"/>
          <w:szCs w:val="28"/>
        </w:rPr>
        <w:t xml:space="preserve">, </w:t>
      </w:r>
      <w:r w:rsidR="00056526"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>, а также организацию, предусмотренную частью 1.</w:t>
      </w:r>
      <w:r w:rsidR="00056526">
        <w:rPr>
          <w:rFonts w:ascii="Times New Roman" w:hAnsi="Times New Roman" w:cs="Times New Roman"/>
          <w:sz w:val="28"/>
          <w:szCs w:val="28"/>
        </w:rPr>
        <w:t>1 статьи 16 Федерального з</w:t>
      </w:r>
      <w:r w:rsidR="00056526">
        <w:rPr>
          <w:rFonts w:ascii="Times New Roman" w:hAnsi="Times New Roman" w:cs="Times New Roman"/>
          <w:sz w:val="28"/>
          <w:szCs w:val="28"/>
        </w:rPr>
        <w:t>а</w:t>
      </w:r>
      <w:r w:rsidR="00056526">
        <w:rPr>
          <w:rFonts w:ascii="Times New Roman" w:hAnsi="Times New Roman" w:cs="Times New Roman"/>
          <w:sz w:val="28"/>
          <w:szCs w:val="28"/>
        </w:rPr>
        <w:t xml:space="preserve">кона </w:t>
      </w:r>
      <w:r w:rsidRPr="006B68C5">
        <w:rPr>
          <w:rFonts w:ascii="Times New Roman" w:hAnsi="Times New Roman" w:cs="Times New Roman"/>
          <w:sz w:val="28"/>
          <w:szCs w:val="28"/>
        </w:rPr>
        <w:t xml:space="preserve">№ 210-ФЗ, за получением информации и документов, необходимых для обоснования и рассмотрения жалобы в </w:t>
      </w:r>
      <w:r>
        <w:rPr>
          <w:rFonts w:ascii="Times New Roman" w:hAnsi="Times New Roman" w:cs="Times New Roman"/>
          <w:sz w:val="28"/>
          <w:szCs w:val="28"/>
        </w:rPr>
        <w:t>письменной форме по почте, с ис</w:t>
      </w:r>
      <w:r w:rsidRPr="006B68C5">
        <w:rPr>
          <w:rFonts w:ascii="Times New Roman" w:hAnsi="Times New Roman" w:cs="Times New Roman"/>
          <w:sz w:val="28"/>
          <w:szCs w:val="28"/>
        </w:rPr>
        <w:t>пол</w:t>
      </w:r>
      <w:r w:rsidRPr="006B68C5">
        <w:rPr>
          <w:rFonts w:ascii="Times New Roman" w:hAnsi="Times New Roman" w:cs="Times New Roman"/>
          <w:sz w:val="28"/>
          <w:szCs w:val="28"/>
        </w:rPr>
        <w:t>ь</w:t>
      </w:r>
      <w:r w:rsidRPr="006B68C5">
        <w:rPr>
          <w:rFonts w:ascii="Times New Roman" w:hAnsi="Times New Roman" w:cs="Times New Roman"/>
          <w:sz w:val="28"/>
          <w:szCs w:val="28"/>
        </w:rPr>
        <w:t xml:space="preserve">зованием информационно-телекоммуникационной сети </w:t>
      </w:r>
      <w:r w:rsidR="00FF160E">
        <w:rPr>
          <w:rFonts w:ascii="Times New Roman" w:hAnsi="Times New Roman" w:cs="Times New Roman"/>
          <w:sz w:val="28"/>
          <w:szCs w:val="28"/>
        </w:rPr>
        <w:t>«Интернет», официал</w:t>
      </w:r>
      <w:r w:rsidR="00FF160E">
        <w:rPr>
          <w:rFonts w:ascii="Times New Roman" w:hAnsi="Times New Roman" w:cs="Times New Roman"/>
          <w:sz w:val="28"/>
          <w:szCs w:val="28"/>
        </w:rPr>
        <w:t>ь</w:t>
      </w:r>
      <w:r w:rsidR="00FF160E">
        <w:rPr>
          <w:rFonts w:ascii="Times New Roman" w:hAnsi="Times New Roman" w:cs="Times New Roman"/>
          <w:sz w:val="28"/>
          <w:szCs w:val="28"/>
        </w:rPr>
        <w:t>ного сайта А</w:t>
      </w:r>
      <w:r w:rsidRPr="006B68C5">
        <w:rPr>
          <w:rFonts w:ascii="Times New Roman" w:hAnsi="Times New Roman" w:cs="Times New Roman"/>
          <w:sz w:val="28"/>
          <w:szCs w:val="28"/>
        </w:rPr>
        <w:t xml:space="preserve">дминистрации, официального сайта </w:t>
      </w:r>
      <w:r w:rsidR="00056526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 феде</w:t>
      </w:r>
      <w:r w:rsidRPr="006B68C5">
        <w:rPr>
          <w:rFonts w:ascii="Times New Roman" w:hAnsi="Times New Roman" w:cs="Times New Roman"/>
          <w:sz w:val="28"/>
          <w:szCs w:val="28"/>
        </w:rPr>
        <w:t>ральной госуда</w:t>
      </w:r>
      <w:r w:rsidRPr="006B68C5">
        <w:rPr>
          <w:rFonts w:ascii="Times New Roman" w:hAnsi="Times New Roman" w:cs="Times New Roman"/>
          <w:sz w:val="28"/>
          <w:szCs w:val="28"/>
        </w:rPr>
        <w:t>р</w:t>
      </w:r>
      <w:r w:rsidRPr="006B68C5">
        <w:rPr>
          <w:rFonts w:ascii="Times New Roman" w:hAnsi="Times New Roman" w:cs="Times New Roman"/>
          <w:sz w:val="28"/>
          <w:szCs w:val="28"/>
        </w:rPr>
        <w:t>ственной информацион</w:t>
      </w:r>
      <w:r>
        <w:rPr>
          <w:rFonts w:ascii="Times New Roman" w:hAnsi="Times New Roman" w:cs="Times New Roman"/>
          <w:sz w:val="28"/>
          <w:szCs w:val="28"/>
        </w:rPr>
        <w:t>ной системы «Единый портал госу</w:t>
      </w:r>
      <w:r w:rsidRPr="006B68C5">
        <w:rPr>
          <w:rFonts w:ascii="Times New Roman" w:hAnsi="Times New Roman" w:cs="Times New Roman"/>
          <w:sz w:val="28"/>
          <w:szCs w:val="28"/>
        </w:rPr>
        <w:t>дарственных и мун</w:t>
      </w:r>
      <w:r w:rsidRPr="006B68C5">
        <w:rPr>
          <w:rFonts w:ascii="Times New Roman" w:hAnsi="Times New Roman" w:cs="Times New Roman"/>
          <w:sz w:val="28"/>
          <w:szCs w:val="28"/>
        </w:rPr>
        <w:t>и</w:t>
      </w:r>
      <w:r w:rsidRPr="006B68C5">
        <w:rPr>
          <w:rFonts w:ascii="Times New Roman" w:hAnsi="Times New Roman" w:cs="Times New Roman"/>
          <w:sz w:val="28"/>
          <w:szCs w:val="28"/>
        </w:rPr>
        <w:t>ципальных услуг (функций)», Портала государственных и муниципальных</w:t>
      </w:r>
      <w:proofErr w:type="gramEnd"/>
      <w:r w:rsidRPr="006B68C5">
        <w:rPr>
          <w:rFonts w:ascii="Times New Roman" w:hAnsi="Times New Roman" w:cs="Times New Roman"/>
          <w:sz w:val="28"/>
          <w:szCs w:val="28"/>
        </w:rPr>
        <w:t xml:space="preserve"> услуг (функций) Краснодарско</w:t>
      </w:r>
      <w:r>
        <w:rPr>
          <w:rFonts w:ascii="Times New Roman" w:hAnsi="Times New Roman" w:cs="Times New Roman"/>
          <w:sz w:val="28"/>
          <w:szCs w:val="28"/>
        </w:rPr>
        <w:t>го края, а также при лич</w:t>
      </w:r>
      <w:r w:rsidRPr="006B68C5">
        <w:rPr>
          <w:rFonts w:ascii="Times New Roman" w:hAnsi="Times New Roman" w:cs="Times New Roman"/>
          <w:sz w:val="28"/>
          <w:szCs w:val="28"/>
        </w:rPr>
        <w:t>ном приеме заявителя.</w:t>
      </w:r>
    </w:p>
    <w:p w14:paraId="67F463AF" w14:textId="77777777" w:rsidR="002F5493" w:rsidRPr="006B68C5" w:rsidRDefault="002F5493" w:rsidP="002F5493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5.11. Способы информирования заявителей о порядке подачи и рассмо</w:t>
      </w:r>
      <w:r w:rsidRPr="006B68C5">
        <w:rPr>
          <w:rFonts w:ascii="Times New Roman" w:hAnsi="Times New Roman" w:cs="Times New Roman"/>
          <w:sz w:val="28"/>
          <w:szCs w:val="28"/>
        </w:rPr>
        <w:t>т</w:t>
      </w:r>
      <w:r w:rsidRPr="006B68C5">
        <w:rPr>
          <w:rFonts w:ascii="Times New Roman" w:hAnsi="Times New Roman" w:cs="Times New Roman"/>
          <w:sz w:val="28"/>
          <w:szCs w:val="28"/>
        </w:rPr>
        <w:t>рения жалобы</w:t>
      </w:r>
    </w:p>
    <w:p w14:paraId="25A1108F" w14:textId="1FCA4B26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5.11.1. </w:t>
      </w:r>
      <w:proofErr w:type="gramStart"/>
      <w:r w:rsidRPr="006B68C5">
        <w:rPr>
          <w:rFonts w:ascii="Times New Roman" w:hAnsi="Times New Roman" w:cs="Times New Roman"/>
          <w:sz w:val="28"/>
          <w:szCs w:val="28"/>
        </w:rPr>
        <w:t>Информацию о порядке под</w:t>
      </w:r>
      <w:r>
        <w:rPr>
          <w:rFonts w:ascii="Times New Roman" w:hAnsi="Times New Roman" w:cs="Times New Roman"/>
          <w:sz w:val="28"/>
          <w:szCs w:val="28"/>
        </w:rPr>
        <w:t>ачи и рассмотрения жалобы заяви</w:t>
      </w:r>
      <w:r w:rsidRPr="006B68C5">
        <w:rPr>
          <w:rFonts w:ascii="Times New Roman" w:hAnsi="Times New Roman" w:cs="Times New Roman"/>
          <w:sz w:val="28"/>
          <w:szCs w:val="28"/>
        </w:rPr>
        <w:t>тели могут получить на информационных стендах расположенных в местах пред</w:t>
      </w:r>
      <w:r w:rsidRPr="006B68C5">
        <w:rPr>
          <w:rFonts w:ascii="Times New Roman" w:hAnsi="Times New Roman" w:cs="Times New Roman"/>
          <w:sz w:val="28"/>
          <w:szCs w:val="28"/>
        </w:rPr>
        <w:t>о</w:t>
      </w:r>
      <w:r w:rsidRPr="006B68C5">
        <w:rPr>
          <w:rFonts w:ascii="Times New Roman" w:hAnsi="Times New Roman" w:cs="Times New Roman"/>
          <w:sz w:val="28"/>
          <w:szCs w:val="28"/>
        </w:rPr>
        <w:t>ставления муниципа</w:t>
      </w:r>
      <w:r w:rsidR="00FF160E">
        <w:rPr>
          <w:rFonts w:ascii="Times New Roman" w:hAnsi="Times New Roman" w:cs="Times New Roman"/>
          <w:sz w:val="28"/>
          <w:szCs w:val="28"/>
        </w:rPr>
        <w:t>льной услуги непосредственно в 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дминистрации</w:t>
      </w:r>
      <w:r w:rsidR="00FF160E">
        <w:rPr>
          <w:rFonts w:ascii="Times New Roman" w:hAnsi="Times New Roman" w:cs="Times New Roman"/>
          <w:sz w:val="28"/>
          <w:szCs w:val="28"/>
        </w:rPr>
        <w:t>, на оф</w:t>
      </w:r>
      <w:r w:rsidR="00FF160E">
        <w:rPr>
          <w:rFonts w:ascii="Times New Roman" w:hAnsi="Times New Roman" w:cs="Times New Roman"/>
          <w:sz w:val="28"/>
          <w:szCs w:val="28"/>
        </w:rPr>
        <w:t>и</w:t>
      </w:r>
      <w:r w:rsidR="00FF160E">
        <w:rPr>
          <w:rFonts w:ascii="Times New Roman" w:hAnsi="Times New Roman" w:cs="Times New Roman"/>
          <w:sz w:val="28"/>
          <w:szCs w:val="28"/>
        </w:rPr>
        <w:t>циальном сайте А</w:t>
      </w:r>
      <w:r w:rsidRPr="006B68C5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="00056526">
        <w:rPr>
          <w:rFonts w:ascii="Times New Roman" w:hAnsi="Times New Roman" w:cs="Times New Roman"/>
          <w:sz w:val="28"/>
          <w:szCs w:val="28"/>
        </w:rPr>
        <w:t>МФЦ</w:t>
      </w:r>
      <w:r w:rsidRPr="006B68C5">
        <w:rPr>
          <w:rFonts w:ascii="Times New Roman" w:hAnsi="Times New Roman" w:cs="Times New Roman"/>
          <w:sz w:val="28"/>
          <w:szCs w:val="28"/>
        </w:rPr>
        <w:t>, а также организации, предусмотре</w:t>
      </w:r>
      <w:r w:rsidRPr="006B68C5">
        <w:rPr>
          <w:rFonts w:ascii="Times New Roman" w:hAnsi="Times New Roman" w:cs="Times New Roman"/>
          <w:sz w:val="28"/>
          <w:szCs w:val="28"/>
        </w:rPr>
        <w:t>н</w:t>
      </w:r>
      <w:r w:rsidRPr="006B68C5">
        <w:rPr>
          <w:rFonts w:ascii="Times New Roman" w:hAnsi="Times New Roman" w:cs="Times New Roman"/>
          <w:sz w:val="28"/>
          <w:szCs w:val="28"/>
        </w:rPr>
        <w:t>ной частью 1.1 статьи 16 Федерального закона № 210</w:t>
      </w:r>
      <w:r>
        <w:rPr>
          <w:rFonts w:ascii="Times New Roman" w:hAnsi="Times New Roman" w:cs="Times New Roman"/>
          <w:sz w:val="28"/>
          <w:szCs w:val="28"/>
        </w:rPr>
        <w:t>-ФЗ, в федеральной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</w:t>
      </w:r>
      <w:r w:rsidRPr="006B68C5">
        <w:rPr>
          <w:rFonts w:ascii="Times New Roman" w:hAnsi="Times New Roman" w:cs="Times New Roman"/>
          <w:sz w:val="28"/>
          <w:szCs w:val="28"/>
        </w:rPr>
        <w:t xml:space="preserve">ной информационной системе «Единый </w:t>
      </w:r>
      <w:r>
        <w:rPr>
          <w:rFonts w:ascii="Times New Roman" w:hAnsi="Times New Roman" w:cs="Times New Roman"/>
          <w:sz w:val="28"/>
          <w:szCs w:val="28"/>
        </w:rPr>
        <w:t>портал государственных и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</w:t>
      </w:r>
      <w:r w:rsidRPr="006B68C5">
        <w:rPr>
          <w:rFonts w:ascii="Times New Roman" w:hAnsi="Times New Roman" w:cs="Times New Roman"/>
          <w:sz w:val="28"/>
          <w:szCs w:val="28"/>
        </w:rPr>
        <w:t>пальных услуг (функций)», на Портале государственных и муниципальных услуг (функций) Краснодарского края</w:t>
      </w:r>
      <w:proofErr w:type="gramEnd"/>
    </w:p>
    <w:p w14:paraId="2F050B94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F99E722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E44F04B" w14:textId="77777777" w:rsidR="002F5493" w:rsidRPr="006B68C5" w:rsidRDefault="002F5493" w:rsidP="002F54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5C371A5" w14:textId="77777777" w:rsidR="002F5493" w:rsidRPr="006B68C5" w:rsidRDefault="002F5493" w:rsidP="002F5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Начальник отдела</w:t>
      </w:r>
    </w:p>
    <w:p w14:paraId="25EB9F49" w14:textId="77777777" w:rsidR="002F5493" w:rsidRPr="006B68C5" w:rsidRDefault="002F5493" w:rsidP="002F5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>имущественных отношений</w:t>
      </w:r>
    </w:p>
    <w:p w14:paraId="5B4A6CEA" w14:textId="77777777" w:rsidR="002F5493" w:rsidRPr="006B68C5" w:rsidRDefault="002F5493" w:rsidP="002F5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68C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6B68C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51412C17" w14:textId="77777777" w:rsidR="002F5493" w:rsidRPr="0061419C" w:rsidRDefault="002F5493" w:rsidP="002F54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8C5">
        <w:rPr>
          <w:rFonts w:ascii="Times New Roman" w:hAnsi="Times New Roman" w:cs="Times New Roman"/>
          <w:sz w:val="28"/>
          <w:szCs w:val="28"/>
        </w:rPr>
        <w:t>образования Брюховецкий район                                                               А.С. Гуща</w:t>
      </w:r>
    </w:p>
    <w:p w14:paraId="3EB67B99" w14:textId="79C9A5B9" w:rsidR="005D5F0C" w:rsidRPr="00D20662" w:rsidRDefault="005D5F0C" w:rsidP="005D5F0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D5F0C" w:rsidRPr="00D20662" w:rsidSect="00057856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5" w:author="Оксана Назарова" w:date="2018-04-18T19:39:00Z" w:initials="">
    <w:p w14:paraId="4FDBB819" w14:textId="77777777" w:rsidR="00B23840" w:rsidRDefault="00B23840" w:rsidP="0026018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изменения апрель 2018</w:t>
      </w:r>
    </w:p>
  </w:comment>
  <w:comment w:id="155" w:author="Оксана Назарова" w:date="2017-08-22T14:10:00Z" w:initials="">
    <w:p w14:paraId="262A8E25" w14:textId="77777777" w:rsidR="00B23840" w:rsidRDefault="00B23840" w:rsidP="00EC2FB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если законодател</w:t>
      </w:r>
      <w:r>
        <w:rPr>
          <w:color w:val="000000"/>
        </w:rPr>
        <w:t>ь</w:t>
      </w:r>
      <w:r>
        <w:rPr>
          <w:color w:val="000000"/>
        </w:rPr>
        <w:t>ством установлен срок направления заявителю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езультата МУ почтой, то возврат осуществляется до истечения срока установленного законом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FDBB819" w15:done="0"/>
  <w15:commentEx w15:paraId="262A8E2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DA08A" w14:textId="77777777" w:rsidR="00B23840" w:rsidRDefault="00B23840" w:rsidP="008328E0">
      <w:pPr>
        <w:spacing w:after="0" w:line="240" w:lineRule="auto"/>
      </w:pPr>
      <w:r>
        <w:separator/>
      </w:r>
    </w:p>
  </w:endnote>
  <w:endnote w:type="continuationSeparator" w:id="0">
    <w:p w14:paraId="58868074" w14:textId="77777777" w:rsidR="00B23840" w:rsidRDefault="00B23840" w:rsidP="0083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E7911" w14:textId="77777777" w:rsidR="00B23840" w:rsidRDefault="00B23840" w:rsidP="008328E0">
      <w:pPr>
        <w:spacing w:after="0" w:line="240" w:lineRule="auto"/>
      </w:pPr>
      <w:r>
        <w:separator/>
      </w:r>
    </w:p>
  </w:footnote>
  <w:footnote w:type="continuationSeparator" w:id="0">
    <w:p w14:paraId="68F1D133" w14:textId="77777777" w:rsidR="00B23840" w:rsidRDefault="00B23840" w:rsidP="0083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0758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5CB5151" w14:textId="77777777" w:rsidR="00B23840" w:rsidRPr="00F1584D" w:rsidRDefault="00B23840" w:rsidP="00F1584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158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1584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158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1DB9">
          <w:rPr>
            <w:rFonts w:ascii="Times New Roman" w:hAnsi="Times New Roman" w:cs="Times New Roman"/>
            <w:noProof/>
            <w:sz w:val="24"/>
            <w:szCs w:val="24"/>
          </w:rPr>
          <w:t>45</w:t>
        </w:r>
        <w:r w:rsidRPr="00F1584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remenko_NB">
    <w15:presenceInfo w15:providerId="None" w15:userId="Eremenko_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revisionView w:markup="0"/>
  <w:trackRevision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7"/>
    <w:rsid w:val="00001BEC"/>
    <w:rsid w:val="0000333F"/>
    <w:rsid w:val="0000525F"/>
    <w:rsid w:val="00005639"/>
    <w:rsid w:val="00005DF6"/>
    <w:rsid w:val="000064F6"/>
    <w:rsid w:val="00007701"/>
    <w:rsid w:val="00007801"/>
    <w:rsid w:val="00011B0E"/>
    <w:rsid w:val="00012DF6"/>
    <w:rsid w:val="000138BB"/>
    <w:rsid w:val="0001696E"/>
    <w:rsid w:val="000225CD"/>
    <w:rsid w:val="00022713"/>
    <w:rsid w:val="0002399B"/>
    <w:rsid w:val="00025B1A"/>
    <w:rsid w:val="000262A2"/>
    <w:rsid w:val="000279B5"/>
    <w:rsid w:val="000303F7"/>
    <w:rsid w:val="00030B58"/>
    <w:rsid w:val="00030B81"/>
    <w:rsid w:val="00032653"/>
    <w:rsid w:val="00032688"/>
    <w:rsid w:val="000375C9"/>
    <w:rsid w:val="00042096"/>
    <w:rsid w:val="000421FB"/>
    <w:rsid w:val="00042635"/>
    <w:rsid w:val="0004370D"/>
    <w:rsid w:val="000457D9"/>
    <w:rsid w:val="00047960"/>
    <w:rsid w:val="00047AB8"/>
    <w:rsid w:val="00050E26"/>
    <w:rsid w:val="000515AF"/>
    <w:rsid w:val="000515F7"/>
    <w:rsid w:val="00051EC5"/>
    <w:rsid w:val="0005237E"/>
    <w:rsid w:val="00052812"/>
    <w:rsid w:val="00053978"/>
    <w:rsid w:val="00053C00"/>
    <w:rsid w:val="0005555A"/>
    <w:rsid w:val="00056526"/>
    <w:rsid w:val="00056D76"/>
    <w:rsid w:val="00057856"/>
    <w:rsid w:val="000627BF"/>
    <w:rsid w:val="00064282"/>
    <w:rsid w:val="00066DA9"/>
    <w:rsid w:val="00067C87"/>
    <w:rsid w:val="00070724"/>
    <w:rsid w:val="00071377"/>
    <w:rsid w:val="000732F9"/>
    <w:rsid w:val="00074B37"/>
    <w:rsid w:val="00075D89"/>
    <w:rsid w:val="00076A44"/>
    <w:rsid w:val="00076B61"/>
    <w:rsid w:val="000823AD"/>
    <w:rsid w:val="000825E5"/>
    <w:rsid w:val="000856B1"/>
    <w:rsid w:val="00086B30"/>
    <w:rsid w:val="00086F22"/>
    <w:rsid w:val="00087487"/>
    <w:rsid w:val="00091C86"/>
    <w:rsid w:val="00094853"/>
    <w:rsid w:val="00094CA2"/>
    <w:rsid w:val="00094E3D"/>
    <w:rsid w:val="0009521A"/>
    <w:rsid w:val="000956B9"/>
    <w:rsid w:val="00095A4A"/>
    <w:rsid w:val="00095D6F"/>
    <w:rsid w:val="00095FE2"/>
    <w:rsid w:val="0009624B"/>
    <w:rsid w:val="000979CB"/>
    <w:rsid w:val="000A4814"/>
    <w:rsid w:val="000A48C3"/>
    <w:rsid w:val="000A6032"/>
    <w:rsid w:val="000A6B42"/>
    <w:rsid w:val="000B13A3"/>
    <w:rsid w:val="000B160F"/>
    <w:rsid w:val="000B4423"/>
    <w:rsid w:val="000B4D67"/>
    <w:rsid w:val="000B4DE8"/>
    <w:rsid w:val="000B4F59"/>
    <w:rsid w:val="000B70F6"/>
    <w:rsid w:val="000B7DC3"/>
    <w:rsid w:val="000C247D"/>
    <w:rsid w:val="000C24EC"/>
    <w:rsid w:val="000C348F"/>
    <w:rsid w:val="000C385F"/>
    <w:rsid w:val="000C5214"/>
    <w:rsid w:val="000C5F3C"/>
    <w:rsid w:val="000C64DB"/>
    <w:rsid w:val="000C6674"/>
    <w:rsid w:val="000D0884"/>
    <w:rsid w:val="000D198F"/>
    <w:rsid w:val="000D2F71"/>
    <w:rsid w:val="000D4985"/>
    <w:rsid w:val="000D4B5B"/>
    <w:rsid w:val="000D63C5"/>
    <w:rsid w:val="000D7F15"/>
    <w:rsid w:val="000E1720"/>
    <w:rsid w:val="000E40C7"/>
    <w:rsid w:val="000E41E2"/>
    <w:rsid w:val="000E50DE"/>
    <w:rsid w:val="000E7050"/>
    <w:rsid w:val="000F07AB"/>
    <w:rsid w:val="000F1870"/>
    <w:rsid w:val="000F2681"/>
    <w:rsid w:val="000F3155"/>
    <w:rsid w:val="000F3CDD"/>
    <w:rsid w:val="000F4E8C"/>
    <w:rsid w:val="000F53A4"/>
    <w:rsid w:val="000F58AA"/>
    <w:rsid w:val="000F658F"/>
    <w:rsid w:val="000F68C6"/>
    <w:rsid w:val="000F6E3B"/>
    <w:rsid w:val="00100725"/>
    <w:rsid w:val="00100A44"/>
    <w:rsid w:val="00103089"/>
    <w:rsid w:val="00105F24"/>
    <w:rsid w:val="001066E6"/>
    <w:rsid w:val="0010777A"/>
    <w:rsid w:val="00111FAD"/>
    <w:rsid w:val="00114E21"/>
    <w:rsid w:val="00115295"/>
    <w:rsid w:val="0011623D"/>
    <w:rsid w:val="00117C3F"/>
    <w:rsid w:val="00121834"/>
    <w:rsid w:val="00121941"/>
    <w:rsid w:val="0012207B"/>
    <w:rsid w:val="001225FE"/>
    <w:rsid w:val="00122B7F"/>
    <w:rsid w:val="001255B7"/>
    <w:rsid w:val="0012687F"/>
    <w:rsid w:val="001268C7"/>
    <w:rsid w:val="001276F0"/>
    <w:rsid w:val="00132243"/>
    <w:rsid w:val="0013230C"/>
    <w:rsid w:val="001357DF"/>
    <w:rsid w:val="00136010"/>
    <w:rsid w:val="001374D1"/>
    <w:rsid w:val="001410DC"/>
    <w:rsid w:val="001416C4"/>
    <w:rsid w:val="001427BB"/>
    <w:rsid w:val="001428EC"/>
    <w:rsid w:val="00143929"/>
    <w:rsid w:val="0014630C"/>
    <w:rsid w:val="001468E2"/>
    <w:rsid w:val="00150554"/>
    <w:rsid w:val="00150853"/>
    <w:rsid w:val="001508DB"/>
    <w:rsid w:val="001514F7"/>
    <w:rsid w:val="00151BA2"/>
    <w:rsid w:val="00153A01"/>
    <w:rsid w:val="00156E15"/>
    <w:rsid w:val="001619A9"/>
    <w:rsid w:val="00162A34"/>
    <w:rsid w:val="00163977"/>
    <w:rsid w:val="001648AD"/>
    <w:rsid w:val="001650CA"/>
    <w:rsid w:val="00166038"/>
    <w:rsid w:val="00174057"/>
    <w:rsid w:val="00174066"/>
    <w:rsid w:val="00176FE4"/>
    <w:rsid w:val="00177A7B"/>
    <w:rsid w:val="00180801"/>
    <w:rsid w:val="00183FA0"/>
    <w:rsid w:val="00184D28"/>
    <w:rsid w:val="00190CED"/>
    <w:rsid w:val="001941B5"/>
    <w:rsid w:val="001946D6"/>
    <w:rsid w:val="00195928"/>
    <w:rsid w:val="001A26BB"/>
    <w:rsid w:val="001A316F"/>
    <w:rsid w:val="001A6A83"/>
    <w:rsid w:val="001A6B6A"/>
    <w:rsid w:val="001A7402"/>
    <w:rsid w:val="001B16D8"/>
    <w:rsid w:val="001B7981"/>
    <w:rsid w:val="001C043F"/>
    <w:rsid w:val="001C1B39"/>
    <w:rsid w:val="001C220B"/>
    <w:rsid w:val="001C25AF"/>
    <w:rsid w:val="001C4B74"/>
    <w:rsid w:val="001C603F"/>
    <w:rsid w:val="001C690F"/>
    <w:rsid w:val="001C71EB"/>
    <w:rsid w:val="001D0EF3"/>
    <w:rsid w:val="001D1BD0"/>
    <w:rsid w:val="001D401D"/>
    <w:rsid w:val="001D4655"/>
    <w:rsid w:val="001D5298"/>
    <w:rsid w:val="001D6473"/>
    <w:rsid w:val="001D71EE"/>
    <w:rsid w:val="001D764E"/>
    <w:rsid w:val="001D7F25"/>
    <w:rsid w:val="001E0275"/>
    <w:rsid w:val="001E0425"/>
    <w:rsid w:val="001E0D9B"/>
    <w:rsid w:val="001E39AF"/>
    <w:rsid w:val="001E664C"/>
    <w:rsid w:val="001F0363"/>
    <w:rsid w:val="001F2774"/>
    <w:rsid w:val="001F2CB1"/>
    <w:rsid w:val="001F308B"/>
    <w:rsid w:val="001F37F1"/>
    <w:rsid w:val="001F3CFD"/>
    <w:rsid w:val="001F3EA6"/>
    <w:rsid w:val="001F4B52"/>
    <w:rsid w:val="001F4D32"/>
    <w:rsid w:val="001F618F"/>
    <w:rsid w:val="00201ABB"/>
    <w:rsid w:val="00203A29"/>
    <w:rsid w:val="0020670C"/>
    <w:rsid w:val="00206DD7"/>
    <w:rsid w:val="002076D0"/>
    <w:rsid w:val="00207BA0"/>
    <w:rsid w:val="00210291"/>
    <w:rsid w:val="00210B56"/>
    <w:rsid w:val="00211783"/>
    <w:rsid w:val="0022108E"/>
    <w:rsid w:val="00222B22"/>
    <w:rsid w:val="00231F23"/>
    <w:rsid w:val="002347B3"/>
    <w:rsid w:val="002347EB"/>
    <w:rsid w:val="00235B5C"/>
    <w:rsid w:val="00236A97"/>
    <w:rsid w:val="00236E0D"/>
    <w:rsid w:val="00242B62"/>
    <w:rsid w:val="00242CA6"/>
    <w:rsid w:val="00242E02"/>
    <w:rsid w:val="00244E24"/>
    <w:rsid w:val="002476DB"/>
    <w:rsid w:val="00251877"/>
    <w:rsid w:val="00252184"/>
    <w:rsid w:val="002531AB"/>
    <w:rsid w:val="00255977"/>
    <w:rsid w:val="0025660F"/>
    <w:rsid w:val="00256C45"/>
    <w:rsid w:val="00257152"/>
    <w:rsid w:val="00257CF2"/>
    <w:rsid w:val="0026018D"/>
    <w:rsid w:val="002632C2"/>
    <w:rsid w:val="00263EAB"/>
    <w:rsid w:val="00265DF4"/>
    <w:rsid w:val="00275493"/>
    <w:rsid w:val="002759A6"/>
    <w:rsid w:val="002762D4"/>
    <w:rsid w:val="002762F5"/>
    <w:rsid w:val="00277F8B"/>
    <w:rsid w:val="00280B62"/>
    <w:rsid w:val="00280D80"/>
    <w:rsid w:val="002821D6"/>
    <w:rsid w:val="002824AC"/>
    <w:rsid w:val="0028582E"/>
    <w:rsid w:val="00285929"/>
    <w:rsid w:val="00285A93"/>
    <w:rsid w:val="00286E03"/>
    <w:rsid w:val="00287D23"/>
    <w:rsid w:val="00291A99"/>
    <w:rsid w:val="00294136"/>
    <w:rsid w:val="00296A9A"/>
    <w:rsid w:val="00297221"/>
    <w:rsid w:val="002A0EE3"/>
    <w:rsid w:val="002A2087"/>
    <w:rsid w:val="002A208A"/>
    <w:rsid w:val="002A25B9"/>
    <w:rsid w:val="002A521B"/>
    <w:rsid w:val="002A52D2"/>
    <w:rsid w:val="002B1052"/>
    <w:rsid w:val="002B121D"/>
    <w:rsid w:val="002B1793"/>
    <w:rsid w:val="002B1953"/>
    <w:rsid w:val="002B2FC7"/>
    <w:rsid w:val="002B4C68"/>
    <w:rsid w:val="002B54FE"/>
    <w:rsid w:val="002B6D65"/>
    <w:rsid w:val="002B72B4"/>
    <w:rsid w:val="002C2E57"/>
    <w:rsid w:val="002C4409"/>
    <w:rsid w:val="002D0531"/>
    <w:rsid w:val="002D0605"/>
    <w:rsid w:val="002D088B"/>
    <w:rsid w:val="002D18CF"/>
    <w:rsid w:val="002D2EA3"/>
    <w:rsid w:val="002D3EB8"/>
    <w:rsid w:val="002D4BDD"/>
    <w:rsid w:val="002D5700"/>
    <w:rsid w:val="002E0112"/>
    <w:rsid w:val="002E1105"/>
    <w:rsid w:val="002E29DA"/>
    <w:rsid w:val="002E34A8"/>
    <w:rsid w:val="002E3B8C"/>
    <w:rsid w:val="002E5FE7"/>
    <w:rsid w:val="002F04E7"/>
    <w:rsid w:val="002F25F4"/>
    <w:rsid w:val="002F30BD"/>
    <w:rsid w:val="002F462E"/>
    <w:rsid w:val="002F5493"/>
    <w:rsid w:val="002F7DD6"/>
    <w:rsid w:val="00300E30"/>
    <w:rsid w:val="0030156F"/>
    <w:rsid w:val="003019D3"/>
    <w:rsid w:val="00303659"/>
    <w:rsid w:val="00303CB3"/>
    <w:rsid w:val="003050DC"/>
    <w:rsid w:val="00305722"/>
    <w:rsid w:val="003063EC"/>
    <w:rsid w:val="00306BF4"/>
    <w:rsid w:val="00306D1B"/>
    <w:rsid w:val="0031325D"/>
    <w:rsid w:val="003132F1"/>
    <w:rsid w:val="003134EF"/>
    <w:rsid w:val="00315253"/>
    <w:rsid w:val="0031797E"/>
    <w:rsid w:val="0032021B"/>
    <w:rsid w:val="003212A4"/>
    <w:rsid w:val="003229B1"/>
    <w:rsid w:val="003242C6"/>
    <w:rsid w:val="00324F9D"/>
    <w:rsid w:val="00325553"/>
    <w:rsid w:val="0032677D"/>
    <w:rsid w:val="00332C0C"/>
    <w:rsid w:val="00333DB9"/>
    <w:rsid w:val="0033480F"/>
    <w:rsid w:val="003355F2"/>
    <w:rsid w:val="00344D8E"/>
    <w:rsid w:val="0034616B"/>
    <w:rsid w:val="00346ACC"/>
    <w:rsid w:val="00346FF7"/>
    <w:rsid w:val="00351DA1"/>
    <w:rsid w:val="003537B4"/>
    <w:rsid w:val="0035465B"/>
    <w:rsid w:val="0035477E"/>
    <w:rsid w:val="003553B2"/>
    <w:rsid w:val="0035761F"/>
    <w:rsid w:val="00357DA1"/>
    <w:rsid w:val="00363841"/>
    <w:rsid w:val="00363A73"/>
    <w:rsid w:val="00366794"/>
    <w:rsid w:val="003703DB"/>
    <w:rsid w:val="00370F1C"/>
    <w:rsid w:val="003727CA"/>
    <w:rsid w:val="00372F94"/>
    <w:rsid w:val="00375384"/>
    <w:rsid w:val="00377EBB"/>
    <w:rsid w:val="0038122C"/>
    <w:rsid w:val="0038183B"/>
    <w:rsid w:val="00381CD4"/>
    <w:rsid w:val="00382FF9"/>
    <w:rsid w:val="00383A8F"/>
    <w:rsid w:val="00383EA1"/>
    <w:rsid w:val="00383FFC"/>
    <w:rsid w:val="00384CB8"/>
    <w:rsid w:val="003865AE"/>
    <w:rsid w:val="00386797"/>
    <w:rsid w:val="00386A1A"/>
    <w:rsid w:val="003901C7"/>
    <w:rsid w:val="00392370"/>
    <w:rsid w:val="0039243C"/>
    <w:rsid w:val="00392878"/>
    <w:rsid w:val="00392A6B"/>
    <w:rsid w:val="00392C35"/>
    <w:rsid w:val="003942B9"/>
    <w:rsid w:val="00395354"/>
    <w:rsid w:val="003A0524"/>
    <w:rsid w:val="003A2EB9"/>
    <w:rsid w:val="003A4E2C"/>
    <w:rsid w:val="003A61F9"/>
    <w:rsid w:val="003A679F"/>
    <w:rsid w:val="003B189E"/>
    <w:rsid w:val="003B761D"/>
    <w:rsid w:val="003B769F"/>
    <w:rsid w:val="003C00E8"/>
    <w:rsid w:val="003C2EDA"/>
    <w:rsid w:val="003C3911"/>
    <w:rsid w:val="003C707C"/>
    <w:rsid w:val="003D1493"/>
    <w:rsid w:val="003D1E5B"/>
    <w:rsid w:val="003D6024"/>
    <w:rsid w:val="003E10C6"/>
    <w:rsid w:val="003E1B21"/>
    <w:rsid w:val="003E27EB"/>
    <w:rsid w:val="003E3FCB"/>
    <w:rsid w:val="003E4D41"/>
    <w:rsid w:val="003E4F88"/>
    <w:rsid w:val="003E599C"/>
    <w:rsid w:val="003E68B4"/>
    <w:rsid w:val="003F1001"/>
    <w:rsid w:val="003F1706"/>
    <w:rsid w:val="003F33D0"/>
    <w:rsid w:val="003F37C6"/>
    <w:rsid w:val="003F7A0E"/>
    <w:rsid w:val="00401EF2"/>
    <w:rsid w:val="00403F24"/>
    <w:rsid w:val="0040597D"/>
    <w:rsid w:val="004064B4"/>
    <w:rsid w:val="0041031D"/>
    <w:rsid w:val="004107DE"/>
    <w:rsid w:val="00410B29"/>
    <w:rsid w:val="00410BDF"/>
    <w:rsid w:val="00414A46"/>
    <w:rsid w:val="00415244"/>
    <w:rsid w:val="004157C1"/>
    <w:rsid w:val="004162A8"/>
    <w:rsid w:val="00416598"/>
    <w:rsid w:val="00416A66"/>
    <w:rsid w:val="0042032E"/>
    <w:rsid w:val="004203C1"/>
    <w:rsid w:val="00421DC9"/>
    <w:rsid w:val="00426740"/>
    <w:rsid w:val="00427759"/>
    <w:rsid w:val="0043099B"/>
    <w:rsid w:val="00431469"/>
    <w:rsid w:val="00432071"/>
    <w:rsid w:val="0043280B"/>
    <w:rsid w:val="0043341A"/>
    <w:rsid w:val="00434FA3"/>
    <w:rsid w:val="00436F7C"/>
    <w:rsid w:val="00437026"/>
    <w:rsid w:val="00441731"/>
    <w:rsid w:val="00446DBE"/>
    <w:rsid w:val="00447C7A"/>
    <w:rsid w:val="00450598"/>
    <w:rsid w:val="00450923"/>
    <w:rsid w:val="004513E5"/>
    <w:rsid w:val="00451CBD"/>
    <w:rsid w:val="0045235D"/>
    <w:rsid w:val="0045312A"/>
    <w:rsid w:val="00461864"/>
    <w:rsid w:val="00461B3F"/>
    <w:rsid w:val="00461DB4"/>
    <w:rsid w:val="00464ADF"/>
    <w:rsid w:val="0046578D"/>
    <w:rsid w:val="00467543"/>
    <w:rsid w:val="00472B4D"/>
    <w:rsid w:val="00475BF6"/>
    <w:rsid w:val="00476238"/>
    <w:rsid w:val="00476658"/>
    <w:rsid w:val="0047691A"/>
    <w:rsid w:val="00477A26"/>
    <w:rsid w:val="00482611"/>
    <w:rsid w:val="00486717"/>
    <w:rsid w:val="00487FC7"/>
    <w:rsid w:val="00490744"/>
    <w:rsid w:val="004907C4"/>
    <w:rsid w:val="00490F33"/>
    <w:rsid w:val="004919D6"/>
    <w:rsid w:val="00492F8B"/>
    <w:rsid w:val="00496702"/>
    <w:rsid w:val="004A27A2"/>
    <w:rsid w:val="004A404B"/>
    <w:rsid w:val="004A5F9C"/>
    <w:rsid w:val="004A6072"/>
    <w:rsid w:val="004A6C7F"/>
    <w:rsid w:val="004B0E87"/>
    <w:rsid w:val="004B2094"/>
    <w:rsid w:val="004B20F8"/>
    <w:rsid w:val="004B38E0"/>
    <w:rsid w:val="004B4FC1"/>
    <w:rsid w:val="004B502E"/>
    <w:rsid w:val="004B686F"/>
    <w:rsid w:val="004B7772"/>
    <w:rsid w:val="004C1CAD"/>
    <w:rsid w:val="004C1F49"/>
    <w:rsid w:val="004C2599"/>
    <w:rsid w:val="004C4519"/>
    <w:rsid w:val="004C5880"/>
    <w:rsid w:val="004C6686"/>
    <w:rsid w:val="004C74C1"/>
    <w:rsid w:val="004D0ABC"/>
    <w:rsid w:val="004D58C3"/>
    <w:rsid w:val="004D6562"/>
    <w:rsid w:val="004E153C"/>
    <w:rsid w:val="004E1551"/>
    <w:rsid w:val="004E1554"/>
    <w:rsid w:val="004E1968"/>
    <w:rsid w:val="004E31DA"/>
    <w:rsid w:val="004E52C8"/>
    <w:rsid w:val="004E6E73"/>
    <w:rsid w:val="004E720D"/>
    <w:rsid w:val="004E7840"/>
    <w:rsid w:val="004F01BC"/>
    <w:rsid w:val="004F2026"/>
    <w:rsid w:val="004F3D91"/>
    <w:rsid w:val="004F48CE"/>
    <w:rsid w:val="004F54E1"/>
    <w:rsid w:val="004F6D68"/>
    <w:rsid w:val="004F78D5"/>
    <w:rsid w:val="00500FFA"/>
    <w:rsid w:val="005017BC"/>
    <w:rsid w:val="0050180F"/>
    <w:rsid w:val="00502BE1"/>
    <w:rsid w:val="005033A9"/>
    <w:rsid w:val="00504538"/>
    <w:rsid w:val="0050463C"/>
    <w:rsid w:val="00507BB7"/>
    <w:rsid w:val="00507F77"/>
    <w:rsid w:val="005126EB"/>
    <w:rsid w:val="005141F5"/>
    <w:rsid w:val="005144CB"/>
    <w:rsid w:val="005170C2"/>
    <w:rsid w:val="005174F8"/>
    <w:rsid w:val="00517732"/>
    <w:rsid w:val="005214FC"/>
    <w:rsid w:val="00522F10"/>
    <w:rsid w:val="005246FC"/>
    <w:rsid w:val="005257F8"/>
    <w:rsid w:val="00525DD8"/>
    <w:rsid w:val="00526036"/>
    <w:rsid w:val="005270AD"/>
    <w:rsid w:val="00527647"/>
    <w:rsid w:val="005302DD"/>
    <w:rsid w:val="0053055B"/>
    <w:rsid w:val="00530985"/>
    <w:rsid w:val="00531E54"/>
    <w:rsid w:val="00533201"/>
    <w:rsid w:val="005365CE"/>
    <w:rsid w:val="00536B1F"/>
    <w:rsid w:val="00540EBA"/>
    <w:rsid w:val="005415C6"/>
    <w:rsid w:val="00544345"/>
    <w:rsid w:val="00551306"/>
    <w:rsid w:val="00551C55"/>
    <w:rsid w:val="00551D0D"/>
    <w:rsid w:val="0055291A"/>
    <w:rsid w:val="00552E79"/>
    <w:rsid w:val="0055497F"/>
    <w:rsid w:val="0055682B"/>
    <w:rsid w:val="0056161A"/>
    <w:rsid w:val="00562C92"/>
    <w:rsid w:val="005632FB"/>
    <w:rsid w:val="0056463B"/>
    <w:rsid w:val="00565C60"/>
    <w:rsid w:val="005674E1"/>
    <w:rsid w:val="00567F20"/>
    <w:rsid w:val="005705F6"/>
    <w:rsid w:val="00570ED4"/>
    <w:rsid w:val="0057107B"/>
    <w:rsid w:val="00574A76"/>
    <w:rsid w:val="0057587D"/>
    <w:rsid w:val="00576AB6"/>
    <w:rsid w:val="00576E6C"/>
    <w:rsid w:val="00583768"/>
    <w:rsid w:val="00583856"/>
    <w:rsid w:val="00585C4C"/>
    <w:rsid w:val="00593332"/>
    <w:rsid w:val="00593948"/>
    <w:rsid w:val="0059558B"/>
    <w:rsid w:val="00596086"/>
    <w:rsid w:val="005968BD"/>
    <w:rsid w:val="00596CEF"/>
    <w:rsid w:val="005975AD"/>
    <w:rsid w:val="005A2D99"/>
    <w:rsid w:val="005A50AA"/>
    <w:rsid w:val="005A6A06"/>
    <w:rsid w:val="005A7B0A"/>
    <w:rsid w:val="005B040E"/>
    <w:rsid w:val="005B0B9A"/>
    <w:rsid w:val="005B0C0A"/>
    <w:rsid w:val="005B277B"/>
    <w:rsid w:val="005B297E"/>
    <w:rsid w:val="005B3682"/>
    <w:rsid w:val="005B47E1"/>
    <w:rsid w:val="005B4E24"/>
    <w:rsid w:val="005B5915"/>
    <w:rsid w:val="005C0C98"/>
    <w:rsid w:val="005C0F5B"/>
    <w:rsid w:val="005C14B2"/>
    <w:rsid w:val="005C2363"/>
    <w:rsid w:val="005C26D5"/>
    <w:rsid w:val="005C2821"/>
    <w:rsid w:val="005C2F0A"/>
    <w:rsid w:val="005C4E97"/>
    <w:rsid w:val="005C6966"/>
    <w:rsid w:val="005D10A5"/>
    <w:rsid w:val="005D16E8"/>
    <w:rsid w:val="005D1CC8"/>
    <w:rsid w:val="005D23DA"/>
    <w:rsid w:val="005D5F0C"/>
    <w:rsid w:val="005D64F1"/>
    <w:rsid w:val="005E0B96"/>
    <w:rsid w:val="005E1340"/>
    <w:rsid w:val="005E1661"/>
    <w:rsid w:val="005E19EA"/>
    <w:rsid w:val="005E1DBA"/>
    <w:rsid w:val="005E25FB"/>
    <w:rsid w:val="005E5E71"/>
    <w:rsid w:val="005E624F"/>
    <w:rsid w:val="005E62DA"/>
    <w:rsid w:val="005F09E0"/>
    <w:rsid w:val="005F10B0"/>
    <w:rsid w:val="005F2497"/>
    <w:rsid w:val="005F2EEB"/>
    <w:rsid w:val="005F32D3"/>
    <w:rsid w:val="005F3A35"/>
    <w:rsid w:val="005F454E"/>
    <w:rsid w:val="005F4A2D"/>
    <w:rsid w:val="005F4FA4"/>
    <w:rsid w:val="005F70A0"/>
    <w:rsid w:val="005F7645"/>
    <w:rsid w:val="00600B92"/>
    <w:rsid w:val="006018E5"/>
    <w:rsid w:val="00602F04"/>
    <w:rsid w:val="00603662"/>
    <w:rsid w:val="006044A4"/>
    <w:rsid w:val="00605477"/>
    <w:rsid w:val="00607541"/>
    <w:rsid w:val="0061041F"/>
    <w:rsid w:val="00613250"/>
    <w:rsid w:val="006138CE"/>
    <w:rsid w:val="00616CD2"/>
    <w:rsid w:val="0061716D"/>
    <w:rsid w:val="00621912"/>
    <w:rsid w:val="00621DE9"/>
    <w:rsid w:val="00621EBA"/>
    <w:rsid w:val="0062644E"/>
    <w:rsid w:val="00627DE5"/>
    <w:rsid w:val="00627EAC"/>
    <w:rsid w:val="0063243A"/>
    <w:rsid w:val="00632669"/>
    <w:rsid w:val="00632D27"/>
    <w:rsid w:val="006341BB"/>
    <w:rsid w:val="00634E90"/>
    <w:rsid w:val="0063605C"/>
    <w:rsid w:val="00637087"/>
    <w:rsid w:val="006448B4"/>
    <w:rsid w:val="006468B5"/>
    <w:rsid w:val="00650195"/>
    <w:rsid w:val="006514A7"/>
    <w:rsid w:val="00651A8E"/>
    <w:rsid w:val="006544D9"/>
    <w:rsid w:val="006544E4"/>
    <w:rsid w:val="0065457E"/>
    <w:rsid w:val="00654F0D"/>
    <w:rsid w:val="00657D31"/>
    <w:rsid w:val="0066034F"/>
    <w:rsid w:val="006621C4"/>
    <w:rsid w:val="00662296"/>
    <w:rsid w:val="0066286C"/>
    <w:rsid w:val="00662E95"/>
    <w:rsid w:val="00664DC8"/>
    <w:rsid w:val="00664E98"/>
    <w:rsid w:val="00665993"/>
    <w:rsid w:val="006664C4"/>
    <w:rsid w:val="00672B84"/>
    <w:rsid w:val="0067427B"/>
    <w:rsid w:val="00674A4E"/>
    <w:rsid w:val="00675C27"/>
    <w:rsid w:val="00677244"/>
    <w:rsid w:val="00681DF8"/>
    <w:rsid w:val="00682529"/>
    <w:rsid w:val="006832E9"/>
    <w:rsid w:val="00683B41"/>
    <w:rsid w:val="00684B70"/>
    <w:rsid w:val="00685ED8"/>
    <w:rsid w:val="006919BB"/>
    <w:rsid w:val="00691E61"/>
    <w:rsid w:val="00692929"/>
    <w:rsid w:val="00694483"/>
    <w:rsid w:val="00696AE2"/>
    <w:rsid w:val="006A1003"/>
    <w:rsid w:val="006A156B"/>
    <w:rsid w:val="006A2B5E"/>
    <w:rsid w:val="006A2E31"/>
    <w:rsid w:val="006A38C4"/>
    <w:rsid w:val="006A5145"/>
    <w:rsid w:val="006A7573"/>
    <w:rsid w:val="006B07D6"/>
    <w:rsid w:val="006B27AB"/>
    <w:rsid w:val="006B3933"/>
    <w:rsid w:val="006B4A67"/>
    <w:rsid w:val="006B6B3A"/>
    <w:rsid w:val="006B6CBE"/>
    <w:rsid w:val="006C07B4"/>
    <w:rsid w:val="006C2882"/>
    <w:rsid w:val="006C3131"/>
    <w:rsid w:val="006C6690"/>
    <w:rsid w:val="006C720C"/>
    <w:rsid w:val="006C74D0"/>
    <w:rsid w:val="006D20FA"/>
    <w:rsid w:val="006D2ADC"/>
    <w:rsid w:val="006D413C"/>
    <w:rsid w:val="006D7BB7"/>
    <w:rsid w:val="006E1DDF"/>
    <w:rsid w:val="006E1FA8"/>
    <w:rsid w:val="006E529E"/>
    <w:rsid w:val="006E5A4D"/>
    <w:rsid w:val="006E683F"/>
    <w:rsid w:val="006E6F30"/>
    <w:rsid w:val="006F081C"/>
    <w:rsid w:val="006F284C"/>
    <w:rsid w:val="006F299B"/>
    <w:rsid w:val="006F2F0C"/>
    <w:rsid w:val="006F3BB5"/>
    <w:rsid w:val="006F405F"/>
    <w:rsid w:val="006F5925"/>
    <w:rsid w:val="006F5FBE"/>
    <w:rsid w:val="006F761F"/>
    <w:rsid w:val="006F78D7"/>
    <w:rsid w:val="006F7BAF"/>
    <w:rsid w:val="00700443"/>
    <w:rsid w:val="00702433"/>
    <w:rsid w:val="00702E5C"/>
    <w:rsid w:val="007107C3"/>
    <w:rsid w:val="0071147B"/>
    <w:rsid w:val="007114EA"/>
    <w:rsid w:val="00712E84"/>
    <w:rsid w:val="00714581"/>
    <w:rsid w:val="00715F91"/>
    <w:rsid w:val="0071645D"/>
    <w:rsid w:val="00716627"/>
    <w:rsid w:val="007179F8"/>
    <w:rsid w:val="00721081"/>
    <w:rsid w:val="00721C25"/>
    <w:rsid w:val="0072421B"/>
    <w:rsid w:val="007309F0"/>
    <w:rsid w:val="00730BD5"/>
    <w:rsid w:val="00731C43"/>
    <w:rsid w:val="00731EA5"/>
    <w:rsid w:val="00734802"/>
    <w:rsid w:val="00736A1F"/>
    <w:rsid w:val="00737880"/>
    <w:rsid w:val="00737E2F"/>
    <w:rsid w:val="00737F3B"/>
    <w:rsid w:val="007440A3"/>
    <w:rsid w:val="00744752"/>
    <w:rsid w:val="00747123"/>
    <w:rsid w:val="00750069"/>
    <w:rsid w:val="00750CF2"/>
    <w:rsid w:val="00751536"/>
    <w:rsid w:val="00754DE4"/>
    <w:rsid w:val="00756ABC"/>
    <w:rsid w:val="007570D8"/>
    <w:rsid w:val="00757684"/>
    <w:rsid w:val="00760668"/>
    <w:rsid w:val="0076296E"/>
    <w:rsid w:val="00763C5F"/>
    <w:rsid w:val="00771863"/>
    <w:rsid w:val="007723CE"/>
    <w:rsid w:val="0077263E"/>
    <w:rsid w:val="0077277D"/>
    <w:rsid w:val="00772990"/>
    <w:rsid w:val="00772A09"/>
    <w:rsid w:val="007742F7"/>
    <w:rsid w:val="00774972"/>
    <w:rsid w:val="00775CA6"/>
    <w:rsid w:val="0078040B"/>
    <w:rsid w:val="007806B2"/>
    <w:rsid w:val="00780D84"/>
    <w:rsid w:val="0078154C"/>
    <w:rsid w:val="007861CA"/>
    <w:rsid w:val="007872FB"/>
    <w:rsid w:val="007911CD"/>
    <w:rsid w:val="00791EC4"/>
    <w:rsid w:val="007932C3"/>
    <w:rsid w:val="007934CC"/>
    <w:rsid w:val="00796D38"/>
    <w:rsid w:val="00797092"/>
    <w:rsid w:val="007A1D71"/>
    <w:rsid w:val="007A2F06"/>
    <w:rsid w:val="007A638E"/>
    <w:rsid w:val="007A689F"/>
    <w:rsid w:val="007A77FC"/>
    <w:rsid w:val="007B21FE"/>
    <w:rsid w:val="007B2F0F"/>
    <w:rsid w:val="007B32FC"/>
    <w:rsid w:val="007B3385"/>
    <w:rsid w:val="007B4CE6"/>
    <w:rsid w:val="007B7752"/>
    <w:rsid w:val="007C149C"/>
    <w:rsid w:val="007C2468"/>
    <w:rsid w:val="007C2726"/>
    <w:rsid w:val="007C55B9"/>
    <w:rsid w:val="007C58EE"/>
    <w:rsid w:val="007C6FDA"/>
    <w:rsid w:val="007C77B0"/>
    <w:rsid w:val="007D39F3"/>
    <w:rsid w:val="007D4565"/>
    <w:rsid w:val="007D5F31"/>
    <w:rsid w:val="007D64E8"/>
    <w:rsid w:val="007D72F9"/>
    <w:rsid w:val="007E08E9"/>
    <w:rsid w:val="007E0A3A"/>
    <w:rsid w:val="007E2497"/>
    <w:rsid w:val="007E2F76"/>
    <w:rsid w:val="007E5ADC"/>
    <w:rsid w:val="007E6DDA"/>
    <w:rsid w:val="007F0F70"/>
    <w:rsid w:val="007F1073"/>
    <w:rsid w:val="007F1B00"/>
    <w:rsid w:val="007F241E"/>
    <w:rsid w:val="007F2D1E"/>
    <w:rsid w:val="007F2E49"/>
    <w:rsid w:val="007F373D"/>
    <w:rsid w:val="007F3B3E"/>
    <w:rsid w:val="007F4A5A"/>
    <w:rsid w:val="007F5B7A"/>
    <w:rsid w:val="007F7578"/>
    <w:rsid w:val="0080015C"/>
    <w:rsid w:val="0080157E"/>
    <w:rsid w:val="0080254D"/>
    <w:rsid w:val="00802A72"/>
    <w:rsid w:val="00805372"/>
    <w:rsid w:val="008063FD"/>
    <w:rsid w:val="00806628"/>
    <w:rsid w:val="00806AC6"/>
    <w:rsid w:val="0080787F"/>
    <w:rsid w:val="00811F53"/>
    <w:rsid w:val="0081226A"/>
    <w:rsid w:val="00813239"/>
    <w:rsid w:val="0081775E"/>
    <w:rsid w:val="0082053C"/>
    <w:rsid w:val="00821565"/>
    <w:rsid w:val="00822D75"/>
    <w:rsid w:val="0082364B"/>
    <w:rsid w:val="00823AFE"/>
    <w:rsid w:val="00824F7F"/>
    <w:rsid w:val="00825C12"/>
    <w:rsid w:val="00825CE9"/>
    <w:rsid w:val="008266B5"/>
    <w:rsid w:val="008270FA"/>
    <w:rsid w:val="008275E8"/>
    <w:rsid w:val="00827C14"/>
    <w:rsid w:val="00831470"/>
    <w:rsid w:val="00831F9E"/>
    <w:rsid w:val="008328E0"/>
    <w:rsid w:val="008345AD"/>
    <w:rsid w:val="00836371"/>
    <w:rsid w:val="00836A81"/>
    <w:rsid w:val="008415AF"/>
    <w:rsid w:val="00843527"/>
    <w:rsid w:val="00843A0A"/>
    <w:rsid w:val="0084491F"/>
    <w:rsid w:val="008459F7"/>
    <w:rsid w:val="00847042"/>
    <w:rsid w:val="0086071C"/>
    <w:rsid w:val="00861C61"/>
    <w:rsid w:val="00862630"/>
    <w:rsid w:val="00862749"/>
    <w:rsid w:val="008628DF"/>
    <w:rsid w:val="00863588"/>
    <w:rsid w:val="008635E4"/>
    <w:rsid w:val="00864AA1"/>
    <w:rsid w:val="008665D3"/>
    <w:rsid w:val="00871B24"/>
    <w:rsid w:val="008724CD"/>
    <w:rsid w:val="008732C5"/>
    <w:rsid w:val="00873A2F"/>
    <w:rsid w:val="00874343"/>
    <w:rsid w:val="00875E21"/>
    <w:rsid w:val="008764C4"/>
    <w:rsid w:val="0087690D"/>
    <w:rsid w:val="00877383"/>
    <w:rsid w:val="00877A62"/>
    <w:rsid w:val="00877B86"/>
    <w:rsid w:val="00877E1B"/>
    <w:rsid w:val="00880F7B"/>
    <w:rsid w:val="00881363"/>
    <w:rsid w:val="00883B28"/>
    <w:rsid w:val="00884705"/>
    <w:rsid w:val="00884BFE"/>
    <w:rsid w:val="00886A59"/>
    <w:rsid w:val="00887264"/>
    <w:rsid w:val="00887E9F"/>
    <w:rsid w:val="0089105D"/>
    <w:rsid w:val="008934C5"/>
    <w:rsid w:val="008942D8"/>
    <w:rsid w:val="00894674"/>
    <w:rsid w:val="00895619"/>
    <w:rsid w:val="008A0C07"/>
    <w:rsid w:val="008A121A"/>
    <w:rsid w:val="008A1787"/>
    <w:rsid w:val="008A359C"/>
    <w:rsid w:val="008A5233"/>
    <w:rsid w:val="008A6C99"/>
    <w:rsid w:val="008B0321"/>
    <w:rsid w:val="008B1539"/>
    <w:rsid w:val="008B2053"/>
    <w:rsid w:val="008B4162"/>
    <w:rsid w:val="008B48E6"/>
    <w:rsid w:val="008B4B24"/>
    <w:rsid w:val="008B5072"/>
    <w:rsid w:val="008B6CEA"/>
    <w:rsid w:val="008B6F69"/>
    <w:rsid w:val="008B790A"/>
    <w:rsid w:val="008C5323"/>
    <w:rsid w:val="008C737F"/>
    <w:rsid w:val="008D013F"/>
    <w:rsid w:val="008D21DF"/>
    <w:rsid w:val="008D3932"/>
    <w:rsid w:val="008D4504"/>
    <w:rsid w:val="008D55BA"/>
    <w:rsid w:val="008D63F7"/>
    <w:rsid w:val="008D7730"/>
    <w:rsid w:val="008E0C8F"/>
    <w:rsid w:val="008E3726"/>
    <w:rsid w:val="008E50AA"/>
    <w:rsid w:val="008E53A7"/>
    <w:rsid w:val="008E7791"/>
    <w:rsid w:val="00900F43"/>
    <w:rsid w:val="00901166"/>
    <w:rsid w:val="00901AED"/>
    <w:rsid w:val="00901B5B"/>
    <w:rsid w:val="00906C30"/>
    <w:rsid w:val="00907512"/>
    <w:rsid w:val="009102F8"/>
    <w:rsid w:val="00910347"/>
    <w:rsid w:val="0091068F"/>
    <w:rsid w:val="009106F2"/>
    <w:rsid w:val="0091179D"/>
    <w:rsid w:val="009129CB"/>
    <w:rsid w:val="00913A7E"/>
    <w:rsid w:val="00913D24"/>
    <w:rsid w:val="00914A5B"/>
    <w:rsid w:val="009176E7"/>
    <w:rsid w:val="009247B5"/>
    <w:rsid w:val="00925A92"/>
    <w:rsid w:val="0092615A"/>
    <w:rsid w:val="00927211"/>
    <w:rsid w:val="009272A2"/>
    <w:rsid w:val="00930D5E"/>
    <w:rsid w:val="00931737"/>
    <w:rsid w:val="00932178"/>
    <w:rsid w:val="00932BA9"/>
    <w:rsid w:val="009338E3"/>
    <w:rsid w:val="00934FA2"/>
    <w:rsid w:val="0093671A"/>
    <w:rsid w:val="009372EE"/>
    <w:rsid w:val="00937776"/>
    <w:rsid w:val="00940C8A"/>
    <w:rsid w:val="00940E48"/>
    <w:rsid w:val="00940EA1"/>
    <w:rsid w:val="00942D64"/>
    <w:rsid w:val="00942E59"/>
    <w:rsid w:val="00943E35"/>
    <w:rsid w:val="00945183"/>
    <w:rsid w:val="009470C4"/>
    <w:rsid w:val="00950BBA"/>
    <w:rsid w:val="00950C4D"/>
    <w:rsid w:val="00951320"/>
    <w:rsid w:val="0095208A"/>
    <w:rsid w:val="009528B7"/>
    <w:rsid w:val="00953EAE"/>
    <w:rsid w:val="009541ED"/>
    <w:rsid w:val="0095541D"/>
    <w:rsid w:val="009575CB"/>
    <w:rsid w:val="00961E3B"/>
    <w:rsid w:val="0096354D"/>
    <w:rsid w:val="00964332"/>
    <w:rsid w:val="00967F06"/>
    <w:rsid w:val="00973B08"/>
    <w:rsid w:val="00976F5B"/>
    <w:rsid w:val="00977A32"/>
    <w:rsid w:val="00977C83"/>
    <w:rsid w:val="00980B4C"/>
    <w:rsid w:val="00980F39"/>
    <w:rsid w:val="009838B8"/>
    <w:rsid w:val="00983920"/>
    <w:rsid w:val="009839E3"/>
    <w:rsid w:val="00983F24"/>
    <w:rsid w:val="00991185"/>
    <w:rsid w:val="00997930"/>
    <w:rsid w:val="009A0901"/>
    <w:rsid w:val="009A125C"/>
    <w:rsid w:val="009A5197"/>
    <w:rsid w:val="009A5DD0"/>
    <w:rsid w:val="009A6DF7"/>
    <w:rsid w:val="009B02DE"/>
    <w:rsid w:val="009B07A8"/>
    <w:rsid w:val="009B098A"/>
    <w:rsid w:val="009B2214"/>
    <w:rsid w:val="009B33BD"/>
    <w:rsid w:val="009B41BF"/>
    <w:rsid w:val="009B43DB"/>
    <w:rsid w:val="009B537B"/>
    <w:rsid w:val="009B65A2"/>
    <w:rsid w:val="009C046A"/>
    <w:rsid w:val="009C47F0"/>
    <w:rsid w:val="009C5291"/>
    <w:rsid w:val="009C598E"/>
    <w:rsid w:val="009C6546"/>
    <w:rsid w:val="009D230E"/>
    <w:rsid w:val="009D26DA"/>
    <w:rsid w:val="009D4631"/>
    <w:rsid w:val="009D5F3A"/>
    <w:rsid w:val="009D61FC"/>
    <w:rsid w:val="009D710C"/>
    <w:rsid w:val="009E0CB8"/>
    <w:rsid w:val="009E273C"/>
    <w:rsid w:val="009E2D49"/>
    <w:rsid w:val="009E771D"/>
    <w:rsid w:val="009F0246"/>
    <w:rsid w:val="009F0564"/>
    <w:rsid w:val="009F0BE6"/>
    <w:rsid w:val="009F14A2"/>
    <w:rsid w:val="009F2233"/>
    <w:rsid w:val="009F2B89"/>
    <w:rsid w:val="009F7CA6"/>
    <w:rsid w:val="00A0068A"/>
    <w:rsid w:val="00A0218F"/>
    <w:rsid w:val="00A02214"/>
    <w:rsid w:val="00A02279"/>
    <w:rsid w:val="00A03094"/>
    <w:rsid w:val="00A03243"/>
    <w:rsid w:val="00A03F5F"/>
    <w:rsid w:val="00A050DD"/>
    <w:rsid w:val="00A0581B"/>
    <w:rsid w:val="00A07B69"/>
    <w:rsid w:val="00A07DE4"/>
    <w:rsid w:val="00A10FB7"/>
    <w:rsid w:val="00A12109"/>
    <w:rsid w:val="00A124AA"/>
    <w:rsid w:val="00A13C8E"/>
    <w:rsid w:val="00A145C9"/>
    <w:rsid w:val="00A16387"/>
    <w:rsid w:val="00A16C42"/>
    <w:rsid w:val="00A2055E"/>
    <w:rsid w:val="00A21B43"/>
    <w:rsid w:val="00A22DC9"/>
    <w:rsid w:val="00A2381A"/>
    <w:rsid w:val="00A25C13"/>
    <w:rsid w:val="00A276CC"/>
    <w:rsid w:val="00A278BF"/>
    <w:rsid w:val="00A3156A"/>
    <w:rsid w:val="00A32CA3"/>
    <w:rsid w:val="00A3518F"/>
    <w:rsid w:val="00A37526"/>
    <w:rsid w:val="00A37D23"/>
    <w:rsid w:val="00A40570"/>
    <w:rsid w:val="00A41615"/>
    <w:rsid w:val="00A4165A"/>
    <w:rsid w:val="00A44E3E"/>
    <w:rsid w:val="00A45B13"/>
    <w:rsid w:val="00A47275"/>
    <w:rsid w:val="00A47BFB"/>
    <w:rsid w:val="00A506B8"/>
    <w:rsid w:val="00A51320"/>
    <w:rsid w:val="00A55C1C"/>
    <w:rsid w:val="00A57159"/>
    <w:rsid w:val="00A57BFD"/>
    <w:rsid w:val="00A61949"/>
    <w:rsid w:val="00A62952"/>
    <w:rsid w:val="00A64FF4"/>
    <w:rsid w:val="00A65458"/>
    <w:rsid w:val="00A668C2"/>
    <w:rsid w:val="00A7083C"/>
    <w:rsid w:val="00A70861"/>
    <w:rsid w:val="00A72BB3"/>
    <w:rsid w:val="00A74845"/>
    <w:rsid w:val="00A758FD"/>
    <w:rsid w:val="00A77B15"/>
    <w:rsid w:val="00A80458"/>
    <w:rsid w:val="00A829AB"/>
    <w:rsid w:val="00A82F5B"/>
    <w:rsid w:val="00A84A9D"/>
    <w:rsid w:val="00A85454"/>
    <w:rsid w:val="00A86AA5"/>
    <w:rsid w:val="00A9068B"/>
    <w:rsid w:val="00A92EF1"/>
    <w:rsid w:val="00A9466E"/>
    <w:rsid w:val="00A9519F"/>
    <w:rsid w:val="00A96E8C"/>
    <w:rsid w:val="00A97FD9"/>
    <w:rsid w:val="00AA0D8B"/>
    <w:rsid w:val="00AA2400"/>
    <w:rsid w:val="00AA3D3D"/>
    <w:rsid w:val="00AA444D"/>
    <w:rsid w:val="00AA45F1"/>
    <w:rsid w:val="00AA4AC5"/>
    <w:rsid w:val="00AA6FFE"/>
    <w:rsid w:val="00AB18B1"/>
    <w:rsid w:val="00AB1FF1"/>
    <w:rsid w:val="00AB2C03"/>
    <w:rsid w:val="00AB457D"/>
    <w:rsid w:val="00AB7C58"/>
    <w:rsid w:val="00AC14F6"/>
    <w:rsid w:val="00AC1863"/>
    <w:rsid w:val="00AC1D91"/>
    <w:rsid w:val="00AC1ED7"/>
    <w:rsid w:val="00AC34BB"/>
    <w:rsid w:val="00AC4A81"/>
    <w:rsid w:val="00AC606D"/>
    <w:rsid w:val="00AC7D63"/>
    <w:rsid w:val="00AD3272"/>
    <w:rsid w:val="00AD40F5"/>
    <w:rsid w:val="00AD75F8"/>
    <w:rsid w:val="00AD7E09"/>
    <w:rsid w:val="00AE20C4"/>
    <w:rsid w:val="00AE3908"/>
    <w:rsid w:val="00AE65C7"/>
    <w:rsid w:val="00AE7B6D"/>
    <w:rsid w:val="00AF181A"/>
    <w:rsid w:val="00AF3744"/>
    <w:rsid w:val="00AF4DB2"/>
    <w:rsid w:val="00AF6A52"/>
    <w:rsid w:val="00AF751A"/>
    <w:rsid w:val="00AF7A7F"/>
    <w:rsid w:val="00B00BD7"/>
    <w:rsid w:val="00B0188B"/>
    <w:rsid w:val="00B01B34"/>
    <w:rsid w:val="00B02881"/>
    <w:rsid w:val="00B05079"/>
    <w:rsid w:val="00B0574B"/>
    <w:rsid w:val="00B05D29"/>
    <w:rsid w:val="00B11833"/>
    <w:rsid w:val="00B135E5"/>
    <w:rsid w:val="00B13872"/>
    <w:rsid w:val="00B13E84"/>
    <w:rsid w:val="00B151F9"/>
    <w:rsid w:val="00B214C8"/>
    <w:rsid w:val="00B21A87"/>
    <w:rsid w:val="00B23840"/>
    <w:rsid w:val="00B24DA3"/>
    <w:rsid w:val="00B266E2"/>
    <w:rsid w:val="00B26760"/>
    <w:rsid w:val="00B271B0"/>
    <w:rsid w:val="00B27C9B"/>
    <w:rsid w:val="00B3275F"/>
    <w:rsid w:val="00B32F6F"/>
    <w:rsid w:val="00B33B96"/>
    <w:rsid w:val="00B33BD0"/>
    <w:rsid w:val="00B346DB"/>
    <w:rsid w:val="00B34854"/>
    <w:rsid w:val="00B35A15"/>
    <w:rsid w:val="00B37ADB"/>
    <w:rsid w:val="00B41FD7"/>
    <w:rsid w:val="00B42599"/>
    <w:rsid w:val="00B42ECF"/>
    <w:rsid w:val="00B44BE1"/>
    <w:rsid w:val="00B462A7"/>
    <w:rsid w:val="00B46749"/>
    <w:rsid w:val="00B51580"/>
    <w:rsid w:val="00B53AA1"/>
    <w:rsid w:val="00B541E6"/>
    <w:rsid w:val="00B552D7"/>
    <w:rsid w:val="00B563A8"/>
    <w:rsid w:val="00B56EC6"/>
    <w:rsid w:val="00B5707A"/>
    <w:rsid w:val="00B577DA"/>
    <w:rsid w:val="00B617C0"/>
    <w:rsid w:val="00B6324A"/>
    <w:rsid w:val="00B65642"/>
    <w:rsid w:val="00B66508"/>
    <w:rsid w:val="00B67869"/>
    <w:rsid w:val="00B72213"/>
    <w:rsid w:val="00B73798"/>
    <w:rsid w:val="00B73B79"/>
    <w:rsid w:val="00B743C7"/>
    <w:rsid w:val="00B74959"/>
    <w:rsid w:val="00B7600D"/>
    <w:rsid w:val="00B76088"/>
    <w:rsid w:val="00B7646D"/>
    <w:rsid w:val="00B80EB2"/>
    <w:rsid w:val="00B813EB"/>
    <w:rsid w:val="00B83E91"/>
    <w:rsid w:val="00B84DEB"/>
    <w:rsid w:val="00B85B16"/>
    <w:rsid w:val="00B85E3E"/>
    <w:rsid w:val="00B8635E"/>
    <w:rsid w:val="00B919DF"/>
    <w:rsid w:val="00B91C05"/>
    <w:rsid w:val="00B9272D"/>
    <w:rsid w:val="00B9317C"/>
    <w:rsid w:val="00B94AB7"/>
    <w:rsid w:val="00B955F5"/>
    <w:rsid w:val="00B975E2"/>
    <w:rsid w:val="00BA2471"/>
    <w:rsid w:val="00BA3BB4"/>
    <w:rsid w:val="00BA3D42"/>
    <w:rsid w:val="00BA658A"/>
    <w:rsid w:val="00BA7EFA"/>
    <w:rsid w:val="00BA7F5B"/>
    <w:rsid w:val="00BB282C"/>
    <w:rsid w:val="00BB2BE2"/>
    <w:rsid w:val="00BB4105"/>
    <w:rsid w:val="00BB4337"/>
    <w:rsid w:val="00BB43EA"/>
    <w:rsid w:val="00BB6BC5"/>
    <w:rsid w:val="00BC1654"/>
    <w:rsid w:val="00BC1BA1"/>
    <w:rsid w:val="00BC2427"/>
    <w:rsid w:val="00BC344E"/>
    <w:rsid w:val="00BC44BD"/>
    <w:rsid w:val="00BC6B03"/>
    <w:rsid w:val="00BC6FAD"/>
    <w:rsid w:val="00BD0C2B"/>
    <w:rsid w:val="00BD10E4"/>
    <w:rsid w:val="00BD2348"/>
    <w:rsid w:val="00BD2427"/>
    <w:rsid w:val="00BD4B98"/>
    <w:rsid w:val="00BD7559"/>
    <w:rsid w:val="00BD7D45"/>
    <w:rsid w:val="00BE2B35"/>
    <w:rsid w:val="00BE3E80"/>
    <w:rsid w:val="00BE561A"/>
    <w:rsid w:val="00BE6110"/>
    <w:rsid w:val="00BE7530"/>
    <w:rsid w:val="00BF0A85"/>
    <w:rsid w:val="00BF14A6"/>
    <w:rsid w:val="00BF24D4"/>
    <w:rsid w:val="00BF758D"/>
    <w:rsid w:val="00C04C78"/>
    <w:rsid w:val="00C05524"/>
    <w:rsid w:val="00C10FB8"/>
    <w:rsid w:val="00C12BE4"/>
    <w:rsid w:val="00C166DD"/>
    <w:rsid w:val="00C212A1"/>
    <w:rsid w:val="00C221AB"/>
    <w:rsid w:val="00C24A9B"/>
    <w:rsid w:val="00C24AD9"/>
    <w:rsid w:val="00C25334"/>
    <w:rsid w:val="00C272A2"/>
    <w:rsid w:val="00C27D53"/>
    <w:rsid w:val="00C30C19"/>
    <w:rsid w:val="00C318AF"/>
    <w:rsid w:val="00C3237B"/>
    <w:rsid w:val="00C32403"/>
    <w:rsid w:val="00C32A01"/>
    <w:rsid w:val="00C33B15"/>
    <w:rsid w:val="00C33F78"/>
    <w:rsid w:val="00C35005"/>
    <w:rsid w:val="00C37957"/>
    <w:rsid w:val="00C409B9"/>
    <w:rsid w:val="00C41CAF"/>
    <w:rsid w:val="00C422C0"/>
    <w:rsid w:val="00C426CB"/>
    <w:rsid w:val="00C427B8"/>
    <w:rsid w:val="00C4377A"/>
    <w:rsid w:val="00C44E4E"/>
    <w:rsid w:val="00C45412"/>
    <w:rsid w:val="00C45CC5"/>
    <w:rsid w:val="00C472D8"/>
    <w:rsid w:val="00C517A0"/>
    <w:rsid w:val="00C52B26"/>
    <w:rsid w:val="00C536B5"/>
    <w:rsid w:val="00C53ABC"/>
    <w:rsid w:val="00C55D10"/>
    <w:rsid w:val="00C57F9D"/>
    <w:rsid w:val="00C60758"/>
    <w:rsid w:val="00C61BB4"/>
    <w:rsid w:val="00C6212F"/>
    <w:rsid w:val="00C62FB9"/>
    <w:rsid w:val="00C63AC2"/>
    <w:rsid w:val="00C64267"/>
    <w:rsid w:val="00C659DE"/>
    <w:rsid w:val="00C67280"/>
    <w:rsid w:val="00C70332"/>
    <w:rsid w:val="00C7156F"/>
    <w:rsid w:val="00C73131"/>
    <w:rsid w:val="00C73227"/>
    <w:rsid w:val="00C736D3"/>
    <w:rsid w:val="00C7713A"/>
    <w:rsid w:val="00C777A5"/>
    <w:rsid w:val="00C777B7"/>
    <w:rsid w:val="00C80407"/>
    <w:rsid w:val="00C81D8F"/>
    <w:rsid w:val="00C81FAE"/>
    <w:rsid w:val="00C8661C"/>
    <w:rsid w:val="00C9142F"/>
    <w:rsid w:val="00C9581F"/>
    <w:rsid w:val="00C95AE8"/>
    <w:rsid w:val="00C95FC3"/>
    <w:rsid w:val="00C964BB"/>
    <w:rsid w:val="00C979C2"/>
    <w:rsid w:val="00CA1B77"/>
    <w:rsid w:val="00CA5B9A"/>
    <w:rsid w:val="00CA696B"/>
    <w:rsid w:val="00CB03E4"/>
    <w:rsid w:val="00CB07AF"/>
    <w:rsid w:val="00CB0DF0"/>
    <w:rsid w:val="00CB320C"/>
    <w:rsid w:val="00CB3FD4"/>
    <w:rsid w:val="00CB6921"/>
    <w:rsid w:val="00CB7726"/>
    <w:rsid w:val="00CB7BE7"/>
    <w:rsid w:val="00CC0A12"/>
    <w:rsid w:val="00CC0C48"/>
    <w:rsid w:val="00CC1B62"/>
    <w:rsid w:val="00CC2E1F"/>
    <w:rsid w:val="00CC311A"/>
    <w:rsid w:val="00CC3582"/>
    <w:rsid w:val="00CC4306"/>
    <w:rsid w:val="00CC5F07"/>
    <w:rsid w:val="00CC6450"/>
    <w:rsid w:val="00CC72DF"/>
    <w:rsid w:val="00CD05D7"/>
    <w:rsid w:val="00CD1047"/>
    <w:rsid w:val="00CD4196"/>
    <w:rsid w:val="00CD4F2A"/>
    <w:rsid w:val="00CE047D"/>
    <w:rsid w:val="00CE0580"/>
    <w:rsid w:val="00CE0F4B"/>
    <w:rsid w:val="00CE290C"/>
    <w:rsid w:val="00CF1D17"/>
    <w:rsid w:val="00CF3259"/>
    <w:rsid w:val="00CF3D71"/>
    <w:rsid w:val="00CF51A5"/>
    <w:rsid w:val="00CF6898"/>
    <w:rsid w:val="00CF786F"/>
    <w:rsid w:val="00D011CD"/>
    <w:rsid w:val="00D02CC8"/>
    <w:rsid w:val="00D04394"/>
    <w:rsid w:val="00D05A16"/>
    <w:rsid w:val="00D06655"/>
    <w:rsid w:val="00D07E59"/>
    <w:rsid w:val="00D109B5"/>
    <w:rsid w:val="00D20662"/>
    <w:rsid w:val="00D249C3"/>
    <w:rsid w:val="00D24EDB"/>
    <w:rsid w:val="00D25A72"/>
    <w:rsid w:val="00D274ED"/>
    <w:rsid w:val="00D30FAE"/>
    <w:rsid w:val="00D33311"/>
    <w:rsid w:val="00D3415C"/>
    <w:rsid w:val="00D350CE"/>
    <w:rsid w:val="00D4157F"/>
    <w:rsid w:val="00D46344"/>
    <w:rsid w:val="00D46DE6"/>
    <w:rsid w:val="00D46F29"/>
    <w:rsid w:val="00D50A7C"/>
    <w:rsid w:val="00D52EC6"/>
    <w:rsid w:val="00D53BC3"/>
    <w:rsid w:val="00D5434C"/>
    <w:rsid w:val="00D54628"/>
    <w:rsid w:val="00D54C45"/>
    <w:rsid w:val="00D604A1"/>
    <w:rsid w:val="00D6055D"/>
    <w:rsid w:val="00D605D8"/>
    <w:rsid w:val="00D6087B"/>
    <w:rsid w:val="00D60F57"/>
    <w:rsid w:val="00D63D08"/>
    <w:rsid w:val="00D670E8"/>
    <w:rsid w:val="00D67B6B"/>
    <w:rsid w:val="00D67CA0"/>
    <w:rsid w:val="00D73D15"/>
    <w:rsid w:val="00D744D1"/>
    <w:rsid w:val="00D752AD"/>
    <w:rsid w:val="00D75A9A"/>
    <w:rsid w:val="00D75C71"/>
    <w:rsid w:val="00D76C14"/>
    <w:rsid w:val="00D77A1A"/>
    <w:rsid w:val="00D80050"/>
    <w:rsid w:val="00D8253D"/>
    <w:rsid w:val="00D8270D"/>
    <w:rsid w:val="00D82E98"/>
    <w:rsid w:val="00D83A06"/>
    <w:rsid w:val="00D840EA"/>
    <w:rsid w:val="00D85D89"/>
    <w:rsid w:val="00D869C6"/>
    <w:rsid w:val="00D92941"/>
    <w:rsid w:val="00D93FC7"/>
    <w:rsid w:val="00D94121"/>
    <w:rsid w:val="00D94463"/>
    <w:rsid w:val="00D963D4"/>
    <w:rsid w:val="00D97552"/>
    <w:rsid w:val="00DA224A"/>
    <w:rsid w:val="00DA3B0E"/>
    <w:rsid w:val="00DA459D"/>
    <w:rsid w:val="00DA470A"/>
    <w:rsid w:val="00DA4B4E"/>
    <w:rsid w:val="00DA4EF3"/>
    <w:rsid w:val="00DA6FA4"/>
    <w:rsid w:val="00DA7999"/>
    <w:rsid w:val="00DB30F0"/>
    <w:rsid w:val="00DB3AC4"/>
    <w:rsid w:val="00DB3E16"/>
    <w:rsid w:val="00DB514C"/>
    <w:rsid w:val="00DB7E76"/>
    <w:rsid w:val="00DC106E"/>
    <w:rsid w:val="00DC2308"/>
    <w:rsid w:val="00DC2496"/>
    <w:rsid w:val="00DC5944"/>
    <w:rsid w:val="00DC64C6"/>
    <w:rsid w:val="00DC699B"/>
    <w:rsid w:val="00DC6F46"/>
    <w:rsid w:val="00DC75A0"/>
    <w:rsid w:val="00DC791A"/>
    <w:rsid w:val="00DD0909"/>
    <w:rsid w:val="00DD22AF"/>
    <w:rsid w:val="00DD437E"/>
    <w:rsid w:val="00DE1C62"/>
    <w:rsid w:val="00DE3E1B"/>
    <w:rsid w:val="00DE56E3"/>
    <w:rsid w:val="00DF1BBA"/>
    <w:rsid w:val="00DF1CEC"/>
    <w:rsid w:val="00DF43EC"/>
    <w:rsid w:val="00DF5B4D"/>
    <w:rsid w:val="00E00D69"/>
    <w:rsid w:val="00E01E8B"/>
    <w:rsid w:val="00E03A32"/>
    <w:rsid w:val="00E03A33"/>
    <w:rsid w:val="00E050E7"/>
    <w:rsid w:val="00E05478"/>
    <w:rsid w:val="00E06060"/>
    <w:rsid w:val="00E07D7D"/>
    <w:rsid w:val="00E10EAA"/>
    <w:rsid w:val="00E110AC"/>
    <w:rsid w:val="00E11CDE"/>
    <w:rsid w:val="00E121DD"/>
    <w:rsid w:val="00E14185"/>
    <w:rsid w:val="00E1600C"/>
    <w:rsid w:val="00E1707F"/>
    <w:rsid w:val="00E21D8A"/>
    <w:rsid w:val="00E21DB9"/>
    <w:rsid w:val="00E224A4"/>
    <w:rsid w:val="00E2636D"/>
    <w:rsid w:val="00E26CB3"/>
    <w:rsid w:val="00E306F0"/>
    <w:rsid w:val="00E31A15"/>
    <w:rsid w:val="00E31CB4"/>
    <w:rsid w:val="00E32BC1"/>
    <w:rsid w:val="00E356BC"/>
    <w:rsid w:val="00E35C98"/>
    <w:rsid w:val="00E36972"/>
    <w:rsid w:val="00E36A0F"/>
    <w:rsid w:val="00E36B4E"/>
    <w:rsid w:val="00E373B1"/>
    <w:rsid w:val="00E37590"/>
    <w:rsid w:val="00E37F71"/>
    <w:rsid w:val="00E40F0D"/>
    <w:rsid w:val="00E41ACF"/>
    <w:rsid w:val="00E41CFA"/>
    <w:rsid w:val="00E425BA"/>
    <w:rsid w:val="00E432EC"/>
    <w:rsid w:val="00E43EEA"/>
    <w:rsid w:val="00E441A6"/>
    <w:rsid w:val="00E442FE"/>
    <w:rsid w:val="00E45E19"/>
    <w:rsid w:val="00E516C5"/>
    <w:rsid w:val="00E5176D"/>
    <w:rsid w:val="00E5318B"/>
    <w:rsid w:val="00E564A4"/>
    <w:rsid w:val="00E5698A"/>
    <w:rsid w:val="00E570E2"/>
    <w:rsid w:val="00E57500"/>
    <w:rsid w:val="00E60A37"/>
    <w:rsid w:val="00E6141A"/>
    <w:rsid w:val="00E618B1"/>
    <w:rsid w:val="00E63DBE"/>
    <w:rsid w:val="00E645F5"/>
    <w:rsid w:val="00E64A7A"/>
    <w:rsid w:val="00E673E5"/>
    <w:rsid w:val="00E74CB7"/>
    <w:rsid w:val="00E75801"/>
    <w:rsid w:val="00E779A4"/>
    <w:rsid w:val="00E8073B"/>
    <w:rsid w:val="00E813BC"/>
    <w:rsid w:val="00E8431F"/>
    <w:rsid w:val="00E84C46"/>
    <w:rsid w:val="00E85D24"/>
    <w:rsid w:val="00E863AE"/>
    <w:rsid w:val="00E864BA"/>
    <w:rsid w:val="00E901B9"/>
    <w:rsid w:val="00E90563"/>
    <w:rsid w:val="00E921EB"/>
    <w:rsid w:val="00E948DA"/>
    <w:rsid w:val="00E948DD"/>
    <w:rsid w:val="00E94E50"/>
    <w:rsid w:val="00E97D15"/>
    <w:rsid w:val="00EA22CF"/>
    <w:rsid w:val="00EA403B"/>
    <w:rsid w:val="00EA470D"/>
    <w:rsid w:val="00EA4776"/>
    <w:rsid w:val="00EA661B"/>
    <w:rsid w:val="00EB3510"/>
    <w:rsid w:val="00EB492B"/>
    <w:rsid w:val="00EB72CE"/>
    <w:rsid w:val="00EC14AD"/>
    <w:rsid w:val="00EC2228"/>
    <w:rsid w:val="00EC2C44"/>
    <w:rsid w:val="00EC2FB0"/>
    <w:rsid w:val="00EC4280"/>
    <w:rsid w:val="00EC72E1"/>
    <w:rsid w:val="00EC7829"/>
    <w:rsid w:val="00EC7E85"/>
    <w:rsid w:val="00ED02A2"/>
    <w:rsid w:val="00ED311A"/>
    <w:rsid w:val="00ED36AB"/>
    <w:rsid w:val="00ED4A7D"/>
    <w:rsid w:val="00ED4C14"/>
    <w:rsid w:val="00ED552B"/>
    <w:rsid w:val="00EE0E3C"/>
    <w:rsid w:val="00EE1CB1"/>
    <w:rsid w:val="00EE224D"/>
    <w:rsid w:val="00EE29DE"/>
    <w:rsid w:val="00EE4E24"/>
    <w:rsid w:val="00EE6C7B"/>
    <w:rsid w:val="00EF1AE6"/>
    <w:rsid w:val="00EF3E55"/>
    <w:rsid w:val="00EF3E84"/>
    <w:rsid w:val="00EF4824"/>
    <w:rsid w:val="00EF6540"/>
    <w:rsid w:val="00F00DE8"/>
    <w:rsid w:val="00F03A04"/>
    <w:rsid w:val="00F063C3"/>
    <w:rsid w:val="00F06D07"/>
    <w:rsid w:val="00F07002"/>
    <w:rsid w:val="00F10199"/>
    <w:rsid w:val="00F1096A"/>
    <w:rsid w:val="00F114A4"/>
    <w:rsid w:val="00F119C5"/>
    <w:rsid w:val="00F137D8"/>
    <w:rsid w:val="00F13958"/>
    <w:rsid w:val="00F1584D"/>
    <w:rsid w:val="00F1632C"/>
    <w:rsid w:val="00F178EE"/>
    <w:rsid w:val="00F21611"/>
    <w:rsid w:val="00F245B8"/>
    <w:rsid w:val="00F2503A"/>
    <w:rsid w:val="00F271B8"/>
    <w:rsid w:val="00F31581"/>
    <w:rsid w:val="00F3209A"/>
    <w:rsid w:val="00F32CC1"/>
    <w:rsid w:val="00F3359B"/>
    <w:rsid w:val="00F372ED"/>
    <w:rsid w:val="00F37A20"/>
    <w:rsid w:val="00F37BA4"/>
    <w:rsid w:val="00F41F20"/>
    <w:rsid w:val="00F46318"/>
    <w:rsid w:val="00F466A8"/>
    <w:rsid w:val="00F511BA"/>
    <w:rsid w:val="00F5121F"/>
    <w:rsid w:val="00F51E0F"/>
    <w:rsid w:val="00F523B4"/>
    <w:rsid w:val="00F54AE6"/>
    <w:rsid w:val="00F556A1"/>
    <w:rsid w:val="00F56626"/>
    <w:rsid w:val="00F61610"/>
    <w:rsid w:val="00F63D4E"/>
    <w:rsid w:val="00F64683"/>
    <w:rsid w:val="00F64F33"/>
    <w:rsid w:val="00F64F58"/>
    <w:rsid w:val="00F65D42"/>
    <w:rsid w:val="00F6605A"/>
    <w:rsid w:val="00F700A5"/>
    <w:rsid w:val="00F70482"/>
    <w:rsid w:val="00F72362"/>
    <w:rsid w:val="00F7344B"/>
    <w:rsid w:val="00F73872"/>
    <w:rsid w:val="00F74121"/>
    <w:rsid w:val="00F7547D"/>
    <w:rsid w:val="00F75F2D"/>
    <w:rsid w:val="00F77E70"/>
    <w:rsid w:val="00F81940"/>
    <w:rsid w:val="00F86D5A"/>
    <w:rsid w:val="00F87BFF"/>
    <w:rsid w:val="00F909E0"/>
    <w:rsid w:val="00F91985"/>
    <w:rsid w:val="00F9387C"/>
    <w:rsid w:val="00F938BC"/>
    <w:rsid w:val="00F9397B"/>
    <w:rsid w:val="00F968DD"/>
    <w:rsid w:val="00F9695F"/>
    <w:rsid w:val="00F975DB"/>
    <w:rsid w:val="00FA00F2"/>
    <w:rsid w:val="00FA1815"/>
    <w:rsid w:val="00FA1CA7"/>
    <w:rsid w:val="00FA304E"/>
    <w:rsid w:val="00FA3188"/>
    <w:rsid w:val="00FA381B"/>
    <w:rsid w:val="00FA4504"/>
    <w:rsid w:val="00FA6DC9"/>
    <w:rsid w:val="00FA7957"/>
    <w:rsid w:val="00FA7BDA"/>
    <w:rsid w:val="00FB10E6"/>
    <w:rsid w:val="00FB48D9"/>
    <w:rsid w:val="00FB69A1"/>
    <w:rsid w:val="00FB6BE1"/>
    <w:rsid w:val="00FB74A8"/>
    <w:rsid w:val="00FB7949"/>
    <w:rsid w:val="00FC15A5"/>
    <w:rsid w:val="00FC1977"/>
    <w:rsid w:val="00FC398D"/>
    <w:rsid w:val="00FC3B1A"/>
    <w:rsid w:val="00FC3F33"/>
    <w:rsid w:val="00FC552D"/>
    <w:rsid w:val="00FC5AAE"/>
    <w:rsid w:val="00FC6165"/>
    <w:rsid w:val="00FD2284"/>
    <w:rsid w:val="00FD2B93"/>
    <w:rsid w:val="00FD4576"/>
    <w:rsid w:val="00FE1120"/>
    <w:rsid w:val="00FE15C1"/>
    <w:rsid w:val="00FE25A6"/>
    <w:rsid w:val="00FE3067"/>
    <w:rsid w:val="00FE531D"/>
    <w:rsid w:val="00FE5386"/>
    <w:rsid w:val="00FE610E"/>
    <w:rsid w:val="00FE78B5"/>
    <w:rsid w:val="00FF0A2F"/>
    <w:rsid w:val="00FF14EC"/>
    <w:rsid w:val="00FF160E"/>
    <w:rsid w:val="00FF24E1"/>
    <w:rsid w:val="00FF3B97"/>
    <w:rsid w:val="00FF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F0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9D"/>
  </w:style>
  <w:style w:type="paragraph" w:styleId="2">
    <w:name w:val="heading 2"/>
    <w:basedOn w:val="a"/>
    <w:next w:val="a"/>
    <w:link w:val="20"/>
    <w:unhideWhenUsed/>
    <w:qFormat/>
    <w:rsid w:val="007A638E"/>
    <w:pPr>
      <w:keepNext/>
      <w:spacing w:before="240" w:after="60" w:line="24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uiPriority w:val="99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link w:val="5"/>
    <w:locked/>
    <w:rsid w:val="009F14A2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9F14A2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285A93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BA7EFA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D77A1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A638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Normal (Web)"/>
    <w:basedOn w:val="a"/>
    <w:uiPriority w:val="99"/>
    <w:unhideWhenUsed/>
    <w:rsid w:val="008D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AA44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link w:val="af1"/>
    <w:uiPriority w:val="1"/>
    <w:rsid w:val="00AA444D"/>
    <w:rPr>
      <w:rFonts w:ascii="Calibri" w:eastAsia="Calibri" w:hAnsi="Calibri" w:cs="Times New Roman"/>
    </w:rPr>
  </w:style>
  <w:style w:type="paragraph" w:styleId="af3">
    <w:name w:val="annotation text"/>
    <w:basedOn w:val="a"/>
    <w:link w:val="af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Pr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9D"/>
  </w:style>
  <w:style w:type="paragraph" w:styleId="2">
    <w:name w:val="heading 2"/>
    <w:basedOn w:val="a"/>
    <w:next w:val="a"/>
    <w:link w:val="20"/>
    <w:unhideWhenUsed/>
    <w:qFormat/>
    <w:rsid w:val="007A638E"/>
    <w:pPr>
      <w:keepNext/>
      <w:spacing w:before="240" w:after="60" w:line="24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uiPriority w:val="99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character" w:customStyle="1" w:styleId="ae">
    <w:name w:val="Основной текст_"/>
    <w:link w:val="5"/>
    <w:locked/>
    <w:rsid w:val="009F14A2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9F14A2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285A93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BA7EFA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D77A1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A638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f0">
    <w:name w:val="Normal (Web)"/>
    <w:basedOn w:val="a"/>
    <w:uiPriority w:val="99"/>
    <w:unhideWhenUsed/>
    <w:rsid w:val="008D5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link w:val="af2"/>
    <w:uiPriority w:val="1"/>
    <w:qFormat/>
    <w:rsid w:val="00AA44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link w:val="af1"/>
    <w:uiPriority w:val="1"/>
    <w:rsid w:val="00AA444D"/>
    <w:rPr>
      <w:rFonts w:ascii="Calibri" w:eastAsia="Calibri" w:hAnsi="Calibri" w:cs="Times New Roman"/>
    </w:rPr>
  </w:style>
  <w:style w:type="paragraph" w:styleId="af3">
    <w:name w:val="annotation text"/>
    <w:basedOn w:val="a"/>
    <w:link w:val="af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Pr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6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7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2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7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7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9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9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01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3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9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8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972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53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3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54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3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1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0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1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65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4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7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5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3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1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mfc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13BC5-EF5F-45BB-BCF1-A2F89869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45</Pages>
  <Words>17917</Words>
  <Characters>102128</Characters>
  <Application>Microsoft Office Word</Application>
  <DocSecurity>0</DocSecurity>
  <Lines>851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119806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Пасеченко</dc:creator>
  <cp:keywords/>
  <dc:description/>
  <cp:lastModifiedBy>Еременко</cp:lastModifiedBy>
  <cp:revision>23</cp:revision>
  <cp:lastPrinted>2019-06-02T10:35:00Z</cp:lastPrinted>
  <dcterms:created xsi:type="dcterms:W3CDTF">2018-04-27T12:20:00Z</dcterms:created>
  <dcterms:modified xsi:type="dcterms:W3CDTF">2019-06-02T11:38:00Z</dcterms:modified>
</cp:coreProperties>
</file>