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49762"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04704400" w14:textId="77777777" w:rsidR="00A85454" w:rsidRDefault="00A85454" w:rsidP="00773D83">
      <w:pPr>
        <w:pStyle w:val="ConsPlusNormal"/>
        <w:ind w:left="5245" w:firstLine="0"/>
        <w:jc w:val="center"/>
        <w:rPr>
          <w:rFonts w:ascii="Times New Roman" w:hAnsi="Times New Roman" w:cs="Times New Roman"/>
          <w:sz w:val="28"/>
          <w:szCs w:val="28"/>
        </w:rPr>
      </w:pPr>
    </w:p>
    <w:p w14:paraId="61ED6CB8" w14:textId="77777777" w:rsidR="00126F57" w:rsidRDefault="00126F57" w:rsidP="00773D83">
      <w:pPr>
        <w:pStyle w:val="ConsPlusNormal"/>
        <w:ind w:left="5245" w:firstLine="0"/>
        <w:jc w:val="center"/>
        <w:rPr>
          <w:rFonts w:ascii="Times New Roman" w:hAnsi="Times New Roman" w:cs="Times New Roman"/>
          <w:sz w:val="28"/>
          <w:szCs w:val="28"/>
        </w:rPr>
      </w:pPr>
      <w:r>
        <w:rPr>
          <w:rFonts w:ascii="Times New Roman" w:hAnsi="Times New Roman" w:cs="Times New Roman"/>
          <w:sz w:val="28"/>
          <w:szCs w:val="28"/>
        </w:rPr>
        <w:t>УТВЕРЖДЕНЫ</w:t>
      </w:r>
    </w:p>
    <w:p w14:paraId="6C70BBF0" w14:textId="77777777" w:rsidR="00BD10E4" w:rsidRPr="0001485B" w:rsidRDefault="00941A68"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w:t>
      </w:r>
      <w:r w:rsidR="00126F57">
        <w:rPr>
          <w:rFonts w:ascii="Times New Roman" w:hAnsi="Times New Roman" w:cs="Times New Roman"/>
          <w:sz w:val="28"/>
          <w:szCs w:val="28"/>
        </w:rPr>
        <w:t>ем</w:t>
      </w:r>
      <w:r>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294B78">
        <w:rPr>
          <w:rFonts w:ascii="Times New Roman" w:hAnsi="Times New Roman" w:cs="Times New Roman"/>
          <w:sz w:val="28"/>
          <w:szCs w:val="28"/>
        </w:rPr>
        <w:br/>
        <w:t>муниципального образования</w:t>
      </w:r>
      <w:r w:rsidR="00294B7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3BE6D203" w14:textId="77777777"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14:paraId="21137F41" w14:textId="77777777" w:rsidR="00BD10E4" w:rsidRDefault="00BD10E4" w:rsidP="00BD10E4">
      <w:pPr>
        <w:ind w:left="6379"/>
        <w:rPr>
          <w:bCs/>
        </w:rPr>
      </w:pPr>
    </w:p>
    <w:p w14:paraId="0405A301" w14:textId="77777777" w:rsidR="002B5FDB" w:rsidRDefault="002B5FDB" w:rsidP="00BD10E4">
      <w:pPr>
        <w:pStyle w:val="a3"/>
        <w:tabs>
          <w:tab w:val="left" w:pos="6346"/>
        </w:tabs>
        <w:suppressAutoHyphens/>
        <w:spacing w:line="240" w:lineRule="auto"/>
        <w:jc w:val="left"/>
        <w:rPr>
          <w:sz w:val="26"/>
          <w:szCs w:val="26"/>
        </w:rPr>
      </w:pPr>
    </w:p>
    <w:p w14:paraId="674B0E4A" w14:textId="77777777" w:rsidR="00DD210E" w:rsidRDefault="00DD210E" w:rsidP="00BD10E4">
      <w:pPr>
        <w:pStyle w:val="a3"/>
        <w:tabs>
          <w:tab w:val="left" w:pos="6346"/>
        </w:tabs>
        <w:suppressAutoHyphens/>
        <w:spacing w:line="240" w:lineRule="auto"/>
        <w:jc w:val="left"/>
        <w:rPr>
          <w:ins w:id="0" w:author="Наталья Б. Еременко" w:date="2018-05-23T07:46:00Z"/>
          <w:sz w:val="26"/>
          <w:szCs w:val="26"/>
        </w:rPr>
      </w:pPr>
    </w:p>
    <w:p w14:paraId="42D42DFD" w14:textId="77777777" w:rsidR="002E2390" w:rsidRPr="00740CB4" w:rsidRDefault="002E2390" w:rsidP="00BD10E4">
      <w:pPr>
        <w:pStyle w:val="a3"/>
        <w:tabs>
          <w:tab w:val="left" w:pos="6346"/>
        </w:tabs>
        <w:suppressAutoHyphens/>
        <w:spacing w:line="240" w:lineRule="auto"/>
        <w:jc w:val="left"/>
        <w:rPr>
          <w:sz w:val="26"/>
          <w:szCs w:val="26"/>
        </w:rPr>
      </w:pPr>
    </w:p>
    <w:p w14:paraId="45701E2D" w14:textId="77777777" w:rsidR="00773D83" w:rsidRDefault="00773D83" w:rsidP="00773D83">
      <w:pPr>
        <w:pStyle w:val="a3"/>
        <w:suppressAutoHyphens/>
        <w:spacing w:line="240" w:lineRule="auto"/>
        <w:ind w:left="567" w:right="1134"/>
        <w:rPr>
          <w:szCs w:val="28"/>
        </w:rPr>
      </w:pPr>
      <w:r>
        <w:rPr>
          <w:szCs w:val="28"/>
        </w:rPr>
        <w:t xml:space="preserve">ИЗМЕНЕНИЯ, </w:t>
      </w:r>
    </w:p>
    <w:p w14:paraId="79427066" w14:textId="394308E5" w:rsidR="002A4DB0" w:rsidRPr="00773D83" w:rsidRDefault="00773D83" w:rsidP="00773D83">
      <w:pPr>
        <w:pStyle w:val="a3"/>
        <w:suppressAutoHyphens/>
        <w:spacing w:line="240" w:lineRule="auto"/>
        <w:ind w:left="567" w:right="1134"/>
        <w:rPr>
          <w:szCs w:val="28"/>
        </w:rPr>
      </w:pPr>
      <w:r w:rsidRPr="00773D83">
        <w:rPr>
          <w:szCs w:val="28"/>
        </w:rPr>
        <w:t>вносимые в</w:t>
      </w:r>
      <w:r>
        <w:rPr>
          <w:szCs w:val="28"/>
        </w:rPr>
        <w:t xml:space="preserve"> </w:t>
      </w:r>
      <w:r w:rsidRPr="00773D83">
        <w:rPr>
          <w:szCs w:val="28"/>
        </w:rPr>
        <w:t>постановление администрации муниципального образования Брюховецки</w:t>
      </w:r>
      <w:r>
        <w:rPr>
          <w:szCs w:val="28"/>
        </w:rPr>
        <w:t xml:space="preserve">й район от </w:t>
      </w:r>
      <w:ins w:id="1" w:author="Наталья Б. Еременко" w:date="2018-05-23T07:28:00Z">
        <w:r w:rsidR="0097291F">
          <w:rPr>
            <w:szCs w:val="28"/>
          </w:rPr>
          <w:t>26 сентября 2017 года</w:t>
        </w:r>
        <w:r w:rsidR="0097291F">
          <w:rPr>
            <w:szCs w:val="28"/>
          </w:rPr>
          <w:br/>
        </w:r>
        <w:r w:rsidR="0097291F" w:rsidRPr="0097291F">
          <w:rPr>
            <w:szCs w:val="28"/>
          </w:rPr>
          <w:t>№ 1158 «Об утверждении административного регламента предоставления муниципальной услуги «Предоставление гражданам, имеющим трех и более детей, в аренду земельных участков для индивидуального жилищного строительства или ведения личного подсобного хозяйства</w:t>
        </w:r>
        <w:r w:rsidR="0097291F" w:rsidRPr="0097291F" w:rsidDel="0097291F">
          <w:rPr>
            <w:szCs w:val="28"/>
          </w:rPr>
          <w:t xml:space="preserve"> </w:t>
        </w:r>
      </w:ins>
      <w:del w:id="2" w:author="Наталья Б. Еременко" w:date="2018-05-23T07:28:00Z">
        <w:r w:rsidR="0061722F" w:rsidDel="0097291F">
          <w:rPr>
            <w:szCs w:val="28"/>
          </w:rPr>
          <w:delText>3 октября 2017 года</w:delText>
        </w:r>
        <w:r w:rsidR="0061722F" w:rsidDel="0097291F">
          <w:rPr>
            <w:szCs w:val="28"/>
          </w:rPr>
          <w:br/>
        </w:r>
        <w:r w:rsidR="0061722F" w:rsidRPr="0061722F" w:rsidDel="0097291F">
          <w:rPr>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del>
      <w:r w:rsidRPr="00773D83">
        <w:rPr>
          <w:szCs w:val="28"/>
        </w:rPr>
        <w:t>»</w:t>
      </w:r>
    </w:p>
    <w:p w14:paraId="04DEE0E9" w14:textId="77777777" w:rsidR="00251877" w:rsidRDefault="00251877" w:rsidP="009B5577">
      <w:pPr>
        <w:widowControl w:val="0"/>
        <w:autoSpaceDE w:val="0"/>
        <w:autoSpaceDN w:val="0"/>
        <w:adjustRightInd w:val="0"/>
        <w:spacing w:after="0" w:line="240" w:lineRule="auto"/>
        <w:jc w:val="both"/>
        <w:rPr>
          <w:rFonts w:ascii="Times New Roman" w:hAnsi="Times New Roman" w:cs="Times New Roman"/>
          <w:sz w:val="28"/>
          <w:szCs w:val="28"/>
        </w:rPr>
      </w:pPr>
      <w:bookmarkStart w:id="3" w:name="Par37"/>
      <w:bookmarkEnd w:id="3"/>
    </w:p>
    <w:p w14:paraId="7566F4D4" w14:textId="77777777" w:rsidR="00A31C83" w:rsidDel="00EA6C1E" w:rsidRDefault="00A31C83">
      <w:pPr>
        <w:widowControl w:val="0"/>
        <w:autoSpaceDE w:val="0"/>
        <w:autoSpaceDN w:val="0"/>
        <w:adjustRightInd w:val="0"/>
        <w:spacing w:after="0" w:line="240" w:lineRule="auto"/>
        <w:jc w:val="both"/>
        <w:outlineLvl w:val="2"/>
        <w:rPr>
          <w:del w:id="4" w:author="Наталья Б. Еременко" w:date="2018-04-30T15:32:00Z"/>
          <w:rFonts w:ascii="Times New Roman" w:hAnsi="Times New Roman" w:cs="Times New Roman"/>
          <w:sz w:val="28"/>
          <w:szCs w:val="28"/>
        </w:rPr>
        <w:pPrChange w:id="5" w:author="Наталья Б. Еременко" w:date="2018-04-30T15:32:00Z">
          <w:pPr>
            <w:widowControl w:val="0"/>
            <w:autoSpaceDE w:val="0"/>
            <w:autoSpaceDN w:val="0"/>
            <w:adjustRightInd w:val="0"/>
            <w:spacing w:after="0" w:line="240" w:lineRule="auto"/>
            <w:ind w:firstLine="709"/>
            <w:jc w:val="both"/>
            <w:outlineLvl w:val="2"/>
          </w:pPr>
        </w:pPrChange>
      </w:pPr>
    </w:p>
    <w:p w14:paraId="6CACEA57" w14:textId="77777777" w:rsidR="00EA6C1E" w:rsidRDefault="00EA6C1E" w:rsidP="009B5577">
      <w:pPr>
        <w:widowControl w:val="0"/>
        <w:autoSpaceDE w:val="0"/>
        <w:autoSpaceDN w:val="0"/>
        <w:adjustRightInd w:val="0"/>
        <w:spacing w:after="0" w:line="240" w:lineRule="auto"/>
        <w:jc w:val="both"/>
        <w:rPr>
          <w:ins w:id="6" w:author="Наталья Б. Еременко" w:date="2018-05-21T11:18:00Z"/>
          <w:rFonts w:ascii="Times New Roman" w:hAnsi="Times New Roman" w:cs="Times New Roman"/>
          <w:sz w:val="28"/>
          <w:szCs w:val="28"/>
        </w:rPr>
      </w:pPr>
    </w:p>
    <w:p w14:paraId="09CB4CF9" w14:textId="77777777" w:rsidR="0061419C" w:rsidRPr="00AE633B" w:rsidRDefault="0061419C">
      <w:pPr>
        <w:widowControl w:val="0"/>
        <w:autoSpaceDE w:val="0"/>
        <w:autoSpaceDN w:val="0"/>
        <w:adjustRightInd w:val="0"/>
        <w:spacing w:after="0" w:line="240" w:lineRule="auto"/>
        <w:jc w:val="both"/>
        <w:outlineLvl w:val="2"/>
        <w:rPr>
          <w:rFonts w:ascii="Times New Roman" w:hAnsi="Times New Roman" w:cs="Times New Roman"/>
          <w:sz w:val="28"/>
          <w:szCs w:val="28"/>
        </w:rPr>
        <w:pPrChange w:id="7" w:author="Наталья Б. Еременко" w:date="2018-04-30T15:32:00Z">
          <w:pPr>
            <w:widowControl w:val="0"/>
            <w:autoSpaceDE w:val="0"/>
            <w:autoSpaceDN w:val="0"/>
            <w:adjustRightInd w:val="0"/>
            <w:spacing w:after="0" w:line="240" w:lineRule="auto"/>
            <w:ind w:firstLine="709"/>
            <w:jc w:val="both"/>
            <w:outlineLvl w:val="2"/>
          </w:pPr>
        </w:pPrChange>
      </w:pPr>
    </w:p>
    <w:p w14:paraId="54FF2CFB" w14:textId="3E772BD7" w:rsidR="002C7AA2" w:rsidRPr="002C7AA2" w:rsidRDefault="002C7AA2">
      <w:pPr>
        <w:spacing w:after="0" w:line="240" w:lineRule="auto"/>
        <w:ind w:firstLine="709"/>
        <w:jc w:val="both"/>
        <w:rPr>
          <w:ins w:id="8" w:author="Наталья Б. Еременко" w:date="2018-05-21T10:43:00Z"/>
          <w:rFonts w:ascii="Times New Roman" w:hAnsi="Times New Roman" w:cs="Times New Roman"/>
          <w:sz w:val="28"/>
          <w:szCs w:val="28"/>
          <w:rPrChange w:id="9" w:author="Наталья Б. Еременко" w:date="2018-05-21T10:44:00Z">
            <w:rPr>
              <w:ins w:id="10" w:author="Наталья Б. Еременко" w:date="2018-05-21T10:43:00Z"/>
            </w:rPr>
          </w:rPrChange>
        </w:rPr>
        <w:pPrChange w:id="11" w:author="Наталья Б. Еременко" w:date="2018-05-21T10:44:00Z">
          <w:pPr>
            <w:spacing w:after="0" w:line="240" w:lineRule="auto"/>
            <w:ind w:firstLine="708"/>
            <w:jc w:val="both"/>
          </w:pPr>
        </w:pPrChange>
      </w:pPr>
      <w:ins w:id="12" w:author="Наталья Б. Еременко" w:date="2018-05-21T10:44:00Z">
        <w:r>
          <w:rPr>
            <w:rFonts w:ascii="Times New Roman" w:hAnsi="Times New Roman" w:cs="Times New Roman"/>
            <w:sz w:val="28"/>
            <w:szCs w:val="28"/>
          </w:rPr>
          <w:t xml:space="preserve">1. </w:t>
        </w:r>
      </w:ins>
      <w:del w:id="13" w:author="Наталья Б. Еременко" w:date="2018-05-21T10:43:00Z">
        <w:r w:rsidR="00AE633B" w:rsidRPr="002C7AA2" w:rsidDel="002C7AA2">
          <w:rPr>
            <w:rFonts w:ascii="Times New Roman" w:hAnsi="Times New Roman" w:cs="Times New Roman"/>
            <w:sz w:val="28"/>
            <w:szCs w:val="28"/>
            <w:rPrChange w:id="14" w:author="Наталья Б. Еременко" w:date="2018-05-21T10:44:00Z">
              <w:rPr/>
            </w:rPrChange>
          </w:rPr>
          <w:delText>1.</w:delText>
        </w:r>
      </w:del>
      <w:ins w:id="15" w:author="Наталья Б. Еременко" w:date="2018-05-21T10:43:00Z">
        <w:r w:rsidRPr="002C7AA2">
          <w:rPr>
            <w:rFonts w:ascii="Times New Roman" w:hAnsi="Times New Roman" w:cs="Times New Roman"/>
            <w:sz w:val="28"/>
            <w:szCs w:val="28"/>
            <w:rPrChange w:id="16" w:author="Наталья Б. Еременко" w:date="2018-05-21T10:44:00Z">
              <w:rPr/>
            </w:rPrChange>
          </w:rPr>
          <w:t>Внести в приложение к постановлению администрации</w:t>
        </w:r>
      </w:ins>
      <w:ins w:id="17" w:author="Наталья Б. Еременко" w:date="2018-05-21T10:44:00Z">
        <w:r>
          <w:rPr>
            <w:rFonts w:ascii="Times New Roman" w:hAnsi="Times New Roman" w:cs="Times New Roman"/>
            <w:sz w:val="28"/>
            <w:szCs w:val="28"/>
          </w:rPr>
          <w:t xml:space="preserve"> </w:t>
        </w:r>
        <w:r w:rsidRPr="002C7AA2">
          <w:rPr>
            <w:rFonts w:ascii="Times New Roman" w:hAnsi="Times New Roman" w:cs="Times New Roman"/>
            <w:sz w:val="28"/>
            <w:szCs w:val="28"/>
          </w:rPr>
          <w:t xml:space="preserve">муниципального образования Брюховецкий район от </w:t>
        </w:r>
      </w:ins>
      <w:ins w:id="18" w:author="Наталья Б. Еременко" w:date="2018-05-23T07:28:00Z">
        <w:r w:rsidR="0097291F" w:rsidRPr="0097291F">
          <w:rPr>
            <w:rFonts w:ascii="Times New Roman" w:hAnsi="Times New Roman" w:cs="Times New Roman"/>
            <w:sz w:val="28"/>
            <w:szCs w:val="28"/>
          </w:rPr>
          <w:t>26 сентября 2017 года № 1158 «Об утверждении административного регламента предоставления муниципальной услуги «Предоставление гражданам, имеющим трех и более детей, в аренду земельных участков для индивидуального жилищного строительства или ведения личного подсобного хозяйства</w:t>
        </w:r>
      </w:ins>
      <w:ins w:id="19" w:author="Наталья Б. Еременко" w:date="2018-05-21T10:44:00Z">
        <w:r w:rsidRPr="002C7AA2">
          <w:rPr>
            <w:rFonts w:ascii="Times New Roman" w:hAnsi="Times New Roman" w:cs="Times New Roman"/>
            <w:sz w:val="28"/>
            <w:szCs w:val="28"/>
          </w:rPr>
          <w:t>»</w:t>
        </w:r>
        <w:r>
          <w:rPr>
            <w:rFonts w:ascii="Times New Roman" w:hAnsi="Times New Roman" w:cs="Times New Roman"/>
            <w:sz w:val="28"/>
            <w:szCs w:val="28"/>
          </w:rPr>
          <w:t xml:space="preserve"> следующие изменения:</w:t>
        </w:r>
      </w:ins>
    </w:p>
    <w:p w14:paraId="60428C37" w14:textId="5DFF96CD" w:rsidR="00F54326" w:rsidDel="00313EBC" w:rsidRDefault="002C7AA2">
      <w:pPr>
        <w:spacing w:after="0" w:line="240" w:lineRule="auto"/>
        <w:ind w:firstLine="709"/>
        <w:jc w:val="both"/>
        <w:rPr>
          <w:ins w:id="20" w:author="Eremenko_NB" w:date="2018-05-20T21:41:00Z"/>
          <w:del w:id="21" w:author="Наталья Б. Еременко" w:date="2018-05-21T07:56:00Z"/>
          <w:rFonts w:ascii="Times New Roman" w:hAnsi="Times New Roman" w:cs="Times New Roman"/>
          <w:sz w:val="28"/>
          <w:szCs w:val="28"/>
        </w:rPr>
        <w:pPrChange w:id="22" w:author="Наталья Б. Еременко" w:date="2018-05-21T07:56:00Z">
          <w:pPr>
            <w:spacing w:after="0" w:line="240" w:lineRule="auto"/>
            <w:ind w:firstLine="708"/>
            <w:jc w:val="both"/>
          </w:pPr>
        </w:pPrChange>
      </w:pPr>
      <w:ins w:id="23" w:author="Наталья Б. Еременко" w:date="2018-05-21T10:45:00Z">
        <w:r>
          <w:rPr>
            <w:rFonts w:ascii="Times New Roman" w:hAnsi="Times New Roman" w:cs="Times New Roman"/>
            <w:sz w:val="28"/>
            <w:szCs w:val="28"/>
          </w:rPr>
          <w:t>1) в</w:t>
        </w:r>
      </w:ins>
      <w:del w:id="24" w:author="Наталья Б. Еременко" w:date="2018-05-21T10:45:00Z">
        <w:r w:rsidR="00AE633B" w:rsidRPr="00AE633B" w:rsidDel="002C7AA2">
          <w:rPr>
            <w:rFonts w:ascii="Times New Roman" w:hAnsi="Times New Roman" w:cs="Times New Roman"/>
            <w:sz w:val="28"/>
            <w:szCs w:val="28"/>
          </w:rPr>
          <w:delText xml:space="preserve"> </w:delText>
        </w:r>
        <w:r w:rsidR="00A23BC1" w:rsidDel="002C7AA2">
          <w:rPr>
            <w:rFonts w:ascii="Times New Roman" w:hAnsi="Times New Roman" w:cs="Times New Roman"/>
            <w:sz w:val="28"/>
            <w:szCs w:val="28"/>
          </w:rPr>
          <w:delText>В</w:delText>
        </w:r>
      </w:del>
      <w:ins w:id="25" w:author="Eremenko_NB" w:date="2018-05-20T21:40:00Z">
        <w:del w:id="26" w:author="Наталья Б. Еременко" w:date="2018-05-21T07:56:00Z">
          <w:r w:rsidR="00F54326" w:rsidDel="00313EBC">
            <w:rPr>
              <w:rFonts w:ascii="Times New Roman" w:hAnsi="Times New Roman" w:cs="Times New Roman"/>
              <w:sz w:val="28"/>
              <w:szCs w:val="28"/>
            </w:rPr>
            <w:delText>нести в приложение к постановлению</w:delText>
          </w:r>
        </w:del>
      </w:ins>
      <w:del w:id="27" w:author="Наталья Б. Еременко" w:date="2018-05-21T07:56:00Z">
        <w:r w:rsidR="00A23BC1" w:rsidDel="00313EBC">
          <w:rPr>
            <w:rFonts w:ascii="Times New Roman" w:hAnsi="Times New Roman" w:cs="Times New Roman"/>
            <w:sz w:val="28"/>
            <w:szCs w:val="28"/>
          </w:rPr>
          <w:delText xml:space="preserve"> </w:delText>
        </w:r>
      </w:del>
      <w:ins w:id="28" w:author="Eremenko_NB" w:date="2018-05-20T21:41:00Z">
        <w:del w:id="29" w:author="Наталья Б. Еременко" w:date="2018-05-21T07:56:00Z">
          <w:r w:rsidR="00F54326" w:rsidRPr="00F54326" w:rsidDel="00313EBC">
            <w:rPr>
              <w:rFonts w:ascii="Times New Roman" w:hAnsi="Times New Roman" w:cs="Times New Roman"/>
              <w:sz w:val="28"/>
              <w:szCs w:val="28"/>
            </w:rPr>
            <w:delText>администрации муниципального образования Брюховецк</w:delText>
          </w:r>
          <w:r w:rsidR="00F54326" w:rsidDel="00313EBC">
            <w:rPr>
              <w:rFonts w:ascii="Times New Roman" w:hAnsi="Times New Roman" w:cs="Times New Roman"/>
              <w:sz w:val="28"/>
              <w:szCs w:val="28"/>
            </w:rPr>
            <w:delText xml:space="preserve">ий район от 3 октября 2017 года </w:delText>
          </w:r>
          <w:r w:rsidR="00F54326" w:rsidRPr="00F54326" w:rsidDel="00313EBC">
            <w:rPr>
              <w:rFonts w:ascii="Times New Roman" w:hAnsi="Times New Roman" w:cs="Times New Roman"/>
              <w:sz w:val="28"/>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r w:rsidR="00F54326" w:rsidDel="00313EBC">
            <w:rPr>
              <w:rFonts w:ascii="Times New Roman" w:hAnsi="Times New Roman" w:cs="Times New Roman"/>
              <w:sz w:val="28"/>
              <w:szCs w:val="28"/>
            </w:rPr>
            <w:delText xml:space="preserve"> </w:delText>
          </w:r>
        </w:del>
      </w:ins>
      <w:ins w:id="30" w:author="Eremenko_NB" w:date="2018-05-20T21:42:00Z">
        <w:del w:id="31" w:author="Наталья Б. Еременко" w:date="2018-05-21T07:56:00Z">
          <w:r w:rsidR="00F54326" w:rsidDel="00313EBC">
            <w:rPr>
              <w:rFonts w:ascii="Times New Roman" w:hAnsi="Times New Roman" w:cs="Times New Roman"/>
              <w:sz w:val="28"/>
              <w:szCs w:val="28"/>
            </w:rPr>
            <w:delText>следующие изменения:</w:delText>
          </w:r>
        </w:del>
      </w:ins>
    </w:p>
    <w:p w14:paraId="5754ABEC" w14:textId="35F99E40" w:rsidR="00B4224E" w:rsidRDefault="00F54326">
      <w:pPr>
        <w:spacing w:after="0" w:line="240" w:lineRule="auto"/>
        <w:ind w:firstLine="709"/>
        <w:jc w:val="both"/>
        <w:rPr>
          <w:rFonts w:ascii="Times New Roman" w:hAnsi="Times New Roman" w:cs="Times New Roman"/>
          <w:sz w:val="28"/>
          <w:szCs w:val="28"/>
        </w:rPr>
        <w:pPrChange w:id="32" w:author="Наталья Б. Еременко" w:date="2018-05-21T07:56:00Z">
          <w:pPr>
            <w:spacing w:after="0" w:line="240" w:lineRule="auto"/>
            <w:ind w:firstLine="708"/>
            <w:jc w:val="both"/>
          </w:pPr>
        </w:pPrChange>
      </w:pPr>
      <w:ins w:id="33" w:author="Eremenko_NB" w:date="2018-05-20T21:42:00Z">
        <w:del w:id="34" w:author="Наталья Б. Еременко" w:date="2018-05-21T07:56:00Z">
          <w:r w:rsidDel="00313EBC">
            <w:rPr>
              <w:rFonts w:ascii="Times New Roman" w:hAnsi="Times New Roman" w:cs="Times New Roman"/>
              <w:sz w:val="28"/>
              <w:szCs w:val="28"/>
            </w:rPr>
            <w:delText>1) в</w:delText>
          </w:r>
        </w:del>
        <w:r>
          <w:rPr>
            <w:rFonts w:ascii="Times New Roman" w:hAnsi="Times New Roman" w:cs="Times New Roman"/>
            <w:sz w:val="28"/>
            <w:szCs w:val="28"/>
          </w:rPr>
          <w:t xml:space="preserve"> </w:t>
        </w:r>
      </w:ins>
      <w:r w:rsidR="00A23BC1">
        <w:rPr>
          <w:rFonts w:ascii="Times New Roman" w:hAnsi="Times New Roman" w:cs="Times New Roman"/>
          <w:sz w:val="28"/>
          <w:szCs w:val="28"/>
        </w:rPr>
        <w:t>разделе 1</w:t>
      </w:r>
      <w:r w:rsidR="00A23BC1" w:rsidRPr="00A23BC1">
        <w:rPr>
          <w:rFonts w:ascii="Times New Roman" w:hAnsi="Times New Roman" w:cs="Times New Roman"/>
          <w:sz w:val="28"/>
          <w:szCs w:val="28"/>
        </w:rPr>
        <w:t xml:space="preserve"> «Общие положе</w:t>
      </w:r>
      <w:r w:rsidR="0061722F">
        <w:rPr>
          <w:rFonts w:ascii="Times New Roman" w:hAnsi="Times New Roman" w:cs="Times New Roman"/>
          <w:sz w:val="28"/>
          <w:szCs w:val="28"/>
        </w:rPr>
        <w:t>ния»</w:t>
      </w:r>
      <w:del w:id="35" w:author="Наталья Б. Еременко" w:date="2018-05-21T10:45:00Z">
        <w:r w:rsidR="0061722F" w:rsidDel="002C7AA2">
          <w:rPr>
            <w:rFonts w:ascii="Times New Roman" w:hAnsi="Times New Roman" w:cs="Times New Roman"/>
            <w:sz w:val="28"/>
            <w:szCs w:val="28"/>
          </w:rPr>
          <w:delText xml:space="preserve"> </w:delText>
        </w:r>
      </w:del>
      <w:del w:id="36" w:author="Eremenko_NB" w:date="2018-05-20T21:42:00Z">
        <w:r w:rsidR="0061722F" w:rsidDel="00F54326">
          <w:rPr>
            <w:rFonts w:ascii="Times New Roman" w:hAnsi="Times New Roman" w:cs="Times New Roman"/>
            <w:sz w:val="28"/>
            <w:szCs w:val="28"/>
          </w:rPr>
          <w:delText>приложения к постановлению</w:delText>
        </w:r>
      </w:del>
      <w:r w:rsidR="00B4224E">
        <w:rPr>
          <w:rFonts w:ascii="Times New Roman" w:hAnsi="Times New Roman" w:cs="Times New Roman"/>
          <w:sz w:val="28"/>
          <w:szCs w:val="28"/>
        </w:rPr>
        <w:t>:</w:t>
      </w:r>
    </w:p>
    <w:p w14:paraId="665450CD" w14:textId="549793E8" w:rsidR="00A23BC1" w:rsidRDefault="002C7AA2" w:rsidP="002C7AA2">
      <w:pPr>
        <w:spacing w:after="0" w:line="240" w:lineRule="auto"/>
        <w:ind w:firstLine="709"/>
        <w:jc w:val="both"/>
        <w:rPr>
          <w:rFonts w:ascii="Times New Roman" w:hAnsi="Times New Roman" w:cs="Times New Roman"/>
          <w:sz w:val="28"/>
          <w:szCs w:val="28"/>
        </w:rPr>
      </w:pPr>
      <w:ins w:id="37" w:author="Наталья Б. Еременко" w:date="2018-05-21T07:57:00Z">
        <w:r>
          <w:rPr>
            <w:rFonts w:ascii="Times New Roman" w:hAnsi="Times New Roman" w:cs="Times New Roman"/>
            <w:sz w:val="28"/>
            <w:szCs w:val="28"/>
          </w:rPr>
          <w:t>а</w:t>
        </w:r>
      </w:ins>
      <w:del w:id="38" w:author="Наталья Б. Еременко" w:date="2018-05-21T07:57:00Z">
        <w:r w:rsidR="00B4224E" w:rsidDel="00313EBC">
          <w:rPr>
            <w:rFonts w:ascii="Times New Roman" w:hAnsi="Times New Roman" w:cs="Times New Roman"/>
            <w:sz w:val="28"/>
            <w:szCs w:val="28"/>
          </w:rPr>
          <w:delText>а</w:delText>
        </w:r>
      </w:del>
      <w:r w:rsidR="00B4224E">
        <w:rPr>
          <w:rFonts w:ascii="Times New Roman" w:hAnsi="Times New Roman" w:cs="Times New Roman"/>
          <w:sz w:val="28"/>
          <w:szCs w:val="28"/>
        </w:rPr>
        <w:t>)</w:t>
      </w:r>
      <w:r w:rsidR="00A23BC1">
        <w:rPr>
          <w:rFonts w:ascii="Times New Roman" w:hAnsi="Times New Roman" w:cs="Times New Roman"/>
          <w:sz w:val="28"/>
          <w:szCs w:val="28"/>
        </w:rPr>
        <w:t xml:space="preserve"> пункт</w:t>
      </w:r>
      <w:r w:rsidR="0023665D">
        <w:rPr>
          <w:rFonts w:ascii="Times New Roman" w:hAnsi="Times New Roman" w:cs="Times New Roman"/>
          <w:sz w:val="28"/>
          <w:szCs w:val="28"/>
        </w:rPr>
        <w:t>ы</w:t>
      </w:r>
      <w:r w:rsidR="00A23BC1">
        <w:rPr>
          <w:rFonts w:ascii="Times New Roman" w:hAnsi="Times New Roman" w:cs="Times New Roman"/>
          <w:sz w:val="28"/>
          <w:szCs w:val="28"/>
        </w:rPr>
        <w:t xml:space="preserve"> 1.3.4</w:t>
      </w:r>
      <w:r w:rsidR="0023665D">
        <w:rPr>
          <w:rFonts w:ascii="Times New Roman" w:hAnsi="Times New Roman" w:cs="Times New Roman"/>
          <w:sz w:val="28"/>
          <w:szCs w:val="28"/>
        </w:rPr>
        <w:t>-1.3.6</w:t>
      </w:r>
      <w:r w:rsidR="00A23BC1">
        <w:rPr>
          <w:rFonts w:ascii="Times New Roman" w:hAnsi="Times New Roman" w:cs="Times New Roman"/>
          <w:sz w:val="28"/>
          <w:szCs w:val="28"/>
        </w:rPr>
        <w:t xml:space="preserve"> </w:t>
      </w:r>
      <w:r w:rsidR="0012705D">
        <w:rPr>
          <w:rFonts w:ascii="Times New Roman" w:hAnsi="Times New Roman" w:cs="Times New Roman"/>
          <w:sz w:val="28"/>
          <w:szCs w:val="28"/>
        </w:rPr>
        <w:t xml:space="preserve">подраздела 1.3 </w:t>
      </w:r>
      <w:r w:rsidR="00A23BC1">
        <w:rPr>
          <w:rFonts w:ascii="Times New Roman" w:hAnsi="Times New Roman" w:cs="Times New Roman"/>
          <w:sz w:val="28"/>
          <w:szCs w:val="28"/>
        </w:rPr>
        <w:t>изложить в следующей редакции:</w:t>
      </w:r>
    </w:p>
    <w:p w14:paraId="4BACC108" w14:textId="77777777" w:rsidR="00CB224B" w:rsidRPr="00CB224B" w:rsidRDefault="00A23BC1" w:rsidP="002C7AA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«1.3.4. </w:t>
      </w:r>
      <w:r w:rsidR="00CB224B" w:rsidRPr="00CB224B">
        <w:rPr>
          <w:rFonts w:ascii="Times New Roman" w:hAnsi="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3D7633B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7AAAA4D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местонахождение МФЦ: 352750, Краснодарский край, Брюховецкий район, станица Брюховецкая, улица Ленина, 1/1;</w:t>
      </w:r>
    </w:p>
    <w:p w14:paraId="7F835A4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почтовый адрес МФЦ: 352750, Краснодарский край, станица Брюховецкая, улица Ленина, 1/1;</w:t>
      </w:r>
    </w:p>
    <w:p w14:paraId="6D2BEF72"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телефоны для информирования о порядке предоставления муниципальной услуги: 8(86156)31039, 8(86156)31052;</w:t>
      </w:r>
    </w:p>
    <w:p w14:paraId="498DE08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факс для направления письменных обращений: 8(86156)31052.</w:t>
      </w:r>
    </w:p>
    <w:p w14:paraId="62EB551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792D0A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1.3.5. Информирование о предоставлении муниципальной услуги осуществляется:</w:t>
      </w:r>
    </w:p>
    <w:p w14:paraId="4FFCCAA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 в администрации муниципального образования Брюховецкий район (далее - администрация):</w:t>
      </w:r>
    </w:p>
    <w:p w14:paraId="2FF83E1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устной форме при личном обращении;</w:t>
      </w:r>
    </w:p>
    <w:p w14:paraId="6173D49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 использованием телефонной связи;</w:t>
      </w:r>
    </w:p>
    <w:p w14:paraId="33B0BBC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форме электронного документа посредством направления на адрес электронной почты;</w:t>
      </w:r>
    </w:p>
    <w:p w14:paraId="1E212108"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 письменным обращениям;</w:t>
      </w:r>
    </w:p>
    <w:p w14:paraId="77FCF1E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3DD99F2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личном обращении;</w:t>
      </w:r>
    </w:p>
    <w:p w14:paraId="60BCAD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посредством интернет-сайта - http://www.e-mfc.ru;</w:t>
      </w:r>
    </w:p>
    <w:p w14:paraId="415D03D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2869954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0220C7E9" w14:textId="3EA1F316" w:rsidR="004933CF" w:rsidRDefault="00CB224B">
      <w:pPr>
        <w:spacing w:after="0" w:line="240" w:lineRule="auto"/>
        <w:ind w:firstLine="709"/>
        <w:jc w:val="both"/>
        <w:rPr>
          <w:ins w:id="39" w:author="Наталья Б. Еременко" w:date="2018-05-22T14:07:00Z"/>
          <w:rFonts w:ascii="Times New Roman" w:hAnsi="Times New Roman"/>
          <w:sz w:val="28"/>
          <w:szCs w:val="28"/>
        </w:rPr>
      </w:pPr>
      <w:r w:rsidRPr="00CB224B">
        <w:rPr>
          <w:rFonts w:ascii="Times New Roman" w:hAnsi="Times New Roman"/>
          <w:sz w:val="28"/>
          <w:szCs w:val="28"/>
        </w:rPr>
        <w:t>5) посредством размещения ин</w:t>
      </w:r>
    </w:p>
    <w:p w14:paraId="75912294" w14:textId="582E452E"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формационных стендов в МФЦ;</w:t>
      </w:r>
    </w:p>
    <w:p w14:paraId="5BE87AC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6) посредством телефонной связи Call-центра (горячая линия): 8-800-1000-900.</w:t>
      </w:r>
    </w:p>
    <w:p w14:paraId="00BB1D9B" w14:textId="32AFFA84" w:rsidR="00CB224B" w:rsidRDefault="00CB224B" w:rsidP="00CB224B">
      <w:pPr>
        <w:spacing w:after="0" w:line="240" w:lineRule="auto"/>
        <w:ind w:firstLine="709"/>
        <w:jc w:val="both"/>
        <w:rPr>
          <w:ins w:id="40" w:author="Eremenko_NB" w:date="2018-05-20T21:43:00Z"/>
          <w:rFonts w:ascii="Times New Roman" w:hAnsi="Times New Roman"/>
          <w:sz w:val="28"/>
          <w:szCs w:val="28"/>
        </w:rPr>
      </w:pPr>
      <w:r w:rsidRPr="00CB224B">
        <w:rPr>
          <w:rFonts w:ascii="Times New Roman" w:hAnsi="Times New Roman"/>
          <w:sz w:val="28"/>
          <w:szCs w:val="28"/>
        </w:rPr>
        <w:t>1.3.6. Информирование о предоставлении муниципальной услуги осуществляется бесплатно.</w:t>
      </w:r>
      <w:ins w:id="41" w:author="Наталья Б. Еременко" w:date="2018-05-22T14:14:00Z">
        <w:r w:rsidR="004933CF">
          <w:rPr>
            <w:rFonts w:ascii="Times New Roman" w:hAnsi="Times New Roman"/>
            <w:sz w:val="28"/>
            <w:szCs w:val="28"/>
          </w:rPr>
          <w:t>»;</w:t>
        </w:r>
      </w:ins>
    </w:p>
    <w:p w14:paraId="7DFD139E" w14:textId="242A7B83" w:rsidR="00F54326" w:rsidRPr="00CB224B" w:rsidRDefault="002C7AA2" w:rsidP="00CB224B">
      <w:pPr>
        <w:spacing w:after="0" w:line="240" w:lineRule="auto"/>
        <w:ind w:firstLine="709"/>
        <w:jc w:val="both"/>
        <w:rPr>
          <w:rFonts w:ascii="Times New Roman" w:hAnsi="Times New Roman"/>
          <w:sz w:val="28"/>
          <w:szCs w:val="28"/>
        </w:rPr>
      </w:pPr>
      <w:ins w:id="42" w:author="Наталья Б. Еременко" w:date="2018-05-21T07:57:00Z">
        <w:r>
          <w:rPr>
            <w:rFonts w:ascii="Times New Roman" w:hAnsi="Times New Roman"/>
            <w:sz w:val="28"/>
            <w:szCs w:val="28"/>
          </w:rPr>
          <w:t>б</w:t>
        </w:r>
      </w:ins>
      <w:ins w:id="43" w:author="Eremenko_NB" w:date="2018-05-20T21:43:00Z">
        <w:del w:id="44" w:author="Наталья Б. Еременко" w:date="2018-05-21T07:57:00Z">
          <w:r w:rsidR="00F54326" w:rsidDel="00313EBC">
            <w:rPr>
              <w:rFonts w:ascii="Times New Roman" w:hAnsi="Times New Roman"/>
              <w:sz w:val="28"/>
              <w:szCs w:val="28"/>
            </w:rPr>
            <w:delText>б</w:delText>
          </w:r>
        </w:del>
        <w:r w:rsidR="00F54326">
          <w:rPr>
            <w:rFonts w:ascii="Times New Roman" w:hAnsi="Times New Roman"/>
            <w:sz w:val="28"/>
            <w:szCs w:val="28"/>
          </w:rPr>
          <w:t xml:space="preserve">) </w:t>
        </w:r>
      </w:ins>
      <w:ins w:id="45" w:author="Наталья Б. Еременко" w:date="2018-05-22T14:14:00Z">
        <w:r w:rsidR="004933CF">
          <w:rPr>
            <w:rFonts w:ascii="Times New Roman" w:hAnsi="Times New Roman"/>
            <w:sz w:val="28"/>
            <w:szCs w:val="28"/>
          </w:rPr>
          <w:t xml:space="preserve">подраздел 1.3 </w:t>
        </w:r>
      </w:ins>
      <w:ins w:id="46" w:author="Eremenko_NB" w:date="2018-05-20T21:43:00Z">
        <w:r w:rsidR="00F54326">
          <w:rPr>
            <w:rFonts w:ascii="Times New Roman" w:hAnsi="Times New Roman"/>
            <w:sz w:val="28"/>
            <w:szCs w:val="28"/>
          </w:rPr>
          <w:t>дополнить пунктами 1.3.7 – 1.3.9 следующего содержания:</w:t>
        </w:r>
      </w:ins>
    </w:p>
    <w:p w14:paraId="256B79B5" w14:textId="770D88D0" w:rsidR="00CB224B" w:rsidRPr="00CB224B" w:rsidRDefault="00F54326" w:rsidP="00CB224B">
      <w:pPr>
        <w:spacing w:after="0" w:line="240" w:lineRule="auto"/>
        <w:ind w:firstLine="709"/>
        <w:jc w:val="both"/>
        <w:rPr>
          <w:rFonts w:ascii="Times New Roman" w:hAnsi="Times New Roman"/>
          <w:sz w:val="28"/>
          <w:szCs w:val="28"/>
        </w:rPr>
      </w:pPr>
      <w:ins w:id="47" w:author="Eremenko_NB" w:date="2018-05-20T21:44:00Z">
        <w:r>
          <w:rPr>
            <w:rFonts w:ascii="Times New Roman" w:hAnsi="Times New Roman"/>
            <w:sz w:val="28"/>
            <w:szCs w:val="28"/>
          </w:rPr>
          <w:t>«</w:t>
        </w:r>
      </w:ins>
      <w:r w:rsidR="00CB224B" w:rsidRPr="00CB224B">
        <w:rPr>
          <w:rFonts w:ascii="Times New Roman" w:hAnsi="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2728E9A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679862E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 xml:space="preserve">Если специалист не может ответить на вопрос самостоятельно либо подготовка ответа требует продолжительного времени, он предлагает заявителю </w:t>
      </w:r>
      <w:r w:rsidRPr="00CB224B">
        <w:rPr>
          <w:rFonts w:ascii="Times New Roman" w:hAnsi="Times New Roman"/>
          <w:sz w:val="28"/>
          <w:szCs w:val="28"/>
        </w:rPr>
        <w:lastRenderedPageBreak/>
        <w:t>назначить другое удобное время для получения информации либо обратиться за информированием письменно.</w:t>
      </w:r>
    </w:p>
    <w:p w14:paraId="5C18099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Рекомендуемое время для информирования - не более 10 минут.</w:t>
      </w:r>
    </w:p>
    <w:p w14:paraId="2134757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748A417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76FF8FF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1.3.9. На информационных стендах, размещенных в администрации и МФЦ, указываются следующие сведения:</w:t>
      </w:r>
    </w:p>
    <w:p w14:paraId="454391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круг заявителей;</w:t>
      </w:r>
    </w:p>
    <w:p w14:paraId="4C2976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порядок информирования заявителей о предоставлении муниципальной услуги;</w:t>
      </w:r>
    </w:p>
    <w:p w14:paraId="6DA6D8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срок предоставления муниципальной услуги;</w:t>
      </w:r>
    </w:p>
    <w:p w14:paraId="34BF91D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344B6D3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 заявления (уведомления, сообщения) о предоставлении муниципальной услуги и образец его заполнения;</w:t>
      </w:r>
    </w:p>
    <w:p w14:paraId="4CAA2EC6"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7D1409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размер государственной пошлины, взимаемой за предоставление государственной услуги;</w:t>
      </w:r>
    </w:p>
    <w:p w14:paraId="71A6BDF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24D2648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предоставлении муниципальной услуги;</w:t>
      </w:r>
    </w:p>
    <w:p w14:paraId="36685B80"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5C8B15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режим работы, адрес администрации и МФЦ;</w:t>
      </w:r>
    </w:p>
    <w:p w14:paraId="5EB21A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адрес официального сайта администрации, адрес электронной почты Администрации;</w:t>
      </w:r>
    </w:p>
    <w:p w14:paraId="71A74892"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почтовые адреса, телефоны, фамилии должностных лиц администрации и МФЦ.</w:t>
      </w:r>
    </w:p>
    <w:p w14:paraId="3997F2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Указанная информация размещается также на официальном сайте администрации, МФЦ и на Едином портале государственных и муниципальных услуг (функций).</w:t>
      </w:r>
    </w:p>
    <w:p w14:paraId="152C495D" w14:textId="65D12773" w:rsidR="0061722F" w:rsidRPr="00A3156A"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r w:rsidR="00C5525F" w:rsidRPr="00C5525F">
        <w:rPr>
          <w:rFonts w:ascii="Times New Roman" w:hAnsi="Times New Roman" w:cs="Times New Roman"/>
          <w:sz w:val="28"/>
          <w:szCs w:val="28"/>
        </w:rPr>
        <w:t>.</w:t>
      </w:r>
      <w:r w:rsidR="00C5525F">
        <w:rPr>
          <w:rFonts w:ascii="Times New Roman" w:hAnsi="Times New Roman" w:cs="Times New Roman"/>
          <w:sz w:val="28"/>
          <w:szCs w:val="28"/>
        </w:rPr>
        <w:t>»</w:t>
      </w:r>
      <w:del w:id="48" w:author="Наталья Б. Еременко" w:date="2018-05-22T14:33:00Z">
        <w:r w:rsidR="0061722F" w:rsidRPr="00A3156A" w:rsidDel="00074F6E">
          <w:rPr>
            <w:rFonts w:ascii="Times New Roman" w:hAnsi="Times New Roman"/>
            <w:sz w:val="28"/>
            <w:szCs w:val="28"/>
          </w:rPr>
          <w:delText>.</w:delText>
        </w:r>
      </w:del>
      <w:ins w:id="49" w:author="Наталья Б. Еременко" w:date="2018-05-22T14:15:00Z">
        <w:r w:rsidR="007C4D29">
          <w:rPr>
            <w:rFonts w:ascii="Times New Roman" w:hAnsi="Times New Roman"/>
            <w:sz w:val="28"/>
            <w:szCs w:val="28"/>
          </w:rPr>
          <w:t>;</w:t>
        </w:r>
      </w:ins>
    </w:p>
    <w:p w14:paraId="5F073A51" w14:textId="55190056" w:rsidR="0028678D" w:rsidRDefault="00FD0837" w:rsidP="00864C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ins w:id="50" w:author="Наталья Б. Еременко" w:date="2018-05-21T07:57:00Z">
        <w:r w:rsidR="002C7AA2">
          <w:rPr>
            <w:rFonts w:ascii="Times New Roman" w:hAnsi="Times New Roman" w:cs="Times New Roman"/>
            <w:sz w:val="28"/>
            <w:szCs w:val="28"/>
          </w:rPr>
          <w:t>)</w:t>
        </w:r>
      </w:ins>
      <w:ins w:id="51" w:author="Eremenko_NB" w:date="2018-05-20T21:44:00Z">
        <w:del w:id="52" w:author="Наталья Б. Еременко" w:date="2018-05-21T07:57:00Z">
          <w:r w:rsidR="00F54326" w:rsidDel="00313EBC">
            <w:rPr>
              <w:rFonts w:ascii="Times New Roman" w:hAnsi="Times New Roman" w:cs="Times New Roman"/>
              <w:sz w:val="28"/>
              <w:szCs w:val="28"/>
            </w:rPr>
            <w:delText>)</w:delText>
          </w:r>
        </w:del>
      </w:ins>
      <w:del w:id="53" w:author="Eremenko_NB" w:date="2018-05-20T21:44:00Z">
        <w:r w:rsidDel="00F54326">
          <w:rPr>
            <w:rFonts w:ascii="Times New Roman" w:hAnsi="Times New Roman" w:cs="Times New Roman"/>
            <w:sz w:val="28"/>
            <w:szCs w:val="28"/>
          </w:rPr>
          <w:delText>.</w:delText>
        </w:r>
      </w:del>
      <w:r>
        <w:rPr>
          <w:rFonts w:ascii="Times New Roman" w:hAnsi="Times New Roman" w:cs="Times New Roman"/>
          <w:sz w:val="28"/>
          <w:szCs w:val="28"/>
        </w:rPr>
        <w:t xml:space="preserve"> </w:t>
      </w:r>
      <w:ins w:id="54" w:author="Наталья Б. Еременко" w:date="2018-05-21T07:57:00Z">
        <w:r w:rsidR="002C7AA2">
          <w:rPr>
            <w:rFonts w:ascii="Times New Roman" w:hAnsi="Times New Roman" w:cs="Times New Roman"/>
            <w:sz w:val="28"/>
            <w:szCs w:val="28"/>
          </w:rPr>
          <w:t>в</w:t>
        </w:r>
      </w:ins>
      <w:ins w:id="55" w:author="Eremenko_NB" w:date="2018-05-20T21:45:00Z">
        <w:del w:id="56" w:author="Наталья Б. Еременко" w:date="2018-05-21T07:57:00Z">
          <w:r w:rsidR="00F54326" w:rsidDel="00313EBC">
            <w:rPr>
              <w:rFonts w:ascii="Times New Roman" w:hAnsi="Times New Roman" w:cs="Times New Roman"/>
              <w:sz w:val="28"/>
              <w:szCs w:val="28"/>
            </w:rPr>
            <w:delText>в</w:delText>
          </w:r>
        </w:del>
      </w:ins>
      <w:del w:id="57" w:author="Eremenko_NB" w:date="2018-05-20T21:45:00Z">
        <w:r w:rsidDel="00F54326">
          <w:rPr>
            <w:rFonts w:ascii="Times New Roman" w:hAnsi="Times New Roman" w:cs="Times New Roman"/>
            <w:sz w:val="28"/>
            <w:szCs w:val="28"/>
          </w:rPr>
          <w:delText>В</w:delText>
        </w:r>
      </w:del>
      <w:r>
        <w:rPr>
          <w:rFonts w:ascii="Times New Roman" w:hAnsi="Times New Roman" w:cs="Times New Roman"/>
          <w:sz w:val="28"/>
          <w:szCs w:val="28"/>
        </w:rPr>
        <w:t xml:space="preserve"> разделе </w:t>
      </w:r>
      <w:r w:rsidRPr="00864CBC">
        <w:rPr>
          <w:rFonts w:ascii="Times New Roman" w:hAnsi="Times New Roman" w:cs="Times New Roman"/>
          <w:sz w:val="28"/>
          <w:szCs w:val="28"/>
        </w:rPr>
        <w:t>2 «Стандарт предоставления муниципальной усл</w:t>
      </w:r>
      <w:r w:rsidR="00864CBC" w:rsidRPr="00864CBC">
        <w:rPr>
          <w:rFonts w:ascii="Times New Roman" w:hAnsi="Times New Roman" w:cs="Times New Roman"/>
          <w:sz w:val="28"/>
          <w:szCs w:val="28"/>
        </w:rPr>
        <w:t>уги»</w:t>
      </w:r>
      <w:del w:id="58" w:author="Наталья Б. Еременко" w:date="2018-05-21T10:46:00Z">
        <w:r w:rsidR="00864CBC" w:rsidRPr="00864CBC" w:rsidDel="002C7AA2">
          <w:rPr>
            <w:rFonts w:ascii="Times New Roman" w:hAnsi="Times New Roman" w:cs="Times New Roman"/>
            <w:sz w:val="28"/>
            <w:szCs w:val="28"/>
          </w:rPr>
          <w:delText xml:space="preserve"> </w:delText>
        </w:r>
      </w:del>
      <w:del w:id="59" w:author="Eremenko_NB" w:date="2018-05-20T21:45:00Z">
        <w:r w:rsidR="00864CBC" w:rsidRPr="00864CBC" w:rsidDel="00F54326">
          <w:rPr>
            <w:rFonts w:ascii="Times New Roman" w:hAnsi="Times New Roman" w:cs="Times New Roman"/>
            <w:sz w:val="28"/>
            <w:szCs w:val="28"/>
          </w:rPr>
          <w:delText>приложения к постановлению</w:delText>
        </w:r>
      </w:del>
      <w:r w:rsidR="0028678D">
        <w:rPr>
          <w:rFonts w:ascii="Times New Roman" w:hAnsi="Times New Roman" w:cs="Times New Roman"/>
          <w:sz w:val="28"/>
          <w:szCs w:val="28"/>
        </w:rPr>
        <w:t>:</w:t>
      </w:r>
    </w:p>
    <w:p w14:paraId="335524D8" w14:textId="09D3DA62" w:rsidR="00CB224B" w:rsidRDefault="002C7AA2" w:rsidP="00864CBC">
      <w:pPr>
        <w:spacing w:after="0" w:line="240" w:lineRule="auto"/>
        <w:ind w:firstLine="708"/>
        <w:jc w:val="both"/>
        <w:rPr>
          <w:rFonts w:ascii="Times New Roman" w:hAnsi="Times New Roman" w:cs="Times New Roman"/>
          <w:sz w:val="28"/>
          <w:szCs w:val="28"/>
        </w:rPr>
      </w:pPr>
      <w:ins w:id="60" w:author="Наталья Б. Еременко" w:date="2018-05-21T07:57:00Z">
        <w:r>
          <w:rPr>
            <w:rFonts w:ascii="Times New Roman" w:hAnsi="Times New Roman" w:cs="Times New Roman"/>
            <w:sz w:val="28"/>
            <w:szCs w:val="28"/>
          </w:rPr>
          <w:t>а</w:t>
        </w:r>
      </w:ins>
      <w:del w:id="61" w:author="Наталья Б. Еременко" w:date="2018-05-21T07:57:00Z">
        <w:r w:rsidR="0028678D" w:rsidDel="00313EBC">
          <w:rPr>
            <w:rFonts w:ascii="Times New Roman" w:hAnsi="Times New Roman" w:cs="Times New Roman"/>
            <w:sz w:val="28"/>
            <w:szCs w:val="28"/>
          </w:rPr>
          <w:delText>а</w:delText>
        </w:r>
      </w:del>
      <w:r w:rsidR="0028678D">
        <w:rPr>
          <w:rFonts w:ascii="Times New Roman" w:hAnsi="Times New Roman" w:cs="Times New Roman"/>
          <w:sz w:val="28"/>
          <w:szCs w:val="28"/>
        </w:rPr>
        <w:t>)</w:t>
      </w:r>
      <w:r w:rsidR="00864CBC" w:rsidRPr="00864CBC">
        <w:rPr>
          <w:rFonts w:ascii="Times New Roman" w:hAnsi="Times New Roman" w:cs="Times New Roman"/>
          <w:sz w:val="28"/>
          <w:szCs w:val="28"/>
        </w:rPr>
        <w:t xml:space="preserve"> </w:t>
      </w:r>
      <w:r w:rsidR="00CB224B">
        <w:rPr>
          <w:rFonts w:ascii="Times New Roman" w:hAnsi="Times New Roman" w:cs="Times New Roman"/>
          <w:sz w:val="28"/>
          <w:szCs w:val="28"/>
        </w:rPr>
        <w:t>подраздел 2.2</w:t>
      </w:r>
      <w:del w:id="62" w:author="Наталья Б. Еременко" w:date="2018-05-21T09:28:00Z">
        <w:r w:rsidR="00CB224B" w:rsidDel="00391C2D">
          <w:rPr>
            <w:rFonts w:ascii="Times New Roman" w:hAnsi="Times New Roman" w:cs="Times New Roman"/>
            <w:sz w:val="28"/>
            <w:szCs w:val="28"/>
          </w:rPr>
          <w:delText xml:space="preserve"> «</w:delText>
        </w:r>
        <w:r w:rsidR="00CB224B" w:rsidRPr="00CB224B" w:rsidDel="00391C2D">
          <w:rPr>
            <w:rFonts w:ascii="Times New Roman" w:hAnsi="Times New Roman" w:cs="Times New Roman"/>
            <w:sz w:val="28"/>
            <w:szCs w:val="28"/>
          </w:rPr>
          <w:delText xml:space="preserve">Наименование органа, предоставляющего </w:delText>
        </w:r>
        <w:r w:rsidR="00CB224B" w:rsidDel="00391C2D">
          <w:rPr>
            <w:rFonts w:ascii="Times New Roman" w:hAnsi="Times New Roman" w:cs="Times New Roman"/>
            <w:sz w:val="28"/>
            <w:szCs w:val="28"/>
          </w:rPr>
          <w:delText>муниципальную услугу»</w:delText>
        </w:r>
      </w:del>
      <w:r w:rsidR="00CB224B">
        <w:rPr>
          <w:rFonts w:ascii="Times New Roman" w:hAnsi="Times New Roman" w:cs="Times New Roman"/>
          <w:sz w:val="28"/>
          <w:szCs w:val="28"/>
        </w:rPr>
        <w:t xml:space="preserve"> </w:t>
      </w:r>
      <w:r w:rsidR="00CB224B" w:rsidRPr="00CB224B">
        <w:rPr>
          <w:rFonts w:ascii="Times New Roman" w:hAnsi="Times New Roman" w:cs="Times New Roman"/>
          <w:sz w:val="28"/>
          <w:szCs w:val="28"/>
        </w:rPr>
        <w:t>дополнить абзац</w:t>
      </w:r>
      <w:ins w:id="63" w:author="Eremenko_NB" w:date="2018-05-20T21:45:00Z">
        <w:r w:rsidR="00F54326">
          <w:rPr>
            <w:rFonts w:ascii="Times New Roman" w:hAnsi="Times New Roman" w:cs="Times New Roman"/>
            <w:sz w:val="28"/>
            <w:szCs w:val="28"/>
          </w:rPr>
          <w:t>а</w:t>
        </w:r>
      </w:ins>
      <w:del w:id="64" w:author="Eremenko_NB" w:date="2018-05-20T21:45:00Z">
        <w:r w:rsidR="00CB224B" w:rsidRPr="00CB224B" w:rsidDel="00F54326">
          <w:rPr>
            <w:rFonts w:ascii="Times New Roman" w:hAnsi="Times New Roman" w:cs="Times New Roman"/>
            <w:sz w:val="28"/>
            <w:szCs w:val="28"/>
          </w:rPr>
          <w:delText>е</w:delText>
        </w:r>
      </w:del>
      <w:r w:rsidR="00CB224B" w:rsidRPr="00CB224B">
        <w:rPr>
          <w:rFonts w:ascii="Times New Roman" w:hAnsi="Times New Roman" w:cs="Times New Roman"/>
          <w:sz w:val="28"/>
          <w:szCs w:val="28"/>
        </w:rPr>
        <w:t>м</w:t>
      </w:r>
      <w:ins w:id="65" w:author="Eremenko_NB" w:date="2018-05-20T21:45:00Z">
        <w:r w:rsidR="00F54326">
          <w:rPr>
            <w:rFonts w:ascii="Times New Roman" w:hAnsi="Times New Roman" w:cs="Times New Roman"/>
            <w:sz w:val="28"/>
            <w:szCs w:val="28"/>
          </w:rPr>
          <w:t>и</w:t>
        </w:r>
      </w:ins>
      <w:r w:rsidR="00CB224B" w:rsidRPr="00CB224B">
        <w:rPr>
          <w:rFonts w:ascii="Times New Roman" w:hAnsi="Times New Roman" w:cs="Times New Roman"/>
          <w:sz w:val="28"/>
          <w:szCs w:val="28"/>
        </w:rPr>
        <w:t xml:space="preserve"> следующего содержания:</w:t>
      </w:r>
    </w:p>
    <w:p w14:paraId="64735021"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CB224B">
        <w:rPr>
          <w:rFonts w:ascii="Times New Roman" w:hAnsi="Times New Roman" w:cs="Times New Roman"/>
          <w:sz w:val="28"/>
          <w:szCs w:val="28"/>
        </w:rPr>
        <w:t>В предоставлении государственной услуги участвуют многофункциональные центры.</w:t>
      </w:r>
    </w:p>
    <w:p w14:paraId="36D5DDC7"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45A9E253" w14:textId="77777777" w:rsidR="00CB224B" w:rsidRPr="00F54326"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w:t>
      </w:r>
      <w:r w:rsidRPr="00F54326">
        <w:rPr>
          <w:rFonts w:ascii="Times New Roman" w:hAnsi="Times New Roman" w:cs="Times New Roman"/>
          <w:sz w:val="28"/>
          <w:szCs w:val="28"/>
        </w:rPr>
        <w:t>месту пребывания заявителя (представителя заявителя) в многофункциональный центр с заявлением о предоставлении государственной услуги.»;</w:t>
      </w:r>
    </w:p>
    <w:p w14:paraId="215C6B7D" w14:textId="4984375E" w:rsidR="0082439D" w:rsidRPr="00F54326" w:rsidRDefault="002C7AA2" w:rsidP="00864CBC">
      <w:pPr>
        <w:spacing w:after="0" w:line="240" w:lineRule="auto"/>
        <w:ind w:firstLine="708"/>
        <w:jc w:val="both"/>
        <w:rPr>
          <w:rFonts w:ascii="Times New Roman" w:hAnsi="Times New Roman" w:cs="Times New Roman"/>
          <w:sz w:val="28"/>
          <w:szCs w:val="28"/>
        </w:rPr>
      </w:pPr>
      <w:ins w:id="66" w:author="Наталья Б. Еременко" w:date="2018-05-21T10:46:00Z">
        <w:r>
          <w:rPr>
            <w:rFonts w:ascii="Times New Roman" w:hAnsi="Times New Roman" w:cs="Times New Roman"/>
            <w:sz w:val="28"/>
            <w:szCs w:val="28"/>
          </w:rPr>
          <w:t>б</w:t>
        </w:r>
      </w:ins>
      <w:del w:id="67" w:author="Наталья Б. Еременко" w:date="2018-05-21T07:58:00Z">
        <w:r w:rsidR="00CB224B" w:rsidRPr="00F54326" w:rsidDel="00313EBC">
          <w:rPr>
            <w:rFonts w:ascii="Times New Roman" w:hAnsi="Times New Roman" w:cs="Times New Roman"/>
            <w:sz w:val="28"/>
            <w:szCs w:val="28"/>
          </w:rPr>
          <w:delText>б</w:delText>
        </w:r>
      </w:del>
      <w:r w:rsidR="00CB224B" w:rsidRPr="00F54326">
        <w:rPr>
          <w:rFonts w:ascii="Times New Roman" w:hAnsi="Times New Roman" w:cs="Times New Roman"/>
          <w:sz w:val="28"/>
          <w:szCs w:val="28"/>
        </w:rPr>
        <w:t xml:space="preserve">) </w:t>
      </w:r>
      <w:r w:rsidR="0082439D" w:rsidRPr="00F54326">
        <w:rPr>
          <w:rFonts w:ascii="Times New Roman" w:hAnsi="Times New Roman" w:cs="Times New Roman"/>
          <w:sz w:val="28"/>
          <w:szCs w:val="28"/>
        </w:rPr>
        <w:t xml:space="preserve">подраздел 2.5 «Перечень нормативных правовых актов, регулирующих отношения, возникающие в связи с предоставлением </w:t>
      </w:r>
      <w:r w:rsidR="0082439D" w:rsidRPr="00F54326">
        <w:rPr>
          <w:rFonts w:ascii="Times New Roman" w:eastAsia="Times New Roman" w:hAnsi="Times New Roman" w:cs="Times New Roman"/>
          <w:sz w:val="28"/>
          <w:szCs w:val="28"/>
        </w:rPr>
        <w:t>муниципальной</w:t>
      </w:r>
      <w:r w:rsidR="0082439D" w:rsidRPr="00F54326">
        <w:rPr>
          <w:rFonts w:ascii="Times New Roman" w:hAnsi="Times New Roman" w:cs="Times New Roman"/>
          <w:sz w:val="28"/>
          <w:szCs w:val="28"/>
        </w:rPr>
        <w:t xml:space="preserve"> услуги» после слов </w:t>
      </w:r>
      <w:ins w:id="68" w:author="Eremenko_NB" w:date="2018-05-20T21:48:00Z">
        <w:r w:rsidR="00F54326" w:rsidRPr="00F54326">
          <w:rPr>
            <w:rFonts w:ascii="Times New Roman" w:hAnsi="Times New Roman" w:cs="Times New Roman"/>
            <w:sz w:val="28"/>
            <w:szCs w:val="28"/>
          </w:rPr>
          <w:t>«</w:t>
        </w:r>
        <w:r w:rsidR="00F54326" w:rsidRPr="00F54326">
          <w:rPr>
            <w:rFonts w:ascii="Times New Roman" w:hAnsi="Times New Roman" w:cs="Times New Roman"/>
            <w:sz w:val="28"/>
            <w:szCs w:val="28"/>
            <w:rPrChange w:id="69" w:author="Eremenko_NB" w:date="2018-05-20T21:48:00Z">
              <w:rPr>
                <w:rFonts w:ascii="Times New Roman" w:hAnsi="Times New Roman" w:cs="Times New Roman"/>
                <w:sz w:val="24"/>
                <w:szCs w:val="24"/>
              </w:rPr>
            </w:rPrChange>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del w:id="70" w:author="Наталья Б. Еременко" w:date="2018-05-22T14:15:00Z">
          <w:r w:rsidR="00F54326" w:rsidRPr="00F54326" w:rsidDel="007C4D29">
            <w:rPr>
              <w:rFonts w:ascii="Times New Roman" w:hAnsi="Times New Roman" w:cs="Times New Roman"/>
              <w:sz w:val="28"/>
              <w:szCs w:val="28"/>
            </w:rPr>
            <w:delText xml:space="preserve"> </w:delText>
          </w:r>
        </w:del>
      </w:ins>
      <w:del w:id="71" w:author="Eremenko_NB" w:date="2018-05-20T21:48:00Z">
        <w:r w:rsidR="0082439D" w:rsidRPr="00F54326" w:rsidDel="00F54326">
          <w:rPr>
            <w:rFonts w:ascii="Times New Roman" w:hAnsi="Times New Roman" w:cs="Times New Roman"/>
            <w:sz w:val="28"/>
            <w:szCs w:val="28"/>
          </w:rPr>
          <w:delText>«(«Российская газета» от 23 ноября 2012 года № 271)</w:delText>
        </w:r>
      </w:del>
      <w:r w:rsidR="0082439D" w:rsidRPr="00F54326">
        <w:rPr>
          <w:rFonts w:ascii="Times New Roman" w:hAnsi="Times New Roman" w:cs="Times New Roman"/>
          <w:sz w:val="28"/>
          <w:szCs w:val="28"/>
        </w:rPr>
        <w:t>;» дополнить абзацами следующего содержания:</w:t>
      </w:r>
    </w:p>
    <w:p w14:paraId="71944C03"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F54326">
        <w:rPr>
          <w:rFonts w:ascii="Times New Roman" w:hAnsi="Times New Roman" w:cs="Times New Roman"/>
          <w:sz w:val="28"/>
          <w:szCs w:val="28"/>
        </w:rPr>
        <w:t>«Приказ Министерства экономического развития РФ от 21 марта 2018 года № 137 «Об утверждении примерной</w:t>
      </w:r>
      <w:r w:rsidRPr="0082439D">
        <w:rPr>
          <w:rFonts w:ascii="Times New Roman" w:hAnsi="Times New Roman" w:cs="Times New Roman"/>
          <w:sz w:val="28"/>
          <w:szCs w:val="28"/>
        </w:rPr>
        <w:t xml:space="preserve">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w:t>
      </w:r>
      <w:r>
        <w:rPr>
          <w:rFonts w:ascii="Times New Roman" w:hAnsi="Times New Roman" w:cs="Times New Roman"/>
          <w:sz w:val="28"/>
          <w:szCs w:val="28"/>
        </w:rPr>
        <w:t>анения соответствующих запросов»</w:t>
      </w:r>
      <w:r w:rsidRPr="0082439D">
        <w:rPr>
          <w:rFonts w:ascii="Times New Roman" w:hAnsi="Times New Roman" w:cs="Times New Roman"/>
          <w:sz w:val="28"/>
          <w:szCs w:val="28"/>
        </w:rPr>
        <w:t xml:space="preserve"> (</w:t>
      </w:r>
      <w:r>
        <w:rPr>
          <w:rFonts w:ascii="Times New Roman" w:hAnsi="Times New Roman" w:cs="Times New Roman"/>
          <w:sz w:val="28"/>
          <w:szCs w:val="28"/>
        </w:rPr>
        <w:t>официальный интернет-портал</w:t>
      </w:r>
      <w:r w:rsidRPr="0082439D">
        <w:rPr>
          <w:rFonts w:ascii="Times New Roman" w:hAnsi="Times New Roman" w:cs="Times New Roman"/>
          <w:sz w:val="28"/>
          <w:szCs w:val="28"/>
        </w:rPr>
        <w:t xml:space="preserve"> правовой информации www.pravo.gov.ru 2 апреля 2018 года);</w:t>
      </w:r>
    </w:p>
    <w:p w14:paraId="6134F25E"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82439D">
        <w:rPr>
          <w:rFonts w:ascii="Times New Roman" w:hAnsi="Times New Roman" w:cs="Times New Roman"/>
          <w:sz w:val="28"/>
          <w:szCs w:val="28"/>
        </w:rPr>
        <w:t xml:space="preserve">Закон Краснодарского края </w:t>
      </w:r>
      <w:r>
        <w:rPr>
          <w:rFonts w:ascii="Times New Roman" w:hAnsi="Times New Roman" w:cs="Times New Roman"/>
          <w:sz w:val="28"/>
          <w:szCs w:val="28"/>
        </w:rPr>
        <w:t>от 2 марта 2012 года № 2446-КЗ «</w:t>
      </w:r>
      <w:r w:rsidRPr="0082439D">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14:paraId="4742F3EA" w14:textId="0312DCA2" w:rsidR="0082439D" w:rsidDel="0097291F" w:rsidRDefault="0082439D" w:rsidP="00864CBC">
      <w:pPr>
        <w:spacing w:after="0" w:line="240" w:lineRule="auto"/>
        <w:ind w:firstLine="708"/>
        <w:jc w:val="both"/>
        <w:rPr>
          <w:del w:id="72" w:author="Наталья Б. Еременко" w:date="2018-05-23T07:29:00Z"/>
          <w:rFonts w:ascii="Times New Roman" w:eastAsia="Times New Roman" w:hAnsi="Times New Roman" w:cs="Times New Roman"/>
          <w:sz w:val="28"/>
          <w:szCs w:val="28"/>
        </w:rPr>
      </w:pPr>
      <w:del w:id="73" w:author="Наталья Б. Еременко" w:date="2018-05-21T07:58:00Z">
        <w:r w:rsidRPr="0082439D" w:rsidDel="00313EBC">
          <w:rPr>
            <w:rFonts w:ascii="Times New Roman" w:hAnsi="Times New Roman" w:cs="Times New Roman"/>
            <w:sz w:val="28"/>
            <w:szCs w:val="28"/>
          </w:rPr>
          <w:delText>в</w:delText>
        </w:r>
      </w:del>
      <w:del w:id="74" w:author="Наталья Б. Еременко" w:date="2018-05-23T07:29:00Z">
        <w:r w:rsidRPr="0082439D" w:rsidDel="0097291F">
          <w:rPr>
            <w:rFonts w:ascii="Times New Roman" w:hAnsi="Times New Roman" w:cs="Times New Roman"/>
            <w:sz w:val="28"/>
            <w:szCs w:val="28"/>
          </w:rPr>
          <w:delText>) подраздел 2.6 «</w:delText>
        </w:r>
        <w:r w:rsidRPr="0082439D" w:rsidDel="0097291F">
          <w:rPr>
            <w:rFonts w:ascii="Times New Roman" w:eastAsia="Times New Roman" w:hAnsi="Times New Roman" w:cs="Times New Roman"/>
            <w:sz w:val="28"/>
            <w:szCs w:val="28"/>
          </w:rPr>
          <w:delTex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delText>
        </w:r>
        <w:r w:rsidR="004E061D" w:rsidDel="0097291F">
          <w:rPr>
            <w:rFonts w:ascii="Times New Roman" w:eastAsia="Times New Roman" w:hAnsi="Times New Roman" w:cs="Times New Roman"/>
            <w:sz w:val="28"/>
            <w:szCs w:val="28"/>
          </w:rPr>
          <w:delText>» после слов «</w:delText>
        </w:r>
        <w:r w:rsidR="004E061D" w:rsidRPr="004E061D" w:rsidDel="0097291F">
          <w:rPr>
            <w:rFonts w:ascii="Times New Roman" w:eastAsia="Times New Roman" w:hAnsi="Times New Roman" w:cs="Times New Roman"/>
            <w:sz w:val="28"/>
            <w:szCs w:val="28"/>
          </w:rPr>
          <w:delText>(в случае обучения детей в обще</w:delText>
        </w:r>
        <w:r w:rsidR="004E061D" w:rsidDel="0097291F">
          <w:rPr>
            <w:rFonts w:ascii="Times New Roman" w:eastAsia="Times New Roman" w:hAnsi="Times New Roman" w:cs="Times New Roman"/>
            <w:sz w:val="28"/>
            <w:szCs w:val="28"/>
          </w:rPr>
          <w:delText>образовательных организа</w:delText>
        </w:r>
        <w:r w:rsidR="004E061D" w:rsidRPr="004E061D" w:rsidDel="0097291F">
          <w:rPr>
            <w:rFonts w:ascii="Times New Roman" w:eastAsia="Times New Roman" w:hAnsi="Times New Roman" w:cs="Times New Roman"/>
            <w:sz w:val="28"/>
            <w:szCs w:val="28"/>
          </w:rPr>
          <w:delText>циях и государственных образовательных организациях по очной форме обучения)</w:delText>
        </w:r>
        <w:r w:rsidR="004E061D" w:rsidDel="0097291F">
          <w:rPr>
            <w:rFonts w:ascii="Times New Roman" w:eastAsia="Times New Roman" w:hAnsi="Times New Roman" w:cs="Times New Roman"/>
            <w:sz w:val="28"/>
            <w:szCs w:val="28"/>
          </w:rPr>
          <w:delText>» дополнить абзацем следующего содержания:</w:delText>
        </w:r>
      </w:del>
    </w:p>
    <w:p w14:paraId="6E9423D5" w14:textId="6E7378CB" w:rsidR="004E061D" w:rsidDel="0097291F" w:rsidRDefault="004E061D" w:rsidP="00864CBC">
      <w:pPr>
        <w:spacing w:after="0" w:line="240" w:lineRule="auto"/>
        <w:ind w:firstLine="708"/>
        <w:jc w:val="both"/>
        <w:rPr>
          <w:del w:id="75" w:author="Наталья Б. Еременко" w:date="2018-05-23T07:29:00Z"/>
          <w:rFonts w:ascii="Times New Roman" w:eastAsia="Times New Roman" w:hAnsi="Times New Roman" w:cs="Times New Roman"/>
          <w:sz w:val="28"/>
          <w:szCs w:val="28"/>
        </w:rPr>
      </w:pPr>
      <w:del w:id="76" w:author="Наталья Б. Еременко" w:date="2018-05-23T07:29:00Z">
        <w:r w:rsidDel="0097291F">
          <w:rPr>
            <w:rFonts w:ascii="Times New Roman" w:eastAsia="Times New Roman" w:hAnsi="Times New Roman" w:cs="Times New Roman"/>
            <w:sz w:val="28"/>
            <w:szCs w:val="28"/>
          </w:rPr>
          <w:delText>«;</w:delText>
        </w:r>
      </w:del>
    </w:p>
    <w:p w14:paraId="442F9BB0" w14:textId="46EA2EB9" w:rsidR="004E061D" w:rsidDel="0097291F" w:rsidRDefault="004E061D">
      <w:pPr>
        <w:spacing w:after="0" w:line="240" w:lineRule="auto"/>
        <w:ind w:firstLine="708"/>
        <w:jc w:val="both"/>
        <w:rPr>
          <w:del w:id="77" w:author="Наталья Б. Еременко" w:date="2018-05-23T07:29:00Z"/>
          <w:rFonts w:ascii="Times New Roman" w:eastAsia="Times New Roman" w:hAnsi="Times New Roman" w:cs="Times New Roman"/>
          <w:sz w:val="28"/>
          <w:szCs w:val="28"/>
        </w:rPr>
      </w:pPr>
      <w:del w:id="78" w:author="Наталья Б. Еременко" w:date="2018-05-23T07:29:00Z">
        <w:r w:rsidRPr="004E061D" w:rsidDel="0097291F">
          <w:rPr>
            <w:rFonts w:ascii="Times New Roman" w:eastAsia="Times New Roman" w:hAnsi="Times New Roman" w:cs="Times New Roman"/>
            <w:sz w:val="28"/>
            <w:szCs w:val="28"/>
          </w:rPr>
          <w:delText>копия документа, под</w:delText>
        </w:r>
        <w:r w:rsidDel="0097291F">
          <w:rPr>
            <w:rFonts w:ascii="Times New Roman" w:eastAsia="Times New Roman" w:hAnsi="Times New Roman" w:cs="Times New Roman"/>
            <w:sz w:val="28"/>
            <w:szCs w:val="28"/>
          </w:rPr>
          <w:delText>тверждающего полномочия предста</w:delText>
        </w:r>
        <w:r w:rsidRPr="004E061D" w:rsidDel="0097291F">
          <w:rPr>
            <w:rFonts w:ascii="Times New Roman" w:eastAsia="Times New Roman" w:hAnsi="Times New Roman" w:cs="Times New Roman"/>
            <w:sz w:val="28"/>
            <w:szCs w:val="28"/>
          </w:rPr>
          <w:delText>вителя заявителя, в случа</w:delText>
        </w:r>
        <w:r w:rsidDel="0097291F">
          <w:rPr>
            <w:rFonts w:ascii="Times New Roman" w:eastAsia="Times New Roman" w:hAnsi="Times New Roman" w:cs="Times New Roman"/>
            <w:sz w:val="28"/>
            <w:szCs w:val="28"/>
          </w:rPr>
          <w:delText>е, если заявление подается пред</w:delText>
        </w:r>
        <w:r w:rsidRPr="004E061D" w:rsidDel="0097291F">
          <w:rPr>
            <w:rFonts w:ascii="Times New Roman" w:eastAsia="Times New Roman" w:hAnsi="Times New Roman" w:cs="Times New Roman"/>
            <w:sz w:val="28"/>
            <w:szCs w:val="28"/>
          </w:rPr>
          <w:delText>ставителем заявителя</w:delText>
        </w:r>
        <w:r w:rsidDel="0097291F">
          <w:rPr>
            <w:rFonts w:ascii="Times New Roman" w:eastAsia="Times New Roman" w:hAnsi="Times New Roman" w:cs="Times New Roman"/>
            <w:sz w:val="28"/>
            <w:szCs w:val="28"/>
          </w:rPr>
          <w:delText>»;</w:delText>
        </w:r>
      </w:del>
    </w:p>
    <w:p w14:paraId="71748BC5" w14:textId="60B49713" w:rsidR="004C52F8" w:rsidRDefault="0097291F" w:rsidP="00864CBC">
      <w:pPr>
        <w:spacing w:after="0" w:line="240" w:lineRule="auto"/>
        <w:ind w:firstLine="708"/>
        <w:jc w:val="both"/>
        <w:rPr>
          <w:rFonts w:ascii="Times New Roman" w:eastAsia="Times New Roman" w:hAnsi="Times New Roman" w:cs="Times New Roman"/>
          <w:sz w:val="28"/>
          <w:szCs w:val="28"/>
        </w:rPr>
      </w:pPr>
      <w:ins w:id="79" w:author="Наталья Б. Еременко" w:date="2018-05-21T07:58:00Z">
        <w:r>
          <w:rPr>
            <w:rFonts w:ascii="Times New Roman" w:eastAsia="Times New Roman" w:hAnsi="Times New Roman" w:cs="Times New Roman"/>
            <w:sz w:val="28"/>
            <w:szCs w:val="28"/>
          </w:rPr>
          <w:t>в</w:t>
        </w:r>
      </w:ins>
      <w:del w:id="80" w:author="Наталья Б. Еременко" w:date="2018-05-21T07:58:00Z">
        <w:r w:rsidR="004C52F8" w:rsidDel="00313EBC">
          <w:rPr>
            <w:rFonts w:ascii="Times New Roman" w:eastAsia="Times New Roman" w:hAnsi="Times New Roman" w:cs="Times New Roman"/>
            <w:sz w:val="28"/>
            <w:szCs w:val="28"/>
          </w:rPr>
          <w:delText>г</w:delText>
        </w:r>
      </w:del>
      <w:r w:rsidR="004C52F8">
        <w:rPr>
          <w:rFonts w:ascii="Times New Roman" w:eastAsia="Times New Roman" w:hAnsi="Times New Roman" w:cs="Times New Roman"/>
          <w:sz w:val="28"/>
          <w:szCs w:val="28"/>
        </w:rPr>
        <w:t xml:space="preserve">) </w:t>
      </w:r>
      <w:r w:rsidR="004C52F8" w:rsidRPr="004C52F8">
        <w:rPr>
          <w:rFonts w:ascii="Times New Roman" w:eastAsia="Times New Roman" w:hAnsi="Times New Roman" w:cs="Times New Roman"/>
          <w:sz w:val="28"/>
          <w:szCs w:val="28"/>
        </w:rPr>
        <w:t>подраздел 2.6</w:t>
      </w:r>
      <w:del w:id="81" w:author="Наталья Б. Еременко" w:date="2018-05-21T09:28:00Z">
        <w:r w:rsidR="004C52F8" w:rsidRPr="004C52F8" w:rsidDel="00391C2D">
          <w:rPr>
            <w:rFonts w:ascii="Times New Roman" w:eastAsia="Times New Roman" w:hAnsi="Times New Roman" w:cs="Times New Roman"/>
            <w:sz w:val="28"/>
            <w:szCs w:val="28"/>
          </w:rPr>
          <w:delText xml:space="preserve"> «Исчерпывающий перечень</w:delText>
        </w:r>
        <w:r w:rsidR="004C52F8" w:rsidDel="00391C2D">
          <w:rPr>
            <w:rFonts w:ascii="Times New Roman" w:eastAsia="Times New Roman" w:hAnsi="Times New Roman" w:cs="Times New Roman"/>
            <w:sz w:val="28"/>
            <w:szCs w:val="28"/>
          </w:rPr>
          <w:delText xml:space="preserve"> документов, необходимых в соот</w:delText>
        </w:r>
        <w:r w:rsidR="004C52F8" w:rsidRPr="004C52F8" w:rsidDel="00391C2D">
          <w:rPr>
            <w:rFonts w:ascii="Times New Roman" w:eastAsia="Times New Roman" w:hAnsi="Times New Roman" w:cs="Times New Roman"/>
            <w:sz w:val="28"/>
            <w:szCs w:val="28"/>
          </w:rPr>
          <w:delText>ветствии с нормативными правовыми а</w:delText>
        </w:r>
        <w:r w:rsidR="004C52F8" w:rsidDel="00391C2D">
          <w:rPr>
            <w:rFonts w:ascii="Times New Roman" w:eastAsia="Times New Roman" w:hAnsi="Times New Roman" w:cs="Times New Roman"/>
            <w:sz w:val="28"/>
            <w:szCs w:val="28"/>
          </w:rPr>
          <w:delText>ктами для предоставления муници</w:delText>
        </w:r>
        <w:r w:rsidR="004C52F8" w:rsidRPr="004C52F8" w:rsidDel="00391C2D">
          <w:rPr>
            <w:rFonts w:ascii="Times New Roman" w:eastAsia="Times New Roman" w:hAnsi="Times New Roman" w:cs="Times New Roman"/>
            <w:sz w:val="28"/>
            <w:szCs w:val="28"/>
          </w:rPr>
          <w:delText>пальной услуги, подлежащих представлению заявителем»</w:delText>
        </w:r>
      </w:del>
      <w:r w:rsidR="004C52F8">
        <w:rPr>
          <w:rFonts w:ascii="Times New Roman" w:eastAsia="Times New Roman" w:hAnsi="Times New Roman" w:cs="Times New Roman"/>
          <w:sz w:val="28"/>
          <w:szCs w:val="28"/>
        </w:rPr>
        <w:t xml:space="preserve"> дополнить абзацем следующего содержания:</w:t>
      </w:r>
    </w:p>
    <w:p w14:paraId="1F2306CB" w14:textId="77777777" w:rsidR="004C52F8" w:rsidDel="009F0884" w:rsidRDefault="004C52F8" w:rsidP="009F0884">
      <w:pPr>
        <w:spacing w:after="0" w:line="240" w:lineRule="auto"/>
        <w:ind w:firstLine="708"/>
        <w:jc w:val="both"/>
        <w:rPr>
          <w:del w:id="82" w:author="Наталья Б. Еременко" w:date="2018-05-23T15:47:00Z"/>
          <w:rFonts w:ascii="Times New Roman" w:hAnsi="Times New Roman" w:cs="Times New Roman"/>
          <w:sz w:val="28"/>
          <w:szCs w:val="28"/>
        </w:rPr>
        <w:pPrChange w:id="83" w:author="Наталья Б. Еременко" w:date="2018-05-23T15:47:00Z">
          <w:pPr>
            <w:spacing w:after="0" w:line="240" w:lineRule="auto"/>
            <w:ind w:firstLine="708"/>
            <w:jc w:val="both"/>
          </w:pPr>
        </w:pPrChange>
      </w:pPr>
      <w:r>
        <w:rPr>
          <w:rFonts w:ascii="Times New Roman" w:eastAsia="Times New Roman" w:hAnsi="Times New Roman" w:cs="Times New Roman"/>
          <w:sz w:val="28"/>
          <w:szCs w:val="28"/>
        </w:rPr>
        <w:t>«</w:t>
      </w:r>
      <w:r w:rsidRPr="004C52F8">
        <w:rPr>
          <w:rFonts w:ascii="Times New Roman" w:eastAsia="Times New Roman" w:hAnsi="Times New Roman" w:cs="Times New Roman"/>
          <w:sz w:val="28"/>
          <w:szCs w:val="28"/>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r>
        <w:rPr>
          <w:rFonts w:ascii="Times New Roman" w:eastAsia="Times New Roman" w:hAnsi="Times New Roman" w:cs="Times New Roman"/>
          <w:sz w:val="28"/>
          <w:szCs w:val="28"/>
        </w:rPr>
        <w:t>»;</w:t>
      </w:r>
    </w:p>
    <w:p w14:paraId="0FFFB4C0" w14:textId="77777777" w:rsidR="009F0884" w:rsidRDefault="009F0884" w:rsidP="00864CBC">
      <w:pPr>
        <w:spacing w:after="0" w:line="240" w:lineRule="auto"/>
        <w:ind w:firstLine="708"/>
        <w:jc w:val="both"/>
        <w:rPr>
          <w:ins w:id="84" w:author="Наталья Б. Еременко" w:date="2018-05-23T15:48:00Z"/>
          <w:rFonts w:ascii="Times New Roman" w:hAnsi="Times New Roman" w:cs="Times New Roman"/>
          <w:sz w:val="28"/>
          <w:szCs w:val="28"/>
        </w:rPr>
      </w:pPr>
    </w:p>
    <w:p w14:paraId="5FC5DA01" w14:textId="77777777" w:rsidR="009F0884" w:rsidRDefault="009F0884" w:rsidP="00864CBC">
      <w:pPr>
        <w:spacing w:after="0" w:line="240" w:lineRule="auto"/>
        <w:ind w:firstLine="708"/>
        <w:jc w:val="both"/>
        <w:rPr>
          <w:ins w:id="85" w:author="Наталья Б. Еременко" w:date="2018-05-23T15:48:00Z"/>
          <w:rFonts w:ascii="Times New Roman" w:hAnsi="Times New Roman" w:cs="Times New Roman"/>
          <w:sz w:val="28"/>
          <w:szCs w:val="28"/>
        </w:rPr>
      </w:pPr>
    </w:p>
    <w:p w14:paraId="4449314E" w14:textId="77777777" w:rsidR="009F0884" w:rsidRPr="0082439D" w:rsidRDefault="009F0884" w:rsidP="00864CBC">
      <w:pPr>
        <w:spacing w:after="0" w:line="240" w:lineRule="auto"/>
        <w:ind w:firstLine="708"/>
        <w:jc w:val="both"/>
        <w:rPr>
          <w:ins w:id="86" w:author="Наталья Б. Еременко" w:date="2018-05-23T15:48:00Z"/>
          <w:rFonts w:ascii="Times New Roman" w:hAnsi="Times New Roman" w:cs="Times New Roman"/>
          <w:sz w:val="28"/>
          <w:szCs w:val="28"/>
        </w:rPr>
      </w:pPr>
    </w:p>
    <w:p w14:paraId="451E9F5B" w14:textId="77777777" w:rsidR="002E2390" w:rsidRDefault="002E2390" w:rsidP="009F0884">
      <w:pPr>
        <w:spacing w:after="0" w:line="240" w:lineRule="auto"/>
        <w:ind w:firstLine="708"/>
        <w:jc w:val="both"/>
        <w:rPr>
          <w:ins w:id="87" w:author="Наталья Б. Еременко" w:date="2018-05-23T07:46:00Z"/>
          <w:rFonts w:ascii="Times New Roman" w:hAnsi="Times New Roman" w:cs="Times New Roman"/>
          <w:sz w:val="28"/>
          <w:szCs w:val="28"/>
        </w:rPr>
        <w:pPrChange w:id="88" w:author="Наталья Б. Еременко" w:date="2018-05-23T15:47:00Z">
          <w:pPr>
            <w:spacing w:after="0" w:line="240" w:lineRule="auto"/>
            <w:ind w:firstLine="708"/>
            <w:jc w:val="both"/>
          </w:pPr>
        </w:pPrChange>
      </w:pPr>
    </w:p>
    <w:p w14:paraId="1DC867E6" w14:textId="50D9AA48" w:rsidR="00FC49CD" w:rsidRPr="00864CBC" w:rsidDel="0097291F" w:rsidRDefault="0005204B" w:rsidP="00864CBC">
      <w:pPr>
        <w:spacing w:after="0" w:line="240" w:lineRule="auto"/>
        <w:ind w:firstLine="708"/>
        <w:jc w:val="both"/>
        <w:rPr>
          <w:del w:id="89" w:author="Наталья Б. Еременко" w:date="2018-05-23T07:29:00Z"/>
          <w:rFonts w:ascii="Times New Roman" w:hAnsi="Times New Roman" w:cs="Times New Roman"/>
          <w:sz w:val="28"/>
          <w:szCs w:val="28"/>
        </w:rPr>
      </w:pPr>
      <w:del w:id="90" w:author="Наталья Б. Еременко" w:date="2018-05-21T07:58:00Z">
        <w:r w:rsidDel="00313EBC">
          <w:rPr>
            <w:rFonts w:ascii="Times New Roman" w:hAnsi="Times New Roman" w:cs="Times New Roman"/>
            <w:sz w:val="28"/>
            <w:szCs w:val="28"/>
          </w:rPr>
          <w:lastRenderedPageBreak/>
          <w:delText>д</w:delText>
        </w:r>
      </w:del>
      <w:del w:id="91" w:author="Наталья Б. Еременко" w:date="2018-05-23T07:29:00Z">
        <w:r w:rsidDel="0097291F">
          <w:rPr>
            <w:rFonts w:ascii="Times New Roman" w:hAnsi="Times New Roman" w:cs="Times New Roman"/>
            <w:sz w:val="28"/>
            <w:szCs w:val="28"/>
          </w:rPr>
          <w:delText xml:space="preserve">) </w:delText>
        </w:r>
        <w:r w:rsidR="00864CBC" w:rsidRPr="0082439D" w:rsidDel="0097291F">
          <w:rPr>
            <w:rFonts w:ascii="Times New Roman" w:hAnsi="Times New Roman" w:cs="Times New Roman"/>
            <w:sz w:val="28"/>
            <w:szCs w:val="28"/>
          </w:rPr>
          <w:delText>подраздел 2.10 «</w:delText>
        </w:r>
        <w:r w:rsidR="00864CBC" w:rsidRPr="0082439D" w:rsidDel="0097291F">
          <w:rPr>
            <w:rFonts w:ascii="Times New Roman" w:eastAsia="Times New Roman" w:hAnsi="Times New Roman" w:cs="Times New Roman"/>
            <w:sz w:val="28"/>
            <w:szCs w:val="28"/>
          </w:rPr>
          <w:delText>Исчерпывающий перечень оснований для приостановления или отказа в предоставлении муниципальной услуги» после слов «</w:delText>
        </w:r>
      </w:del>
      <w:del w:id="92" w:author="Наталья Б. Еременко" w:date="2018-05-22T14:16:00Z">
        <w:r w:rsidR="00864CBC" w:rsidRPr="0082439D" w:rsidDel="00E57650">
          <w:rPr>
            <w:rFonts w:ascii="Times New Roman" w:eastAsia="Times New Roman" w:hAnsi="Times New Roman" w:cs="Times New Roman"/>
            <w:sz w:val="28"/>
            <w:szCs w:val="28"/>
          </w:rPr>
          <w:delText>земельного участка как гражданину,</w:delText>
        </w:r>
        <w:r w:rsidR="00864CBC" w:rsidRPr="00864CBC" w:rsidDel="00E57650">
          <w:rPr>
            <w:rFonts w:ascii="Times New Roman" w:eastAsia="Times New Roman" w:hAnsi="Times New Roman" w:cs="Times New Roman"/>
            <w:sz w:val="28"/>
            <w:szCs w:val="28"/>
          </w:rPr>
          <w:delText xml:space="preserve"> имеющему трех и более детей</w:delText>
        </w:r>
      </w:del>
      <w:del w:id="93" w:author="Наталья Б. Еременко" w:date="2018-05-23T07:29:00Z">
        <w:r w:rsidR="00864CBC" w:rsidRPr="00864CBC" w:rsidDel="0097291F">
          <w:rPr>
            <w:rFonts w:ascii="Times New Roman" w:eastAsia="Times New Roman" w:hAnsi="Times New Roman" w:cs="Times New Roman"/>
            <w:sz w:val="28"/>
            <w:szCs w:val="28"/>
          </w:rPr>
          <w:delText>;»</w:delText>
        </w:r>
        <w:r w:rsidR="00FC49CD" w:rsidRPr="00864CBC" w:rsidDel="0097291F">
          <w:rPr>
            <w:rFonts w:ascii="Times New Roman" w:hAnsi="Times New Roman" w:cs="Times New Roman"/>
            <w:sz w:val="28"/>
            <w:szCs w:val="28"/>
          </w:rPr>
          <w:delText xml:space="preserve"> </w:delText>
        </w:r>
        <w:r w:rsidR="00864CBC" w:rsidDel="0097291F">
          <w:rPr>
            <w:rFonts w:ascii="Times New Roman" w:hAnsi="Times New Roman" w:cs="Times New Roman"/>
            <w:sz w:val="28"/>
            <w:szCs w:val="28"/>
          </w:rPr>
          <w:delText>дополнить абзацем</w:delText>
        </w:r>
        <w:r w:rsidR="00FC49CD" w:rsidRPr="00864CBC" w:rsidDel="0097291F">
          <w:rPr>
            <w:rFonts w:ascii="Times New Roman" w:hAnsi="Times New Roman" w:cs="Times New Roman"/>
            <w:sz w:val="28"/>
            <w:szCs w:val="28"/>
          </w:rPr>
          <w:delText xml:space="preserve"> следующе</w:delText>
        </w:r>
        <w:r w:rsidR="00864CBC" w:rsidDel="0097291F">
          <w:rPr>
            <w:rFonts w:ascii="Times New Roman" w:hAnsi="Times New Roman" w:cs="Times New Roman"/>
            <w:sz w:val="28"/>
            <w:szCs w:val="28"/>
          </w:rPr>
          <w:delText>го</w:delText>
        </w:r>
        <w:r w:rsidR="00FC49CD" w:rsidRPr="00864CBC" w:rsidDel="0097291F">
          <w:rPr>
            <w:rFonts w:ascii="Times New Roman" w:hAnsi="Times New Roman" w:cs="Times New Roman"/>
            <w:sz w:val="28"/>
            <w:szCs w:val="28"/>
          </w:rPr>
          <w:delText xml:space="preserve"> </w:delText>
        </w:r>
        <w:r w:rsidR="00864CBC" w:rsidDel="0097291F">
          <w:rPr>
            <w:rFonts w:ascii="Times New Roman" w:hAnsi="Times New Roman" w:cs="Times New Roman"/>
            <w:sz w:val="28"/>
            <w:szCs w:val="28"/>
          </w:rPr>
          <w:delText>содержания</w:delText>
        </w:r>
        <w:r w:rsidR="00FC49CD" w:rsidRPr="00864CBC" w:rsidDel="0097291F">
          <w:rPr>
            <w:rFonts w:ascii="Times New Roman" w:hAnsi="Times New Roman" w:cs="Times New Roman"/>
            <w:sz w:val="28"/>
            <w:szCs w:val="28"/>
          </w:rPr>
          <w:delText>:</w:delText>
        </w:r>
      </w:del>
    </w:p>
    <w:p w14:paraId="2C46A757" w14:textId="23281330" w:rsidR="00864CBC" w:rsidDel="0097291F" w:rsidRDefault="00864CBC" w:rsidP="00864CBC">
      <w:pPr>
        <w:spacing w:after="0" w:line="240" w:lineRule="auto"/>
        <w:ind w:firstLine="708"/>
        <w:jc w:val="both"/>
        <w:rPr>
          <w:del w:id="94" w:author="Наталья Б. Еременко" w:date="2018-05-23T07:29:00Z"/>
          <w:rFonts w:ascii="Times New Roman" w:hAnsi="Times New Roman" w:cs="Times New Roman"/>
          <w:sz w:val="28"/>
          <w:szCs w:val="28"/>
        </w:rPr>
      </w:pPr>
      <w:del w:id="95" w:author="Наталья Б. Еременко" w:date="2018-05-23T07:29:00Z">
        <w:r w:rsidDel="0097291F">
          <w:rPr>
            <w:rFonts w:ascii="Times New Roman" w:hAnsi="Times New Roman" w:cs="Times New Roman"/>
            <w:sz w:val="28"/>
            <w:szCs w:val="28"/>
          </w:rPr>
          <w:delText>«</w:delText>
        </w:r>
        <w:r w:rsidRPr="00864CBC" w:rsidDel="0097291F">
          <w:rPr>
            <w:rFonts w:ascii="Times New Roman" w:hAnsi="Times New Roman" w:cs="Times New Roman"/>
            <w:sz w:val="28"/>
            <w:szCs w:val="28"/>
          </w:rPr>
          <w:delText>постановка на учет ранее другого родителя как гражданина, имеющего трех и более детей</w:delText>
        </w:r>
        <w:r w:rsidDel="0097291F">
          <w:rPr>
            <w:rFonts w:ascii="Times New Roman" w:hAnsi="Times New Roman" w:cs="Times New Roman"/>
            <w:sz w:val="28"/>
            <w:szCs w:val="28"/>
          </w:rPr>
          <w:delText>;»</w:delText>
        </w:r>
      </w:del>
      <w:del w:id="96" w:author="Наталья Б. Еременко" w:date="2018-05-22T14:16:00Z">
        <w:r w:rsidDel="00E57650">
          <w:rPr>
            <w:rFonts w:ascii="Times New Roman" w:hAnsi="Times New Roman" w:cs="Times New Roman"/>
            <w:sz w:val="28"/>
            <w:szCs w:val="28"/>
          </w:rPr>
          <w:delText>.</w:delText>
        </w:r>
      </w:del>
    </w:p>
    <w:p w14:paraId="2D8E84B5" w14:textId="43329C82" w:rsidR="0005204B" w:rsidRPr="00A755B6" w:rsidRDefault="0097291F" w:rsidP="0005204B">
      <w:pPr>
        <w:spacing w:after="0" w:line="240" w:lineRule="auto"/>
        <w:ind w:firstLine="708"/>
        <w:jc w:val="both"/>
        <w:rPr>
          <w:rFonts w:ascii="Times New Roman" w:hAnsi="Times New Roman" w:cs="Times New Roman"/>
          <w:sz w:val="28"/>
          <w:szCs w:val="28"/>
        </w:rPr>
      </w:pPr>
      <w:ins w:id="97" w:author="Наталья Б. Еременко" w:date="2018-05-21T07:58:00Z">
        <w:r>
          <w:rPr>
            <w:rFonts w:ascii="Times New Roman" w:hAnsi="Times New Roman" w:cs="Times New Roman"/>
            <w:sz w:val="28"/>
            <w:szCs w:val="28"/>
          </w:rPr>
          <w:t>г</w:t>
        </w:r>
      </w:ins>
      <w:del w:id="98" w:author="Наталья Б. Еременко" w:date="2018-05-21T07:58:00Z">
        <w:r w:rsidR="0005204B" w:rsidDel="00313EBC">
          <w:rPr>
            <w:rFonts w:ascii="Times New Roman" w:hAnsi="Times New Roman" w:cs="Times New Roman"/>
            <w:sz w:val="28"/>
            <w:szCs w:val="28"/>
          </w:rPr>
          <w:delText>е</w:delText>
        </w:r>
      </w:del>
      <w:r w:rsidR="0005204B">
        <w:rPr>
          <w:rFonts w:ascii="Times New Roman" w:hAnsi="Times New Roman" w:cs="Times New Roman"/>
          <w:sz w:val="28"/>
          <w:szCs w:val="28"/>
        </w:rPr>
        <w:t xml:space="preserve">) </w:t>
      </w:r>
      <w:r w:rsidR="0005204B" w:rsidRPr="00A755B6">
        <w:rPr>
          <w:rFonts w:ascii="Times New Roman" w:hAnsi="Times New Roman" w:cs="Times New Roman"/>
          <w:sz w:val="28"/>
          <w:szCs w:val="28"/>
        </w:rPr>
        <w:t>подраздел 2.12</w:t>
      </w:r>
      <w:del w:id="99" w:author="Наталья Б. Еременко" w:date="2018-05-21T09:29:00Z">
        <w:r w:rsidR="0005204B" w:rsidRPr="00A755B6" w:rsidDel="00B34A31">
          <w:rPr>
            <w:rFonts w:ascii="Times New Roman" w:hAnsi="Times New Roman" w:cs="Times New Roman"/>
            <w:sz w:val="28"/>
            <w:szCs w:val="28"/>
          </w:rPr>
          <w:delText xml:space="preserve"> </w:delText>
        </w:r>
      </w:del>
      <w:ins w:id="100" w:author="Наталья Б. Еременко" w:date="2018-05-21T08:59:00Z">
        <w:r w:rsidR="00A755B6" w:rsidRPr="00A755B6">
          <w:rPr>
            <w:rFonts w:ascii="Times New Roman" w:hAnsi="Times New Roman" w:cs="Times New Roman"/>
            <w:sz w:val="28"/>
            <w:szCs w:val="28"/>
          </w:rPr>
          <w:t xml:space="preserve"> </w:t>
        </w:r>
      </w:ins>
      <w:r w:rsidR="0005204B" w:rsidRPr="00A755B6">
        <w:rPr>
          <w:rFonts w:ascii="Times New Roman" w:hAnsi="Times New Roman" w:cs="Times New Roman"/>
          <w:sz w:val="28"/>
          <w:szCs w:val="28"/>
        </w:rPr>
        <w:t>изложить в следующей редакции:</w:t>
      </w:r>
    </w:p>
    <w:p w14:paraId="4F85CDE6" w14:textId="77777777" w:rsidR="0005204B" w:rsidRPr="0071352E" w:rsidRDefault="0005204B" w:rsidP="00864CBC">
      <w:pPr>
        <w:spacing w:after="0" w:line="240" w:lineRule="auto"/>
        <w:ind w:firstLine="708"/>
        <w:jc w:val="both"/>
        <w:rPr>
          <w:rFonts w:ascii="Times New Roman" w:hAnsi="Times New Roman" w:cs="Times New Roman"/>
          <w:sz w:val="20"/>
          <w:szCs w:val="20"/>
          <w:rPrChange w:id="101" w:author="Наталья Б. Еременко" w:date="2018-05-21T12:22:00Z">
            <w:rPr>
              <w:rFonts w:ascii="Times New Roman" w:hAnsi="Times New Roman" w:cs="Times New Roman"/>
              <w:sz w:val="28"/>
              <w:szCs w:val="2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05204B" w14:paraId="4989E2A6" w14:textId="77777777" w:rsidTr="00402DAB">
        <w:tc>
          <w:tcPr>
            <w:tcW w:w="337" w:type="dxa"/>
            <w:tcBorders>
              <w:right w:val="single" w:sz="4" w:space="0" w:color="auto"/>
            </w:tcBorders>
          </w:tcPr>
          <w:p w14:paraId="5B38C898" w14:textId="77777777" w:rsidR="0005204B" w:rsidRPr="001823ED" w:rsidRDefault="0005204B" w:rsidP="0005204B">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2C745978" w14:textId="77777777" w:rsidR="0005204B" w:rsidRPr="001823ED" w:rsidRDefault="0005204B" w:rsidP="0005204B">
            <w:pPr>
              <w:jc w:val="both"/>
              <w:rPr>
                <w:rFonts w:ascii="Times New Roman" w:hAnsi="Times New Roman" w:cs="Times New Roman"/>
                <w:sz w:val="24"/>
                <w:szCs w:val="24"/>
              </w:rPr>
            </w:pPr>
            <w:r>
              <w:rPr>
                <w:rFonts w:ascii="Times New Roman" w:hAnsi="Times New Roman" w:cs="Times New Roman"/>
                <w:sz w:val="24"/>
                <w:szCs w:val="24"/>
              </w:rPr>
              <w:t>2.12.</w:t>
            </w:r>
          </w:p>
        </w:tc>
        <w:tc>
          <w:tcPr>
            <w:tcW w:w="2410" w:type="dxa"/>
            <w:tcBorders>
              <w:top w:val="single" w:sz="4" w:space="0" w:color="auto"/>
              <w:left w:val="single" w:sz="4" w:space="0" w:color="auto"/>
              <w:bottom w:val="single" w:sz="4" w:space="0" w:color="auto"/>
              <w:right w:val="single" w:sz="4" w:space="0" w:color="auto"/>
            </w:tcBorders>
          </w:tcPr>
          <w:p w14:paraId="069919CD" w14:textId="77777777" w:rsidR="0005204B" w:rsidRPr="00A276CC" w:rsidRDefault="0005204B" w:rsidP="0005204B">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5812" w:type="dxa"/>
            <w:tcBorders>
              <w:top w:val="single" w:sz="4" w:space="0" w:color="auto"/>
              <w:left w:val="single" w:sz="4" w:space="0" w:color="auto"/>
              <w:bottom w:val="single" w:sz="4" w:space="0" w:color="auto"/>
              <w:right w:val="single" w:sz="4" w:space="0" w:color="auto"/>
            </w:tcBorders>
          </w:tcPr>
          <w:p w14:paraId="3A7F92B5" w14:textId="77777777" w:rsidR="0005204B" w:rsidRPr="00A435F3" w:rsidRDefault="0005204B" w:rsidP="00F941C4">
            <w:pPr>
              <w:pBdr>
                <w:top w:val="nil"/>
                <w:left w:val="nil"/>
                <w:bottom w:val="nil"/>
                <w:right w:val="nil"/>
                <w:between w:val="nil"/>
              </w:pBdr>
              <w:ind w:left="-108" w:firstLine="360"/>
              <w:jc w:val="both"/>
              <w:rPr>
                <w:rFonts w:ascii="Times New Roman" w:eastAsia="Times New Roman" w:hAnsi="Times New Roman" w:cs="Times New Roman"/>
                <w:sz w:val="24"/>
                <w:szCs w:val="24"/>
              </w:rPr>
            </w:pPr>
            <w:r w:rsidRPr="00A435F3">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4B2BFD4C" w14:textId="77777777" w:rsidR="0005204B" w:rsidRPr="0028678D" w:rsidRDefault="0005204B" w:rsidP="0005204B">
            <w:pPr>
              <w:widowControl w:val="0"/>
              <w:tabs>
                <w:tab w:val="left" w:pos="521"/>
              </w:tabs>
              <w:autoSpaceDE w:val="0"/>
              <w:autoSpaceDN w:val="0"/>
              <w:adjustRightInd w:val="0"/>
              <w:ind w:firstLine="285"/>
              <w:jc w:val="both"/>
              <w:rPr>
                <w:rFonts w:ascii="Times New Roman" w:hAnsi="Times New Roman" w:cs="Times New Roman"/>
                <w:sz w:val="24"/>
                <w:szCs w:val="24"/>
              </w:rPr>
            </w:pPr>
          </w:p>
        </w:tc>
        <w:tc>
          <w:tcPr>
            <w:tcW w:w="567" w:type="dxa"/>
            <w:tcBorders>
              <w:left w:val="single" w:sz="4" w:space="0" w:color="auto"/>
            </w:tcBorders>
          </w:tcPr>
          <w:p w14:paraId="71A13AC0" w14:textId="77777777" w:rsidR="0005204B" w:rsidRPr="00A23D8E" w:rsidRDefault="0005204B" w:rsidP="0005204B">
            <w:pPr>
              <w:jc w:val="both"/>
              <w:rPr>
                <w:rFonts w:ascii="Times New Roman" w:hAnsi="Times New Roman" w:cs="Times New Roman"/>
                <w:sz w:val="24"/>
                <w:szCs w:val="24"/>
              </w:rPr>
            </w:pPr>
          </w:p>
          <w:p w14:paraId="5157D867" w14:textId="77777777" w:rsidR="0005204B" w:rsidRPr="00A23D8E" w:rsidRDefault="0005204B" w:rsidP="0005204B">
            <w:pPr>
              <w:jc w:val="both"/>
              <w:rPr>
                <w:rFonts w:ascii="Times New Roman" w:hAnsi="Times New Roman" w:cs="Times New Roman"/>
                <w:sz w:val="24"/>
                <w:szCs w:val="24"/>
              </w:rPr>
            </w:pPr>
          </w:p>
          <w:p w14:paraId="3215BC9D" w14:textId="77777777" w:rsidR="0005204B" w:rsidRPr="00A23D8E" w:rsidRDefault="0005204B" w:rsidP="0005204B">
            <w:pPr>
              <w:jc w:val="both"/>
              <w:rPr>
                <w:rFonts w:ascii="Times New Roman" w:hAnsi="Times New Roman" w:cs="Times New Roman"/>
                <w:sz w:val="24"/>
                <w:szCs w:val="24"/>
              </w:rPr>
            </w:pPr>
          </w:p>
          <w:p w14:paraId="06F19AAC" w14:textId="77777777" w:rsidR="0005204B" w:rsidRPr="00A23D8E" w:rsidRDefault="0005204B" w:rsidP="0005204B">
            <w:pPr>
              <w:jc w:val="both"/>
              <w:rPr>
                <w:rFonts w:ascii="Times New Roman" w:hAnsi="Times New Roman" w:cs="Times New Roman"/>
                <w:sz w:val="24"/>
                <w:szCs w:val="24"/>
              </w:rPr>
            </w:pPr>
          </w:p>
          <w:p w14:paraId="7DC75E78" w14:textId="77777777" w:rsidR="0005204B" w:rsidRPr="00A23D8E" w:rsidRDefault="0005204B" w:rsidP="0005204B">
            <w:pPr>
              <w:jc w:val="both"/>
              <w:rPr>
                <w:rFonts w:ascii="Times New Roman" w:hAnsi="Times New Roman" w:cs="Times New Roman"/>
                <w:sz w:val="24"/>
                <w:szCs w:val="24"/>
              </w:rPr>
            </w:pPr>
          </w:p>
          <w:p w14:paraId="64802551" w14:textId="77777777" w:rsidR="0005204B" w:rsidRPr="00A23D8E" w:rsidRDefault="0005204B" w:rsidP="0005204B">
            <w:pPr>
              <w:jc w:val="both"/>
              <w:rPr>
                <w:rFonts w:ascii="Times New Roman" w:hAnsi="Times New Roman" w:cs="Times New Roman"/>
                <w:sz w:val="24"/>
                <w:szCs w:val="24"/>
              </w:rPr>
            </w:pPr>
          </w:p>
          <w:p w14:paraId="23247ADB" w14:textId="77777777" w:rsidR="0005204B" w:rsidRPr="00A23D8E" w:rsidRDefault="0005204B" w:rsidP="0005204B">
            <w:pPr>
              <w:jc w:val="both"/>
              <w:rPr>
                <w:rFonts w:ascii="Times New Roman" w:hAnsi="Times New Roman" w:cs="Times New Roman"/>
                <w:sz w:val="28"/>
                <w:szCs w:val="28"/>
              </w:rPr>
            </w:pPr>
            <w:r>
              <w:rPr>
                <w:rFonts w:ascii="Times New Roman" w:hAnsi="Times New Roman" w:cs="Times New Roman"/>
                <w:sz w:val="28"/>
                <w:szCs w:val="28"/>
              </w:rPr>
              <w:t>»;</w:t>
            </w:r>
          </w:p>
        </w:tc>
      </w:tr>
    </w:tbl>
    <w:p w14:paraId="49C8D1E5" w14:textId="77777777" w:rsidR="0005204B" w:rsidRPr="0071352E" w:rsidRDefault="0005204B" w:rsidP="00864CBC">
      <w:pPr>
        <w:spacing w:after="0" w:line="240" w:lineRule="auto"/>
        <w:ind w:firstLine="708"/>
        <w:jc w:val="both"/>
        <w:rPr>
          <w:rFonts w:ascii="Times New Roman" w:hAnsi="Times New Roman" w:cs="Times New Roman"/>
          <w:sz w:val="20"/>
          <w:szCs w:val="20"/>
          <w:rPrChange w:id="102" w:author="Наталья Б. Еременко" w:date="2018-05-21T12:22:00Z">
            <w:rPr>
              <w:rFonts w:ascii="Times New Roman" w:hAnsi="Times New Roman" w:cs="Times New Roman"/>
              <w:sz w:val="28"/>
              <w:szCs w:val="28"/>
            </w:rPr>
          </w:rPrChange>
        </w:rPr>
      </w:pPr>
    </w:p>
    <w:p w14:paraId="382924FE" w14:textId="448E8F48" w:rsidR="00A23D8E" w:rsidRDefault="0097291F" w:rsidP="00A23D8E">
      <w:pPr>
        <w:spacing w:after="0" w:line="240" w:lineRule="auto"/>
        <w:ind w:firstLine="708"/>
        <w:jc w:val="both"/>
        <w:rPr>
          <w:rFonts w:ascii="Times New Roman" w:hAnsi="Times New Roman" w:cs="Times New Roman"/>
          <w:sz w:val="28"/>
          <w:szCs w:val="28"/>
        </w:rPr>
      </w:pPr>
      <w:ins w:id="103" w:author="Наталья Б. Еременко" w:date="2018-05-21T07:58:00Z">
        <w:r>
          <w:rPr>
            <w:rFonts w:ascii="Times New Roman" w:hAnsi="Times New Roman" w:cs="Times New Roman"/>
            <w:sz w:val="28"/>
            <w:szCs w:val="28"/>
          </w:rPr>
          <w:t>д</w:t>
        </w:r>
      </w:ins>
      <w:del w:id="104" w:author="Наталья Б. Еременко" w:date="2018-05-21T07:58:00Z">
        <w:r w:rsidR="00490303" w:rsidDel="00313EBC">
          <w:rPr>
            <w:rFonts w:ascii="Times New Roman" w:hAnsi="Times New Roman" w:cs="Times New Roman"/>
            <w:sz w:val="28"/>
            <w:szCs w:val="28"/>
          </w:rPr>
          <w:delText>ж</w:delText>
        </w:r>
      </w:del>
      <w:r w:rsidR="00A23D8E" w:rsidRPr="00A229D0">
        <w:rPr>
          <w:rFonts w:ascii="Times New Roman" w:hAnsi="Times New Roman" w:cs="Times New Roman"/>
          <w:sz w:val="28"/>
          <w:szCs w:val="28"/>
        </w:rPr>
        <w:t>)</w:t>
      </w:r>
      <w:r w:rsidR="00A23D8E">
        <w:rPr>
          <w:rFonts w:ascii="Times New Roman" w:hAnsi="Times New Roman" w:cs="Times New Roman"/>
          <w:sz w:val="28"/>
          <w:szCs w:val="28"/>
        </w:rPr>
        <w:t xml:space="preserve"> подразделы 2.15</w:t>
      </w:r>
      <w:del w:id="105" w:author="Наталья Б. Еременко" w:date="2018-05-22T14:16:00Z">
        <w:r w:rsidR="00A23D8E" w:rsidDel="00E57650">
          <w:rPr>
            <w:rFonts w:ascii="Times New Roman" w:hAnsi="Times New Roman" w:cs="Times New Roman"/>
            <w:sz w:val="28"/>
            <w:szCs w:val="28"/>
          </w:rPr>
          <w:delText>, 2.16</w:delText>
        </w:r>
      </w:del>
      <w:ins w:id="106" w:author="Наталья Б. Еременко" w:date="2018-05-22T14:16:00Z">
        <w:r w:rsidR="00E57650">
          <w:rPr>
            <w:rFonts w:ascii="Times New Roman" w:hAnsi="Times New Roman" w:cs="Times New Roman"/>
            <w:sz w:val="28"/>
            <w:szCs w:val="28"/>
          </w:rPr>
          <w:t xml:space="preserve"> -</w:t>
        </w:r>
      </w:ins>
      <w:ins w:id="107" w:author="Наталья Б. Еременко" w:date="2018-05-21T11:19:00Z">
        <w:r w:rsidR="00EA6C1E">
          <w:rPr>
            <w:rFonts w:ascii="Times New Roman" w:hAnsi="Times New Roman" w:cs="Times New Roman"/>
            <w:sz w:val="28"/>
            <w:szCs w:val="28"/>
          </w:rPr>
          <w:t xml:space="preserve"> </w:t>
        </w:r>
      </w:ins>
      <w:ins w:id="108" w:author="Наталья Б. Еременко" w:date="2018-05-21T11:20:00Z">
        <w:r w:rsidR="00EA6C1E">
          <w:rPr>
            <w:rFonts w:ascii="Times New Roman" w:hAnsi="Times New Roman" w:cs="Times New Roman"/>
            <w:sz w:val="28"/>
            <w:szCs w:val="28"/>
          </w:rPr>
          <w:t>2.18</w:t>
        </w:r>
      </w:ins>
      <w:r w:rsidR="00A23D8E">
        <w:rPr>
          <w:rFonts w:ascii="Times New Roman" w:hAnsi="Times New Roman" w:cs="Times New Roman"/>
          <w:sz w:val="28"/>
          <w:szCs w:val="28"/>
        </w:rPr>
        <w:t xml:space="preserve"> </w:t>
      </w:r>
      <w:r w:rsidR="00A23D8E" w:rsidRPr="00A229D0">
        <w:rPr>
          <w:rFonts w:ascii="Times New Roman" w:hAnsi="Times New Roman" w:cs="Times New Roman"/>
          <w:sz w:val="28"/>
          <w:szCs w:val="28"/>
        </w:rPr>
        <w:t>изложить в следующей редакции:</w:t>
      </w:r>
    </w:p>
    <w:p w14:paraId="1D7D0635" w14:textId="77777777" w:rsidR="001A0023" w:rsidRPr="0071352E" w:rsidRDefault="001A0023" w:rsidP="00A23D8E">
      <w:pPr>
        <w:spacing w:after="0" w:line="240" w:lineRule="auto"/>
        <w:ind w:firstLine="708"/>
        <w:jc w:val="both"/>
        <w:rPr>
          <w:rFonts w:ascii="Times New Roman" w:hAnsi="Times New Roman" w:cs="Times New Roman"/>
          <w:sz w:val="20"/>
          <w:szCs w:val="20"/>
          <w:rPrChange w:id="109" w:author="Наталья Б. Еременко" w:date="2018-05-21T12:22:00Z">
            <w:rPr>
              <w:rFonts w:ascii="Times New Roman" w:hAnsi="Times New Roman" w:cs="Times New Roman"/>
              <w:sz w:val="18"/>
              <w:szCs w:val="1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A23D8E" w14:paraId="1A89EF7B" w14:textId="77777777" w:rsidTr="00DA0011">
        <w:tc>
          <w:tcPr>
            <w:tcW w:w="337" w:type="dxa"/>
            <w:tcBorders>
              <w:right w:val="single" w:sz="4" w:space="0" w:color="auto"/>
            </w:tcBorders>
          </w:tcPr>
          <w:p w14:paraId="6063E23D" w14:textId="77777777" w:rsidR="00A23D8E" w:rsidRPr="001823ED" w:rsidRDefault="00A23D8E" w:rsidP="00DA0011">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72EB26D5" w14:textId="77777777" w:rsidR="00A23D8E" w:rsidRPr="001823ED" w:rsidRDefault="00A23D8E" w:rsidP="00DA0011">
            <w:pPr>
              <w:jc w:val="both"/>
              <w:rPr>
                <w:rFonts w:ascii="Times New Roman" w:hAnsi="Times New Roman" w:cs="Times New Roman"/>
                <w:sz w:val="24"/>
                <w:szCs w:val="24"/>
              </w:rPr>
            </w:pPr>
            <w:r>
              <w:rPr>
                <w:rFonts w:ascii="Times New Roman" w:hAnsi="Times New Roman" w:cs="Times New Roman"/>
                <w:sz w:val="24"/>
                <w:szCs w:val="24"/>
              </w:rPr>
              <w:t>2.15.</w:t>
            </w:r>
          </w:p>
        </w:tc>
        <w:tc>
          <w:tcPr>
            <w:tcW w:w="2410" w:type="dxa"/>
            <w:tcBorders>
              <w:top w:val="single" w:sz="4" w:space="0" w:color="auto"/>
              <w:left w:val="single" w:sz="4" w:space="0" w:color="auto"/>
              <w:bottom w:val="single" w:sz="4" w:space="0" w:color="auto"/>
              <w:right w:val="single" w:sz="4" w:space="0" w:color="auto"/>
            </w:tcBorders>
          </w:tcPr>
          <w:p w14:paraId="423DB011" w14:textId="77777777" w:rsidR="00A23D8E" w:rsidRPr="0028678D" w:rsidRDefault="00A23D8E" w:rsidP="00A23D8E">
            <w:pPr>
              <w:jc w:val="both"/>
              <w:rPr>
                <w:rFonts w:ascii="Times New Roman" w:hAnsi="Times New Roman" w:cs="Times New Roman"/>
                <w:sz w:val="24"/>
                <w:szCs w:val="24"/>
              </w:rPr>
            </w:pPr>
            <w:r>
              <w:rPr>
                <w:rFonts w:ascii="Times New Roman" w:hAnsi="Times New Roman" w:cs="Times New Roman"/>
                <w:sz w:val="24"/>
                <w:szCs w:val="24"/>
              </w:rPr>
              <w:t xml:space="preserve">Срок и порядок </w:t>
            </w:r>
            <w:r w:rsidRPr="00A23D8E">
              <w:rPr>
                <w:rFonts w:ascii="Times New Roman" w:hAnsi="Times New Roman" w:cs="Times New Roman"/>
                <w:sz w:val="24"/>
                <w:szCs w:val="24"/>
              </w:rPr>
              <w:t>регистрации запроса заявителя о предоставлении муниципальной услуги, в том числе в электронной форме</w:t>
            </w:r>
          </w:p>
        </w:tc>
        <w:tc>
          <w:tcPr>
            <w:tcW w:w="5812" w:type="dxa"/>
            <w:tcBorders>
              <w:top w:val="single" w:sz="4" w:space="0" w:color="auto"/>
              <w:left w:val="single" w:sz="4" w:space="0" w:color="auto"/>
              <w:bottom w:val="single" w:sz="4" w:space="0" w:color="auto"/>
              <w:right w:val="single" w:sz="4" w:space="0" w:color="auto"/>
            </w:tcBorders>
          </w:tcPr>
          <w:p w14:paraId="53984B39"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w:t>
            </w:r>
            <w:bookmarkStart w:id="110" w:name="_GoBack"/>
            <w:bookmarkEnd w:id="110"/>
            <w:r w:rsidRPr="00A23D8E">
              <w:rPr>
                <w:rFonts w:ascii="Times New Roman" w:hAnsi="Times New Roman" w:cs="Times New Roman"/>
                <w:sz w:val="24"/>
                <w:szCs w:val="24"/>
              </w:rPr>
              <w:t>ения.</w:t>
            </w:r>
          </w:p>
          <w:p w14:paraId="148ABBC0"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295179C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c>
          <w:tcPr>
            <w:tcW w:w="567" w:type="dxa"/>
            <w:tcBorders>
              <w:left w:val="single" w:sz="4" w:space="0" w:color="auto"/>
            </w:tcBorders>
          </w:tcPr>
          <w:p w14:paraId="35B8EC7B" w14:textId="77777777" w:rsidR="00A23D8E" w:rsidRPr="00A23D8E" w:rsidRDefault="00A23D8E" w:rsidP="00DA0011">
            <w:pPr>
              <w:jc w:val="both"/>
              <w:rPr>
                <w:rFonts w:ascii="Times New Roman" w:hAnsi="Times New Roman" w:cs="Times New Roman"/>
                <w:sz w:val="24"/>
                <w:szCs w:val="24"/>
              </w:rPr>
            </w:pPr>
          </w:p>
          <w:p w14:paraId="1254FED5" w14:textId="77777777" w:rsidR="00A23D8E" w:rsidRPr="00A23D8E" w:rsidRDefault="00A23D8E" w:rsidP="00DA0011">
            <w:pPr>
              <w:jc w:val="both"/>
              <w:rPr>
                <w:rFonts w:ascii="Times New Roman" w:hAnsi="Times New Roman" w:cs="Times New Roman"/>
                <w:sz w:val="24"/>
                <w:szCs w:val="24"/>
              </w:rPr>
            </w:pPr>
          </w:p>
          <w:p w14:paraId="61C0E42E" w14:textId="77777777" w:rsidR="00A23D8E" w:rsidRPr="00A23D8E" w:rsidRDefault="00A23D8E" w:rsidP="00DA0011">
            <w:pPr>
              <w:jc w:val="both"/>
              <w:rPr>
                <w:rFonts w:ascii="Times New Roman" w:hAnsi="Times New Roman" w:cs="Times New Roman"/>
                <w:sz w:val="24"/>
                <w:szCs w:val="24"/>
              </w:rPr>
            </w:pPr>
          </w:p>
          <w:p w14:paraId="3FFE9865" w14:textId="77777777" w:rsidR="00A23D8E" w:rsidRPr="00A23D8E" w:rsidRDefault="00A23D8E" w:rsidP="00DA0011">
            <w:pPr>
              <w:jc w:val="both"/>
              <w:rPr>
                <w:rFonts w:ascii="Times New Roman" w:hAnsi="Times New Roman" w:cs="Times New Roman"/>
                <w:sz w:val="24"/>
                <w:szCs w:val="24"/>
              </w:rPr>
            </w:pPr>
          </w:p>
          <w:p w14:paraId="252932CF" w14:textId="77777777" w:rsidR="00A23D8E" w:rsidRPr="00A23D8E" w:rsidRDefault="00A23D8E" w:rsidP="00DA0011">
            <w:pPr>
              <w:jc w:val="both"/>
              <w:rPr>
                <w:rFonts w:ascii="Times New Roman" w:hAnsi="Times New Roman" w:cs="Times New Roman"/>
                <w:sz w:val="24"/>
                <w:szCs w:val="24"/>
              </w:rPr>
            </w:pPr>
          </w:p>
          <w:p w14:paraId="388EFA0E" w14:textId="77777777" w:rsidR="00A23D8E" w:rsidRPr="00A23D8E" w:rsidRDefault="00A23D8E" w:rsidP="00DA0011">
            <w:pPr>
              <w:jc w:val="both"/>
              <w:rPr>
                <w:rFonts w:ascii="Times New Roman" w:hAnsi="Times New Roman" w:cs="Times New Roman"/>
                <w:sz w:val="24"/>
                <w:szCs w:val="24"/>
              </w:rPr>
            </w:pPr>
          </w:p>
          <w:p w14:paraId="601BB02B" w14:textId="77777777" w:rsidR="00A23D8E" w:rsidRPr="00A23D8E" w:rsidRDefault="00A23D8E" w:rsidP="00DA0011">
            <w:pPr>
              <w:jc w:val="both"/>
              <w:rPr>
                <w:rFonts w:ascii="Times New Roman" w:hAnsi="Times New Roman" w:cs="Times New Roman"/>
                <w:sz w:val="24"/>
                <w:szCs w:val="24"/>
              </w:rPr>
            </w:pPr>
          </w:p>
          <w:p w14:paraId="21424D98" w14:textId="77777777" w:rsidR="00A23D8E" w:rsidRPr="00A23D8E" w:rsidRDefault="00A23D8E" w:rsidP="00DA0011">
            <w:pPr>
              <w:jc w:val="both"/>
              <w:rPr>
                <w:rFonts w:ascii="Times New Roman" w:hAnsi="Times New Roman" w:cs="Times New Roman"/>
                <w:sz w:val="24"/>
                <w:szCs w:val="24"/>
              </w:rPr>
            </w:pPr>
          </w:p>
          <w:p w14:paraId="07A7903F" w14:textId="77777777" w:rsidR="00A23D8E" w:rsidRPr="00A23D8E" w:rsidRDefault="00A23D8E" w:rsidP="00DA0011">
            <w:pPr>
              <w:jc w:val="both"/>
              <w:rPr>
                <w:rFonts w:ascii="Times New Roman" w:hAnsi="Times New Roman" w:cs="Times New Roman"/>
                <w:sz w:val="24"/>
                <w:szCs w:val="24"/>
              </w:rPr>
            </w:pPr>
          </w:p>
          <w:p w14:paraId="42557410" w14:textId="77777777" w:rsidR="00A23D8E" w:rsidRPr="00A23D8E" w:rsidRDefault="00A23D8E" w:rsidP="00DA0011">
            <w:pPr>
              <w:jc w:val="both"/>
              <w:rPr>
                <w:rFonts w:ascii="Times New Roman" w:hAnsi="Times New Roman" w:cs="Times New Roman"/>
                <w:sz w:val="24"/>
                <w:szCs w:val="24"/>
              </w:rPr>
            </w:pPr>
          </w:p>
          <w:p w14:paraId="635265F9" w14:textId="77777777" w:rsidR="00A23D8E" w:rsidRPr="00A23D8E" w:rsidRDefault="00A23D8E" w:rsidP="00DA0011">
            <w:pPr>
              <w:jc w:val="both"/>
              <w:rPr>
                <w:rFonts w:ascii="Times New Roman" w:hAnsi="Times New Roman" w:cs="Times New Roman"/>
                <w:sz w:val="24"/>
                <w:szCs w:val="24"/>
              </w:rPr>
            </w:pPr>
          </w:p>
          <w:p w14:paraId="6B1EEB54" w14:textId="77777777" w:rsidR="00A23D8E" w:rsidRPr="00A23D8E" w:rsidRDefault="00A23D8E" w:rsidP="00DA0011">
            <w:pPr>
              <w:jc w:val="both"/>
              <w:rPr>
                <w:rFonts w:ascii="Times New Roman" w:hAnsi="Times New Roman" w:cs="Times New Roman"/>
                <w:sz w:val="24"/>
                <w:szCs w:val="24"/>
              </w:rPr>
            </w:pPr>
          </w:p>
          <w:p w14:paraId="1C36E89C" w14:textId="77777777" w:rsidR="00A23D8E" w:rsidRPr="00A23D8E" w:rsidRDefault="00A23D8E" w:rsidP="00DA0011">
            <w:pPr>
              <w:jc w:val="both"/>
              <w:rPr>
                <w:rFonts w:ascii="Times New Roman" w:hAnsi="Times New Roman" w:cs="Times New Roman"/>
                <w:sz w:val="24"/>
                <w:szCs w:val="24"/>
              </w:rPr>
            </w:pPr>
          </w:p>
          <w:p w14:paraId="01865C27" w14:textId="77777777" w:rsidR="00A23D8E" w:rsidRPr="00A23D8E" w:rsidRDefault="00A23D8E" w:rsidP="00DA0011">
            <w:pPr>
              <w:jc w:val="both"/>
              <w:rPr>
                <w:rFonts w:ascii="Times New Roman" w:hAnsi="Times New Roman" w:cs="Times New Roman"/>
                <w:sz w:val="28"/>
                <w:szCs w:val="28"/>
              </w:rPr>
            </w:pPr>
          </w:p>
        </w:tc>
      </w:tr>
      <w:tr w:rsidR="00A23D8E" w14:paraId="1F47FD21" w14:textId="77777777" w:rsidTr="00DA0011">
        <w:tc>
          <w:tcPr>
            <w:tcW w:w="337" w:type="dxa"/>
            <w:tcBorders>
              <w:right w:val="single" w:sz="4" w:space="0" w:color="auto"/>
            </w:tcBorders>
          </w:tcPr>
          <w:p w14:paraId="38B4F4B6" w14:textId="77777777" w:rsidR="00A23D8E" w:rsidRPr="001823ED" w:rsidRDefault="00A23D8E" w:rsidP="00A23D8E">
            <w:pPr>
              <w:jc w:val="both"/>
              <w:rPr>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11CC3D9" w14:textId="77777777" w:rsidR="00A23D8E" w:rsidRPr="001823ED" w:rsidRDefault="00A23D8E" w:rsidP="00A23D8E">
            <w:pPr>
              <w:jc w:val="both"/>
              <w:rPr>
                <w:rFonts w:ascii="Times New Roman" w:hAnsi="Times New Roman" w:cs="Times New Roman"/>
                <w:sz w:val="24"/>
                <w:szCs w:val="24"/>
              </w:rPr>
            </w:pPr>
            <w:r>
              <w:rPr>
                <w:rFonts w:ascii="Times New Roman" w:hAnsi="Times New Roman" w:cs="Times New Roman"/>
                <w:sz w:val="24"/>
                <w:szCs w:val="24"/>
              </w:rPr>
              <w:t>2.16.</w:t>
            </w:r>
          </w:p>
        </w:tc>
        <w:tc>
          <w:tcPr>
            <w:tcW w:w="2410" w:type="dxa"/>
            <w:tcBorders>
              <w:top w:val="single" w:sz="4" w:space="0" w:color="auto"/>
              <w:left w:val="single" w:sz="4" w:space="0" w:color="auto"/>
              <w:bottom w:val="single" w:sz="4" w:space="0" w:color="auto"/>
              <w:right w:val="single" w:sz="4" w:space="0" w:color="auto"/>
            </w:tcBorders>
          </w:tcPr>
          <w:p w14:paraId="17920FD6" w14:textId="77777777" w:rsidR="00A23D8E" w:rsidRPr="0028678D" w:rsidRDefault="00A23D8E" w:rsidP="00A23D8E">
            <w:pPr>
              <w:jc w:val="both"/>
              <w:rPr>
                <w:rFonts w:ascii="Times New Roman" w:hAnsi="Times New Roman" w:cs="Times New Roman"/>
                <w:sz w:val="24"/>
                <w:szCs w:val="24"/>
              </w:rPr>
            </w:pPr>
            <w:r w:rsidRPr="0028678D">
              <w:rPr>
                <w:rFonts w:ascii="Times New Roman" w:hAnsi="Times New Roman" w:cs="Times New Roman"/>
                <w:color w:val="000000"/>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tc>
        <w:tc>
          <w:tcPr>
            <w:tcW w:w="5812" w:type="dxa"/>
            <w:tcBorders>
              <w:top w:val="single" w:sz="4" w:space="0" w:color="auto"/>
              <w:left w:val="single" w:sz="4" w:space="0" w:color="auto"/>
              <w:bottom w:val="single" w:sz="4" w:space="0" w:color="auto"/>
              <w:right w:val="single" w:sz="4" w:space="0" w:color="auto"/>
            </w:tcBorders>
          </w:tcPr>
          <w:p w14:paraId="59763A7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 xml:space="preserve">Информация о графике (режиме) работы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размещается при входе в здание, в котором оно осуществляет свою деятельность, на видном месте.</w:t>
            </w:r>
          </w:p>
          <w:p w14:paraId="27ADCA23"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51307190"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A817AC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644FF97C"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6B22F80A"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7928A5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0BD255C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F312D7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CA9682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A0E403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1FC17A5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C7EE33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0AE0D5F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w:t>
            </w:r>
            <w:r w:rsidRPr="0028678D">
              <w:rPr>
                <w:rFonts w:ascii="Times New Roman" w:hAnsi="Times New Roman" w:cs="Times New Roman"/>
                <w:sz w:val="24"/>
                <w:szCs w:val="24"/>
              </w:rPr>
              <w:lastRenderedPageBreak/>
              <w:t>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6E7CEB52"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495CA864" w14:textId="03F60254"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Прием документов в </w:t>
            </w:r>
            <w:del w:id="111" w:author="Eremenko_NB" w:date="2018-05-20T21:52:00Z">
              <w:r w:rsidRPr="0028678D" w:rsidDel="00381D44">
                <w:rPr>
                  <w:rFonts w:ascii="Times New Roman" w:hAnsi="Times New Roman" w:cs="Times New Roman"/>
                  <w:sz w:val="24"/>
                  <w:szCs w:val="24"/>
                </w:rPr>
                <w:delText>Управлении образования</w:delText>
              </w:r>
            </w:del>
            <w:ins w:id="112" w:author="Eremenko_NB" w:date="2018-05-20T21:52:00Z">
              <w:r w:rsidR="00381D44">
                <w:rPr>
                  <w:rFonts w:ascii="Times New Roman" w:hAnsi="Times New Roman" w:cs="Times New Roman"/>
                  <w:sz w:val="24"/>
                  <w:szCs w:val="24"/>
                </w:rPr>
                <w:t>отделе</w:t>
              </w:r>
            </w:ins>
            <w:r w:rsidRPr="0028678D">
              <w:rPr>
                <w:rFonts w:ascii="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02B4EB0F" w14:textId="25ADD1DF"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w:t>
            </w:r>
            <w:ins w:id="113" w:author="Eremenko_NB" w:date="2018-05-20T21:53:00Z">
              <w:r w:rsidR="00381D44">
                <w:rPr>
                  <w:rFonts w:ascii="Times New Roman" w:hAnsi="Times New Roman" w:cs="Times New Roman"/>
                  <w:sz w:val="24"/>
                  <w:szCs w:val="24"/>
                </w:rPr>
                <w:t>9</w:t>
              </w:r>
            </w:ins>
            <w:del w:id="114" w:author="Eremenko_NB" w:date="2018-05-20T21:53:00Z">
              <w:r w:rsidRPr="0028678D" w:rsidDel="00381D44">
                <w:rPr>
                  <w:rFonts w:ascii="Times New Roman" w:hAnsi="Times New Roman" w:cs="Times New Roman"/>
                  <w:sz w:val="24"/>
                  <w:szCs w:val="24"/>
                </w:rPr>
                <w:delText>8</w:delText>
              </w:r>
            </w:del>
            <w:r w:rsidRPr="0028678D">
              <w:rPr>
                <w:rFonts w:ascii="Times New Roman" w:hAnsi="Times New Roman" w:cs="Times New Roman"/>
                <w:sz w:val="24"/>
                <w:szCs w:val="24"/>
              </w:rPr>
              <w:t xml:space="preserve"> настоящего Регламента.</w:t>
            </w:r>
          </w:p>
          <w:p w14:paraId="71AA530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Информационные стенды размещаются на видном, доступном месте.</w:t>
            </w:r>
          </w:p>
          <w:p w14:paraId="2E40E0D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09FE24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и должны обеспечивать:</w:t>
            </w:r>
          </w:p>
          <w:p w14:paraId="75C42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комфортное расположение заявителя и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0155272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и удобство оформления заявителем письменного обращения;</w:t>
            </w:r>
          </w:p>
          <w:p w14:paraId="3ACBF35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телефонную связь;</w:t>
            </w:r>
          </w:p>
          <w:p w14:paraId="3D4300D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копирования документов;</w:t>
            </w:r>
          </w:p>
          <w:p w14:paraId="4E84DC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доступ к нормативным правовым актам, регулирующим предоставление муниципальной услуги;</w:t>
            </w:r>
          </w:p>
          <w:p w14:paraId="5A054547" w14:textId="77777777" w:rsid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наличие письменных принадлежностей и бумаги формата A4.</w:t>
            </w:r>
          </w:p>
          <w:p w14:paraId="173F8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B66D8F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Рабочее место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339FA2ED"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0E3A3458"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c>
          <w:tcPr>
            <w:tcW w:w="567" w:type="dxa"/>
            <w:tcBorders>
              <w:left w:val="single" w:sz="4" w:space="0" w:color="auto"/>
            </w:tcBorders>
          </w:tcPr>
          <w:p w14:paraId="69F6CA11" w14:textId="77777777" w:rsidR="00A23D8E" w:rsidRPr="00A23D8E" w:rsidRDefault="00A23D8E" w:rsidP="00A23D8E">
            <w:pPr>
              <w:jc w:val="both"/>
              <w:rPr>
                <w:rFonts w:ascii="Times New Roman" w:hAnsi="Times New Roman" w:cs="Times New Roman"/>
                <w:sz w:val="24"/>
                <w:szCs w:val="24"/>
              </w:rPr>
            </w:pPr>
          </w:p>
          <w:p w14:paraId="3BB2CD8F" w14:textId="77777777" w:rsidR="00A23D8E" w:rsidRPr="00A23D8E" w:rsidRDefault="00A23D8E" w:rsidP="00A23D8E">
            <w:pPr>
              <w:jc w:val="both"/>
              <w:rPr>
                <w:rFonts w:ascii="Times New Roman" w:hAnsi="Times New Roman" w:cs="Times New Roman"/>
                <w:sz w:val="24"/>
                <w:szCs w:val="24"/>
              </w:rPr>
            </w:pPr>
          </w:p>
          <w:p w14:paraId="5584C98E" w14:textId="77777777" w:rsidR="00A23D8E" w:rsidRPr="00A23D8E" w:rsidRDefault="00A23D8E" w:rsidP="00A23D8E">
            <w:pPr>
              <w:jc w:val="both"/>
              <w:rPr>
                <w:rFonts w:ascii="Times New Roman" w:hAnsi="Times New Roman" w:cs="Times New Roman"/>
                <w:sz w:val="24"/>
                <w:szCs w:val="24"/>
              </w:rPr>
            </w:pPr>
          </w:p>
          <w:p w14:paraId="623527EC" w14:textId="77777777" w:rsidR="00A23D8E" w:rsidRPr="00A23D8E" w:rsidRDefault="00A23D8E" w:rsidP="00A23D8E">
            <w:pPr>
              <w:jc w:val="both"/>
              <w:rPr>
                <w:rFonts w:ascii="Times New Roman" w:hAnsi="Times New Roman" w:cs="Times New Roman"/>
                <w:sz w:val="24"/>
                <w:szCs w:val="24"/>
              </w:rPr>
            </w:pPr>
          </w:p>
          <w:p w14:paraId="2C4972AF" w14:textId="77777777" w:rsidR="00A23D8E" w:rsidRPr="00A23D8E" w:rsidRDefault="00A23D8E" w:rsidP="00A23D8E">
            <w:pPr>
              <w:jc w:val="both"/>
              <w:rPr>
                <w:rFonts w:ascii="Times New Roman" w:hAnsi="Times New Roman" w:cs="Times New Roman"/>
                <w:sz w:val="24"/>
                <w:szCs w:val="24"/>
              </w:rPr>
            </w:pPr>
          </w:p>
          <w:p w14:paraId="18C17746" w14:textId="77777777" w:rsidR="00A23D8E" w:rsidRPr="00A23D8E" w:rsidRDefault="00A23D8E" w:rsidP="00A23D8E">
            <w:pPr>
              <w:jc w:val="both"/>
              <w:rPr>
                <w:rFonts w:ascii="Times New Roman" w:hAnsi="Times New Roman" w:cs="Times New Roman"/>
                <w:sz w:val="24"/>
                <w:szCs w:val="24"/>
              </w:rPr>
            </w:pPr>
          </w:p>
          <w:p w14:paraId="510967C9" w14:textId="77777777" w:rsidR="00A23D8E" w:rsidRPr="00A23D8E" w:rsidRDefault="00A23D8E" w:rsidP="00A23D8E">
            <w:pPr>
              <w:jc w:val="both"/>
              <w:rPr>
                <w:rFonts w:ascii="Times New Roman" w:hAnsi="Times New Roman" w:cs="Times New Roman"/>
                <w:sz w:val="24"/>
                <w:szCs w:val="24"/>
              </w:rPr>
            </w:pPr>
          </w:p>
          <w:p w14:paraId="70DF5C10" w14:textId="77777777" w:rsidR="00A23D8E" w:rsidRPr="00A23D8E" w:rsidRDefault="00A23D8E" w:rsidP="00A23D8E">
            <w:pPr>
              <w:jc w:val="both"/>
              <w:rPr>
                <w:rFonts w:ascii="Times New Roman" w:hAnsi="Times New Roman" w:cs="Times New Roman"/>
                <w:sz w:val="24"/>
                <w:szCs w:val="24"/>
              </w:rPr>
            </w:pPr>
          </w:p>
          <w:p w14:paraId="43DBCE0B" w14:textId="77777777" w:rsidR="00A23D8E" w:rsidRPr="00A23D8E" w:rsidRDefault="00A23D8E" w:rsidP="00A23D8E">
            <w:pPr>
              <w:jc w:val="both"/>
              <w:rPr>
                <w:rFonts w:ascii="Times New Roman" w:hAnsi="Times New Roman" w:cs="Times New Roman"/>
                <w:sz w:val="24"/>
                <w:szCs w:val="24"/>
              </w:rPr>
            </w:pPr>
          </w:p>
          <w:p w14:paraId="627C5C21" w14:textId="77777777" w:rsidR="00A23D8E" w:rsidRPr="00A23D8E" w:rsidRDefault="00A23D8E" w:rsidP="00A23D8E">
            <w:pPr>
              <w:jc w:val="both"/>
              <w:rPr>
                <w:rFonts w:ascii="Times New Roman" w:hAnsi="Times New Roman" w:cs="Times New Roman"/>
                <w:sz w:val="24"/>
                <w:szCs w:val="24"/>
              </w:rPr>
            </w:pPr>
          </w:p>
          <w:p w14:paraId="57E7398D" w14:textId="77777777" w:rsidR="00A23D8E" w:rsidRPr="00A23D8E" w:rsidRDefault="00A23D8E" w:rsidP="00A23D8E">
            <w:pPr>
              <w:jc w:val="both"/>
              <w:rPr>
                <w:rFonts w:ascii="Times New Roman" w:hAnsi="Times New Roman" w:cs="Times New Roman"/>
                <w:sz w:val="24"/>
                <w:szCs w:val="24"/>
              </w:rPr>
            </w:pPr>
          </w:p>
          <w:p w14:paraId="5C97AEB6" w14:textId="77777777" w:rsidR="00A23D8E" w:rsidRPr="00A23D8E" w:rsidRDefault="00A23D8E" w:rsidP="00A23D8E">
            <w:pPr>
              <w:jc w:val="both"/>
              <w:rPr>
                <w:rFonts w:ascii="Times New Roman" w:hAnsi="Times New Roman" w:cs="Times New Roman"/>
                <w:sz w:val="24"/>
                <w:szCs w:val="24"/>
              </w:rPr>
            </w:pPr>
          </w:p>
          <w:p w14:paraId="421669D0" w14:textId="77777777" w:rsidR="00A23D8E" w:rsidRPr="00A23D8E" w:rsidRDefault="00A23D8E" w:rsidP="00A23D8E">
            <w:pPr>
              <w:jc w:val="both"/>
              <w:rPr>
                <w:rFonts w:ascii="Times New Roman" w:hAnsi="Times New Roman" w:cs="Times New Roman"/>
                <w:sz w:val="24"/>
                <w:szCs w:val="24"/>
              </w:rPr>
            </w:pPr>
          </w:p>
          <w:p w14:paraId="70E62767" w14:textId="77777777" w:rsidR="00A23D8E" w:rsidRPr="00A23D8E" w:rsidRDefault="00A23D8E" w:rsidP="00A23D8E">
            <w:pPr>
              <w:jc w:val="both"/>
              <w:rPr>
                <w:rFonts w:ascii="Times New Roman" w:hAnsi="Times New Roman" w:cs="Times New Roman"/>
                <w:sz w:val="24"/>
                <w:szCs w:val="24"/>
              </w:rPr>
            </w:pPr>
          </w:p>
          <w:p w14:paraId="48828843" w14:textId="77777777" w:rsidR="00A23D8E" w:rsidRPr="00A23D8E" w:rsidRDefault="00A23D8E" w:rsidP="00A23D8E">
            <w:pPr>
              <w:jc w:val="both"/>
              <w:rPr>
                <w:rFonts w:ascii="Times New Roman" w:hAnsi="Times New Roman" w:cs="Times New Roman"/>
                <w:sz w:val="24"/>
                <w:szCs w:val="24"/>
              </w:rPr>
            </w:pPr>
          </w:p>
          <w:p w14:paraId="52B25744" w14:textId="77777777" w:rsidR="00A23D8E" w:rsidRPr="00A23D8E" w:rsidRDefault="00A23D8E" w:rsidP="00A23D8E">
            <w:pPr>
              <w:jc w:val="both"/>
              <w:rPr>
                <w:rFonts w:ascii="Times New Roman" w:hAnsi="Times New Roman" w:cs="Times New Roman"/>
                <w:sz w:val="24"/>
                <w:szCs w:val="24"/>
              </w:rPr>
            </w:pPr>
          </w:p>
          <w:p w14:paraId="1ECABF3F" w14:textId="77777777" w:rsidR="00A23D8E" w:rsidRPr="00A23D8E" w:rsidRDefault="00A23D8E" w:rsidP="00A23D8E">
            <w:pPr>
              <w:jc w:val="both"/>
              <w:rPr>
                <w:rFonts w:ascii="Times New Roman" w:hAnsi="Times New Roman" w:cs="Times New Roman"/>
                <w:sz w:val="24"/>
                <w:szCs w:val="24"/>
              </w:rPr>
            </w:pPr>
          </w:p>
          <w:p w14:paraId="63178ACF" w14:textId="77777777" w:rsidR="00A23D8E" w:rsidRPr="00A23D8E" w:rsidRDefault="00A23D8E" w:rsidP="00A23D8E">
            <w:pPr>
              <w:jc w:val="both"/>
              <w:rPr>
                <w:rFonts w:ascii="Times New Roman" w:hAnsi="Times New Roman" w:cs="Times New Roman"/>
                <w:sz w:val="24"/>
                <w:szCs w:val="24"/>
              </w:rPr>
            </w:pPr>
          </w:p>
          <w:p w14:paraId="19350683" w14:textId="77777777" w:rsidR="00A23D8E" w:rsidRPr="00A23D8E" w:rsidRDefault="00A23D8E" w:rsidP="00A23D8E">
            <w:pPr>
              <w:jc w:val="both"/>
              <w:rPr>
                <w:rFonts w:ascii="Times New Roman" w:hAnsi="Times New Roman" w:cs="Times New Roman"/>
                <w:sz w:val="24"/>
                <w:szCs w:val="24"/>
              </w:rPr>
            </w:pPr>
          </w:p>
          <w:p w14:paraId="224784DE" w14:textId="77777777" w:rsidR="00A23D8E" w:rsidRPr="00A23D8E" w:rsidRDefault="00A23D8E" w:rsidP="00A23D8E">
            <w:pPr>
              <w:jc w:val="both"/>
              <w:rPr>
                <w:rFonts w:ascii="Times New Roman" w:hAnsi="Times New Roman" w:cs="Times New Roman"/>
                <w:sz w:val="24"/>
                <w:szCs w:val="24"/>
              </w:rPr>
            </w:pPr>
          </w:p>
          <w:p w14:paraId="2CC0F1BF" w14:textId="77777777" w:rsidR="00A23D8E" w:rsidRPr="00A23D8E" w:rsidRDefault="00A23D8E" w:rsidP="00A23D8E">
            <w:pPr>
              <w:jc w:val="both"/>
              <w:rPr>
                <w:rFonts w:ascii="Times New Roman" w:hAnsi="Times New Roman" w:cs="Times New Roman"/>
                <w:sz w:val="24"/>
                <w:szCs w:val="24"/>
              </w:rPr>
            </w:pPr>
          </w:p>
          <w:p w14:paraId="0106EF9A" w14:textId="77777777" w:rsidR="00A23D8E" w:rsidRPr="00A23D8E" w:rsidRDefault="00A23D8E" w:rsidP="00A23D8E">
            <w:pPr>
              <w:jc w:val="both"/>
              <w:rPr>
                <w:rFonts w:ascii="Times New Roman" w:hAnsi="Times New Roman" w:cs="Times New Roman"/>
                <w:sz w:val="24"/>
                <w:szCs w:val="24"/>
              </w:rPr>
            </w:pPr>
          </w:p>
          <w:p w14:paraId="022297CD" w14:textId="77777777" w:rsidR="00A23D8E" w:rsidRPr="00A23D8E" w:rsidRDefault="00A23D8E" w:rsidP="00A23D8E">
            <w:pPr>
              <w:jc w:val="both"/>
              <w:rPr>
                <w:rFonts w:ascii="Times New Roman" w:hAnsi="Times New Roman" w:cs="Times New Roman"/>
                <w:sz w:val="24"/>
                <w:szCs w:val="24"/>
              </w:rPr>
            </w:pPr>
          </w:p>
          <w:p w14:paraId="04265770" w14:textId="77777777" w:rsidR="00A23D8E" w:rsidRPr="00A23D8E" w:rsidRDefault="00A23D8E" w:rsidP="00A23D8E">
            <w:pPr>
              <w:jc w:val="both"/>
              <w:rPr>
                <w:rFonts w:ascii="Times New Roman" w:hAnsi="Times New Roman" w:cs="Times New Roman"/>
                <w:sz w:val="24"/>
                <w:szCs w:val="24"/>
              </w:rPr>
            </w:pPr>
          </w:p>
          <w:p w14:paraId="4DF518FF" w14:textId="77777777" w:rsidR="00A23D8E" w:rsidRPr="00A23D8E" w:rsidRDefault="00A23D8E" w:rsidP="00A23D8E">
            <w:pPr>
              <w:jc w:val="both"/>
              <w:rPr>
                <w:rFonts w:ascii="Times New Roman" w:hAnsi="Times New Roman" w:cs="Times New Roman"/>
                <w:sz w:val="24"/>
                <w:szCs w:val="24"/>
              </w:rPr>
            </w:pPr>
          </w:p>
          <w:p w14:paraId="4ECCCDC4" w14:textId="77777777" w:rsidR="00A23D8E" w:rsidRPr="00A23D8E" w:rsidRDefault="00A23D8E" w:rsidP="00A23D8E">
            <w:pPr>
              <w:jc w:val="both"/>
              <w:rPr>
                <w:rFonts w:ascii="Times New Roman" w:hAnsi="Times New Roman" w:cs="Times New Roman"/>
                <w:sz w:val="24"/>
                <w:szCs w:val="24"/>
              </w:rPr>
            </w:pPr>
          </w:p>
          <w:p w14:paraId="21FEC4DA" w14:textId="77777777" w:rsidR="00A23D8E" w:rsidRPr="00A23D8E" w:rsidRDefault="00A23D8E" w:rsidP="00A23D8E">
            <w:pPr>
              <w:jc w:val="both"/>
              <w:rPr>
                <w:rFonts w:ascii="Times New Roman" w:hAnsi="Times New Roman" w:cs="Times New Roman"/>
                <w:sz w:val="24"/>
                <w:szCs w:val="24"/>
              </w:rPr>
            </w:pPr>
          </w:p>
          <w:p w14:paraId="45D2A135" w14:textId="77777777" w:rsidR="00A23D8E" w:rsidRPr="00A23D8E" w:rsidRDefault="00A23D8E" w:rsidP="00A23D8E">
            <w:pPr>
              <w:jc w:val="both"/>
              <w:rPr>
                <w:rFonts w:ascii="Times New Roman" w:hAnsi="Times New Roman" w:cs="Times New Roman"/>
                <w:sz w:val="24"/>
                <w:szCs w:val="24"/>
              </w:rPr>
            </w:pPr>
          </w:p>
          <w:p w14:paraId="3C7F4911" w14:textId="77777777" w:rsidR="00A23D8E" w:rsidRPr="00A23D8E" w:rsidRDefault="00A23D8E" w:rsidP="00A23D8E">
            <w:pPr>
              <w:jc w:val="both"/>
              <w:rPr>
                <w:rFonts w:ascii="Times New Roman" w:hAnsi="Times New Roman" w:cs="Times New Roman"/>
                <w:sz w:val="24"/>
                <w:szCs w:val="24"/>
              </w:rPr>
            </w:pPr>
          </w:p>
          <w:p w14:paraId="7A22F0B5" w14:textId="77777777" w:rsidR="00A23D8E" w:rsidRPr="00A23D8E" w:rsidRDefault="00A23D8E" w:rsidP="00A23D8E">
            <w:pPr>
              <w:jc w:val="both"/>
              <w:rPr>
                <w:rFonts w:ascii="Times New Roman" w:hAnsi="Times New Roman" w:cs="Times New Roman"/>
                <w:sz w:val="24"/>
                <w:szCs w:val="24"/>
              </w:rPr>
            </w:pPr>
          </w:p>
          <w:p w14:paraId="2979404C" w14:textId="77777777" w:rsidR="00A23D8E" w:rsidRPr="00A23D8E" w:rsidRDefault="00A23D8E" w:rsidP="00A23D8E">
            <w:pPr>
              <w:jc w:val="both"/>
              <w:rPr>
                <w:rFonts w:ascii="Times New Roman" w:hAnsi="Times New Roman" w:cs="Times New Roman"/>
                <w:sz w:val="24"/>
                <w:szCs w:val="24"/>
              </w:rPr>
            </w:pPr>
          </w:p>
          <w:p w14:paraId="2BA476DB" w14:textId="77777777" w:rsidR="00A23D8E" w:rsidRPr="00A23D8E" w:rsidRDefault="00A23D8E" w:rsidP="00A23D8E">
            <w:pPr>
              <w:jc w:val="both"/>
              <w:rPr>
                <w:rFonts w:ascii="Times New Roman" w:hAnsi="Times New Roman" w:cs="Times New Roman"/>
                <w:sz w:val="24"/>
                <w:szCs w:val="24"/>
              </w:rPr>
            </w:pPr>
          </w:p>
          <w:p w14:paraId="5F7081D4" w14:textId="77777777" w:rsidR="00A23D8E" w:rsidRPr="00A23D8E" w:rsidRDefault="00A23D8E" w:rsidP="00A23D8E">
            <w:pPr>
              <w:jc w:val="both"/>
              <w:rPr>
                <w:rFonts w:ascii="Times New Roman" w:hAnsi="Times New Roman" w:cs="Times New Roman"/>
                <w:sz w:val="24"/>
                <w:szCs w:val="24"/>
              </w:rPr>
            </w:pPr>
          </w:p>
          <w:p w14:paraId="7A318CC9" w14:textId="77777777" w:rsidR="00A23D8E" w:rsidRPr="00A23D8E" w:rsidRDefault="00A23D8E" w:rsidP="00A23D8E">
            <w:pPr>
              <w:jc w:val="both"/>
              <w:rPr>
                <w:rFonts w:ascii="Times New Roman" w:hAnsi="Times New Roman" w:cs="Times New Roman"/>
                <w:sz w:val="24"/>
                <w:szCs w:val="24"/>
              </w:rPr>
            </w:pPr>
          </w:p>
          <w:p w14:paraId="59F2F500" w14:textId="77777777" w:rsidR="00A23D8E" w:rsidRPr="00A23D8E" w:rsidRDefault="00A23D8E" w:rsidP="00A23D8E">
            <w:pPr>
              <w:jc w:val="both"/>
              <w:rPr>
                <w:rFonts w:ascii="Times New Roman" w:hAnsi="Times New Roman" w:cs="Times New Roman"/>
                <w:sz w:val="24"/>
                <w:szCs w:val="24"/>
              </w:rPr>
            </w:pPr>
          </w:p>
          <w:p w14:paraId="58ADF61D" w14:textId="77777777" w:rsidR="00A23D8E" w:rsidRPr="00A23D8E" w:rsidRDefault="00A23D8E" w:rsidP="00A23D8E">
            <w:pPr>
              <w:jc w:val="both"/>
              <w:rPr>
                <w:rFonts w:ascii="Times New Roman" w:hAnsi="Times New Roman" w:cs="Times New Roman"/>
                <w:sz w:val="24"/>
                <w:szCs w:val="24"/>
              </w:rPr>
            </w:pPr>
          </w:p>
          <w:p w14:paraId="24C78CB4" w14:textId="77777777" w:rsidR="00A23D8E" w:rsidRPr="00A23D8E" w:rsidRDefault="00A23D8E" w:rsidP="00A23D8E">
            <w:pPr>
              <w:jc w:val="both"/>
              <w:rPr>
                <w:rFonts w:ascii="Times New Roman" w:hAnsi="Times New Roman" w:cs="Times New Roman"/>
                <w:sz w:val="24"/>
                <w:szCs w:val="24"/>
              </w:rPr>
            </w:pPr>
          </w:p>
          <w:p w14:paraId="166DAAE3" w14:textId="77777777" w:rsidR="00A23D8E" w:rsidRPr="00A23D8E" w:rsidRDefault="00A23D8E" w:rsidP="00A23D8E">
            <w:pPr>
              <w:jc w:val="both"/>
              <w:rPr>
                <w:rFonts w:ascii="Times New Roman" w:hAnsi="Times New Roman" w:cs="Times New Roman"/>
                <w:sz w:val="24"/>
                <w:szCs w:val="24"/>
              </w:rPr>
            </w:pPr>
          </w:p>
          <w:p w14:paraId="0841839C" w14:textId="77777777" w:rsidR="00A23D8E" w:rsidRPr="00A23D8E" w:rsidRDefault="00A23D8E" w:rsidP="00A23D8E">
            <w:pPr>
              <w:jc w:val="both"/>
              <w:rPr>
                <w:rFonts w:ascii="Times New Roman" w:hAnsi="Times New Roman" w:cs="Times New Roman"/>
                <w:sz w:val="24"/>
                <w:szCs w:val="24"/>
              </w:rPr>
            </w:pPr>
          </w:p>
          <w:p w14:paraId="5462B38A" w14:textId="77777777" w:rsidR="00A23D8E" w:rsidRPr="00A23D8E" w:rsidRDefault="00A23D8E" w:rsidP="00A23D8E">
            <w:pPr>
              <w:jc w:val="both"/>
              <w:rPr>
                <w:rFonts w:ascii="Times New Roman" w:hAnsi="Times New Roman" w:cs="Times New Roman"/>
                <w:sz w:val="24"/>
                <w:szCs w:val="24"/>
              </w:rPr>
            </w:pPr>
          </w:p>
          <w:p w14:paraId="698E93FD" w14:textId="77777777" w:rsidR="00A23D8E" w:rsidRPr="00A23D8E" w:rsidRDefault="00A23D8E" w:rsidP="00A23D8E">
            <w:pPr>
              <w:jc w:val="both"/>
              <w:rPr>
                <w:rFonts w:ascii="Times New Roman" w:hAnsi="Times New Roman" w:cs="Times New Roman"/>
                <w:sz w:val="24"/>
                <w:szCs w:val="24"/>
              </w:rPr>
            </w:pPr>
          </w:p>
          <w:p w14:paraId="1DD04F77" w14:textId="77777777" w:rsidR="00A23D8E" w:rsidRPr="00A23D8E" w:rsidRDefault="00A23D8E" w:rsidP="00A23D8E">
            <w:pPr>
              <w:jc w:val="both"/>
              <w:rPr>
                <w:rFonts w:ascii="Times New Roman" w:hAnsi="Times New Roman" w:cs="Times New Roman"/>
                <w:sz w:val="24"/>
                <w:szCs w:val="24"/>
              </w:rPr>
            </w:pPr>
          </w:p>
          <w:p w14:paraId="5B855A0D" w14:textId="77777777" w:rsidR="00A23D8E" w:rsidRPr="00A23D8E" w:rsidRDefault="00A23D8E" w:rsidP="00A23D8E">
            <w:pPr>
              <w:jc w:val="both"/>
              <w:rPr>
                <w:rFonts w:ascii="Times New Roman" w:hAnsi="Times New Roman" w:cs="Times New Roman"/>
                <w:sz w:val="24"/>
                <w:szCs w:val="24"/>
              </w:rPr>
            </w:pPr>
          </w:p>
          <w:p w14:paraId="25DC8C0D" w14:textId="77777777" w:rsidR="00A23D8E" w:rsidRPr="00A23D8E" w:rsidRDefault="00A23D8E" w:rsidP="00A23D8E">
            <w:pPr>
              <w:jc w:val="both"/>
              <w:rPr>
                <w:rFonts w:ascii="Times New Roman" w:hAnsi="Times New Roman" w:cs="Times New Roman"/>
                <w:sz w:val="24"/>
                <w:szCs w:val="24"/>
              </w:rPr>
            </w:pPr>
          </w:p>
          <w:p w14:paraId="18F594B5" w14:textId="77777777" w:rsidR="00A23D8E" w:rsidRPr="00A23D8E" w:rsidRDefault="00A23D8E" w:rsidP="00A23D8E">
            <w:pPr>
              <w:jc w:val="both"/>
              <w:rPr>
                <w:rFonts w:ascii="Times New Roman" w:hAnsi="Times New Roman" w:cs="Times New Roman"/>
                <w:sz w:val="24"/>
                <w:szCs w:val="24"/>
              </w:rPr>
            </w:pPr>
          </w:p>
          <w:p w14:paraId="2056B042" w14:textId="77777777" w:rsidR="00A23D8E" w:rsidRPr="00A23D8E" w:rsidRDefault="00A23D8E" w:rsidP="00A23D8E">
            <w:pPr>
              <w:jc w:val="both"/>
              <w:rPr>
                <w:rFonts w:ascii="Times New Roman" w:hAnsi="Times New Roman" w:cs="Times New Roman"/>
                <w:sz w:val="24"/>
                <w:szCs w:val="24"/>
              </w:rPr>
            </w:pPr>
          </w:p>
          <w:p w14:paraId="38B498E9" w14:textId="77777777" w:rsidR="00A23D8E" w:rsidRPr="00A23D8E" w:rsidRDefault="00A23D8E" w:rsidP="00A23D8E">
            <w:pPr>
              <w:jc w:val="both"/>
              <w:rPr>
                <w:rFonts w:ascii="Times New Roman" w:hAnsi="Times New Roman" w:cs="Times New Roman"/>
                <w:sz w:val="24"/>
                <w:szCs w:val="24"/>
              </w:rPr>
            </w:pPr>
          </w:p>
          <w:p w14:paraId="035B00AF" w14:textId="77777777" w:rsidR="00A23D8E" w:rsidRPr="00A23D8E" w:rsidRDefault="00A23D8E" w:rsidP="00A23D8E">
            <w:pPr>
              <w:jc w:val="both"/>
              <w:rPr>
                <w:rFonts w:ascii="Times New Roman" w:hAnsi="Times New Roman" w:cs="Times New Roman"/>
                <w:sz w:val="24"/>
                <w:szCs w:val="24"/>
              </w:rPr>
            </w:pPr>
          </w:p>
          <w:p w14:paraId="5535EB7A" w14:textId="77777777" w:rsidR="00A23D8E" w:rsidRPr="00A23D8E" w:rsidRDefault="00A23D8E" w:rsidP="00A23D8E">
            <w:pPr>
              <w:jc w:val="both"/>
              <w:rPr>
                <w:rFonts w:ascii="Times New Roman" w:hAnsi="Times New Roman" w:cs="Times New Roman"/>
                <w:sz w:val="24"/>
                <w:szCs w:val="24"/>
              </w:rPr>
            </w:pPr>
          </w:p>
          <w:p w14:paraId="1097801D" w14:textId="77777777" w:rsidR="00A23D8E" w:rsidRPr="00A23D8E" w:rsidRDefault="00A23D8E" w:rsidP="00A23D8E">
            <w:pPr>
              <w:jc w:val="both"/>
              <w:rPr>
                <w:rFonts w:ascii="Times New Roman" w:hAnsi="Times New Roman" w:cs="Times New Roman"/>
                <w:sz w:val="24"/>
                <w:szCs w:val="24"/>
              </w:rPr>
            </w:pPr>
          </w:p>
          <w:p w14:paraId="1F1A9561" w14:textId="77777777" w:rsidR="00A23D8E" w:rsidRPr="00A23D8E" w:rsidRDefault="00A23D8E" w:rsidP="00A23D8E">
            <w:pPr>
              <w:jc w:val="both"/>
              <w:rPr>
                <w:rFonts w:ascii="Times New Roman" w:hAnsi="Times New Roman" w:cs="Times New Roman"/>
                <w:sz w:val="24"/>
                <w:szCs w:val="24"/>
              </w:rPr>
            </w:pPr>
          </w:p>
          <w:p w14:paraId="59E17098" w14:textId="77777777" w:rsidR="00A23D8E" w:rsidRPr="00A23D8E" w:rsidRDefault="00A23D8E" w:rsidP="00A23D8E">
            <w:pPr>
              <w:jc w:val="both"/>
              <w:rPr>
                <w:rFonts w:ascii="Times New Roman" w:hAnsi="Times New Roman" w:cs="Times New Roman"/>
                <w:sz w:val="24"/>
                <w:szCs w:val="24"/>
              </w:rPr>
            </w:pPr>
          </w:p>
          <w:p w14:paraId="38A96690" w14:textId="77777777" w:rsidR="00A23D8E" w:rsidRPr="00A23D8E" w:rsidRDefault="00A23D8E" w:rsidP="00A23D8E">
            <w:pPr>
              <w:jc w:val="both"/>
              <w:rPr>
                <w:rFonts w:ascii="Times New Roman" w:hAnsi="Times New Roman" w:cs="Times New Roman"/>
                <w:sz w:val="24"/>
                <w:szCs w:val="24"/>
              </w:rPr>
            </w:pPr>
          </w:p>
          <w:p w14:paraId="55D07901" w14:textId="77777777" w:rsidR="00A23D8E" w:rsidRPr="00A23D8E" w:rsidRDefault="00A23D8E" w:rsidP="00A23D8E">
            <w:pPr>
              <w:jc w:val="both"/>
              <w:rPr>
                <w:rFonts w:ascii="Times New Roman" w:hAnsi="Times New Roman" w:cs="Times New Roman"/>
                <w:sz w:val="24"/>
                <w:szCs w:val="24"/>
              </w:rPr>
            </w:pPr>
          </w:p>
          <w:p w14:paraId="39BEFB46" w14:textId="77777777" w:rsidR="00A23D8E" w:rsidRPr="00A23D8E" w:rsidRDefault="00A23D8E" w:rsidP="00A23D8E">
            <w:pPr>
              <w:jc w:val="both"/>
              <w:rPr>
                <w:rFonts w:ascii="Times New Roman" w:hAnsi="Times New Roman" w:cs="Times New Roman"/>
                <w:sz w:val="24"/>
                <w:szCs w:val="24"/>
              </w:rPr>
            </w:pPr>
          </w:p>
          <w:p w14:paraId="6EBA7316" w14:textId="77777777" w:rsidR="00A23D8E" w:rsidRPr="00A23D8E" w:rsidRDefault="00A23D8E" w:rsidP="00A23D8E">
            <w:pPr>
              <w:jc w:val="both"/>
              <w:rPr>
                <w:rFonts w:ascii="Times New Roman" w:hAnsi="Times New Roman" w:cs="Times New Roman"/>
                <w:sz w:val="24"/>
                <w:szCs w:val="24"/>
              </w:rPr>
            </w:pPr>
          </w:p>
          <w:p w14:paraId="01DDF7DA" w14:textId="77777777" w:rsidR="00A23D8E" w:rsidRPr="00A23D8E" w:rsidRDefault="00A23D8E" w:rsidP="00A23D8E">
            <w:pPr>
              <w:jc w:val="both"/>
              <w:rPr>
                <w:rFonts w:ascii="Times New Roman" w:hAnsi="Times New Roman" w:cs="Times New Roman"/>
                <w:sz w:val="24"/>
                <w:szCs w:val="24"/>
              </w:rPr>
            </w:pPr>
          </w:p>
          <w:p w14:paraId="3B7A0631" w14:textId="77777777" w:rsidR="00A23D8E" w:rsidRPr="00A23D8E" w:rsidRDefault="00A23D8E" w:rsidP="00A23D8E">
            <w:pPr>
              <w:jc w:val="both"/>
              <w:rPr>
                <w:rFonts w:ascii="Times New Roman" w:hAnsi="Times New Roman" w:cs="Times New Roman"/>
                <w:sz w:val="24"/>
                <w:szCs w:val="24"/>
              </w:rPr>
            </w:pPr>
          </w:p>
          <w:p w14:paraId="534C4EC8" w14:textId="77777777" w:rsidR="00A23D8E" w:rsidRPr="00A23D8E" w:rsidRDefault="00A23D8E" w:rsidP="00A23D8E">
            <w:pPr>
              <w:jc w:val="both"/>
              <w:rPr>
                <w:rFonts w:ascii="Times New Roman" w:hAnsi="Times New Roman" w:cs="Times New Roman"/>
                <w:sz w:val="24"/>
                <w:szCs w:val="24"/>
              </w:rPr>
            </w:pPr>
          </w:p>
          <w:p w14:paraId="31773C5A" w14:textId="77777777" w:rsidR="00A23D8E" w:rsidRPr="00A23D8E" w:rsidRDefault="00A23D8E" w:rsidP="00A23D8E">
            <w:pPr>
              <w:jc w:val="both"/>
              <w:rPr>
                <w:rFonts w:ascii="Times New Roman" w:hAnsi="Times New Roman" w:cs="Times New Roman"/>
                <w:sz w:val="24"/>
                <w:szCs w:val="24"/>
              </w:rPr>
            </w:pPr>
          </w:p>
          <w:p w14:paraId="46531F8A" w14:textId="77777777" w:rsidR="00A23D8E" w:rsidRPr="00A23D8E" w:rsidRDefault="00A23D8E" w:rsidP="00A23D8E">
            <w:pPr>
              <w:jc w:val="both"/>
              <w:rPr>
                <w:rFonts w:ascii="Times New Roman" w:hAnsi="Times New Roman" w:cs="Times New Roman"/>
                <w:sz w:val="24"/>
                <w:szCs w:val="24"/>
              </w:rPr>
            </w:pPr>
          </w:p>
          <w:p w14:paraId="7DEDB89C" w14:textId="77777777" w:rsidR="00A23D8E" w:rsidRPr="00A23D8E" w:rsidRDefault="00A23D8E" w:rsidP="00A23D8E">
            <w:pPr>
              <w:jc w:val="both"/>
              <w:rPr>
                <w:rFonts w:ascii="Times New Roman" w:hAnsi="Times New Roman" w:cs="Times New Roman"/>
                <w:sz w:val="24"/>
                <w:szCs w:val="24"/>
              </w:rPr>
            </w:pPr>
          </w:p>
          <w:p w14:paraId="23D043D1" w14:textId="77777777" w:rsidR="00A23D8E" w:rsidRPr="00A23D8E" w:rsidRDefault="00A23D8E" w:rsidP="00A23D8E">
            <w:pPr>
              <w:jc w:val="both"/>
              <w:rPr>
                <w:rFonts w:ascii="Times New Roman" w:hAnsi="Times New Roman" w:cs="Times New Roman"/>
                <w:sz w:val="24"/>
                <w:szCs w:val="24"/>
              </w:rPr>
            </w:pPr>
          </w:p>
          <w:p w14:paraId="07C6683E" w14:textId="77777777" w:rsidR="00A23D8E" w:rsidRPr="00A23D8E" w:rsidRDefault="00A23D8E" w:rsidP="00A23D8E">
            <w:pPr>
              <w:jc w:val="both"/>
              <w:rPr>
                <w:rFonts w:ascii="Times New Roman" w:hAnsi="Times New Roman" w:cs="Times New Roman"/>
                <w:sz w:val="24"/>
                <w:szCs w:val="24"/>
              </w:rPr>
            </w:pPr>
          </w:p>
          <w:p w14:paraId="6199D8A8" w14:textId="77777777" w:rsidR="00A23D8E" w:rsidRPr="00A23D8E" w:rsidRDefault="00A23D8E" w:rsidP="00A23D8E">
            <w:pPr>
              <w:jc w:val="both"/>
              <w:rPr>
                <w:rFonts w:ascii="Times New Roman" w:hAnsi="Times New Roman" w:cs="Times New Roman"/>
                <w:sz w:val="24"/>
                <w:szCs w:val="24"/>
              </w:rPr>
            </w:pPr>
          </w:p>
          <w:p w14:paraId="66197F78" w14:textId="77777777" w:rsidR="00A23D8E" w:rsidRPr="00A23D8E" w:rsidRDefault="00A23D8E" w:rsidP="00A23D8E">
            <w:pPr>
              <w:jc w:val="both"/>
              <w:rPr>
                <w:rFonts w:ascii="Times New Roman" w:hAnsi="Times New Roman" w:cs="Times New Roman"/>
                <w:sz w:val="24"/>
                <w:szCs w:val="24"/>
              </w:rPr>
            </w:pPr>
          </w:p>
          <w:p w14:paraId="7B3C01A5" w14:textId="77777777" w:rsidR="00A23D8E" w:rsidRPr="00A23D8E" w:rsidRDefault="00A23D8E" w:rsidP="00A23D8E">
            <w:pPr>
              <w:jc w:val="both"/>
              <w:rPr>
                <w:rFonts w:ascii="Times New Roman" w:hAnsi="Times New Roman" w:cs="Times New Roman"/>
                <w:sz w:val="24"/>
                <w:szCs w:val="24"/>
              </w:rPr>
            </w:pPr>
          </w:p>
          <w:p w14:paraId="48181C17" w14:textId="77777777" w:rsidR="00A23D8E" w:rsidRPr="00A23D8E" w:rsidRDefault="00A23D8E" w:rsidP="00A23D8E">
            <w:pPr>
              <w:jc w:val="both"/>
              <w:rPr>
                <w:rFonts w:ascii="Times New Roman" w:hAnsi="Times New Roman" w:cs="Times New Roman"/>
                <w:sz w:val="24"/>
                <w:szCs w:val="24"/>
              </w:rPr>
            </w:pPr>
          </w:p>
          <w:p w14:paraId="5FFA6FA7" w14:textId="77777777" w:rsidR="00A23D8E" w:rsidRPr="00A23D8E" w:rsidRDefault="00A23D8E" w:rsidP="00A23D8E">
            <w:pPr>
              <w:jc w:val="both"/>
              <w:rPr>
                <w:rFonts w:ascii="Times New Roman" w:hAnsi="Times New Roman" w:cs="Times New Roman"/>
                <w:sz w:val="24"/>
                <w:szCs w:val="24"/>
              </w:rPr>
            </w:pPr>
          </w:p>
          <w:p w14:paraId="259A3695" w14:textId="77777777" w:rsidR="00A23D8E" w:rsidRPr="00A23D8E" w:rsidRDefault="00A23D8E" w:rsidP="00A23D8E">
            <w:pPr>
              <w:jc w:val="both"/>
              <w:rPr>
                <w:rFonts w:ascii="Times New Roman" w:hAnsi="Times New Roman" w:cs="Times New Roman"/>
                <w:sz w:val="24"/>
                <w:szCs w:val="24"/>
              </w:rPr>
            </w:pPr>
          </w:p>
          <w:p w14:paraId="282CAE99" w14:textId="77777777" w:rsidR="00A23D8E" w:rsidRPr="00A23D8E" w:rsidRDefault="00A23D8E" w:rsidP="00A23D8E">
            <w:pPr>
              <w:jc w:val="both"/>
              <w:rPr>
                <w:rFonts w:ascii="Times New Roman" w:hAnsi="Times New Roman" w:cs="Times New Roman"/>
                <w:sz w:val="24"/>
                <w:szCs w:val="24"/>
              </w:rPr>
            </w:pPr>
          </w:p>
          <w:p w14:paraId="5532ED76" w14:textId="77777777" w:rsidR="00A23D8E" w:rsidRPr="00A23D8E" w:rsidRDefault="00A23D8E" w:rsidP="00A23D8E">
            <w:pPr>
              <w:jc w:val="both"/>
              <w:rPr>
                <w:rFonts w:ascii="Times New Roman" w:hAnsi="Times New Roman" w:cs="Times New Roman"/>
                <w:sz w:val="24"/>
                <w:szCs w:val="24"/>
              </w:rPr>
            </w:pPr>
          </w:p>
          <w:p w14:paraId="1DCCA574" w14:textId="77777777" w:rsidR="00A23D8E" w:rsidRPr="00A23D8E" w:rsidRDefault="00A23D8E" w:rsidP="00A23D8E">
            <w:pPr>
              <w:jc w:val="both"/>
              <w:rPr>
                <w:rFonts w:ascii="Times New Roman" w:hAnsi="Times New Roman" w:cs="Times New Roman"/>
                <w:sz w:val="24"/>
                <w:szCs w:val="24"/>
              </w:rPr>
            </w:pPr>
          </w:p>
          <w:p w14:paraId="4EF427F5" w14:textId="77777777" w:rsidR="00A23D8E" w:rsidRPr="00A23D8E" w:rsidRDefault="00A23D8E" w:rsidP="00A23D8E">
            <w:pPr>
              <w:jc w:val="both"/>
              <w:rPr>
                <w:rFonts w:ascii="Times New Roman" w:hAnsi="Times New Roman" w:cs="Times New Roman"/>
                <w:sz w:val="24"/>
                <w:szCs w:val="24"/>
              </w:rPr>
            </w:pPr>
          </w:p>
          <w:p w14:paraId="07ADD386" w14:textId="77777777" w:rsidR="00A23D8E" w:rsidRPr="00A23D8E" w:rsidRDefault="00A23D8E" w:rsidP="00A23D8E">
            <w:pPr>
              <w:jc w:val="both"/>
              <w:rPr>
                <w:rFonts w:ascii="Times New Roman" w:hAnsi="Times New Roman" w:cs="Times New Roman"/>
                <w:sz w:val="24"/>
                <w:szCs w:val="24"/>
              </w:rPr>
            </w:pPr>
          </w:p>
          <w:p w14:paraId="32987646" w14:textId="77777777" w:rsidR="00A23D8E" w:rsidRPr="00A23D8E" w:rsidRDefault="00A23D8E" w:rsidP="00A23D8E">
            <w:pPr>
              <w:jc w:val="both"/>
              <w:rPr>
                <w:rFonts w:ascii="Times New Roman" w:hAnsi="Times New Roman" w:cs="Times New Roman"/>
                <w:sz w:val="24"/>
                <w:szCs w:val="24"/>
              </w:rPr>
            </w:pPr>
          </w:p>
          <w:p w14:paraId="1DFE36EB" w14:textId="77777777" w:rsidR="00A23D8E" w:rsidRPr="00A23D8E" w:rsidRDefault="00A23D8E" w:rsidP="00A23D8E">
            <w:pPr>
              <w:jc w:val="both"/>
              <w:rPr>
                <w:rFonts w:ascii="Times New Roman" w:hAnsi="Times New Roman" w:cs="Times New Roman"/>
                <w:sz w:val="24"/>
                <w:szCs w:val="24"/>
              </w:rPr>
            </w:pPr>
          </w:p>
          <w:p w14:paraId="3C8DA6E5" w14:textId="77777777" w:rsidR="00A23D8E" w:rsidRPr="00A23D8E" w:rsidRDefault="00A23D8E" w:rsidP="00A23D8E">
            <w:pPr>
              <w:jc w:val="both"/>
              <w:rPr>
                <w:rFonts w:ascii="Times New Roman" w:hAnsi="Times New Roman" w:cs="Times New Roman"/>
                <w:sz w:val="24"/>
                <w:szCs w:val="24"/>
              </w:rPr>
            </w:pPr>
          </w:p>
          <w:p w14:paraId="21486AA5" w14:textId="77777777" w:rsidR="00A23D8E" w:rsidRPr="00A23D8E" w:rsidRDefault="00A23D8E" w:rsidP="00A23D8E">
            <w:pPr>
              <w:jc w:val="both"/>
              <w:rPr>
                <w:rFonts w:ascii="Times New Roman" w:hAnsi="Times New Roman" w:cs="Times New Roman"/>
                <w:sz w:val="24"/>
                <w:szCs w:val="24"/>
              </w:rPr>
            </w:pPr>
          </w:p>
          <w:p w14:paraId="72301268" w14:textId="77777777" w:rsidR="00A23D8E" w:rsidRPr="00A23D8E" w:rsidRDefault="00A23D8E" w:rsidP="00A23D8E">
            <w:pPr>
              <w:jc w:val="both"/>
              <w:rPr>
                <w:rFonts w:ascii="Times New Roman" w:hAnsi="Times New Roman" w:cs="Times New Roman"/>
                <w:sz w:val="24"/>
                <w:szCs w:val="24"/>
              </w:rPr>
            </w:pPr>
          </w:p>
          <w:p w14:paraId="393F1126" w14:textId="77777777" w:rsidR="00A23D8E" w:rsidRPr="00A23D8E" w:rsidRDefault="00A23D8E" w:rsidP="00A23D8E">
            <w:pPr>
              <w:jc w:val="both"/>
              <w:rPr>
                <w:rFonts w:ascii="Times New Roman" w:hAnsi="Times New Roman" w:cs="Times New Roman"/>
                <w:sz w:val="24"/>
                <w:szCs w:val="24"/>
              </w:rPr>
            </w:pPr>
          </w:p>
          <w:p w14:paraId="4381B1E6" w14:textId="77777777" w:rsidR="00A23D8E" w:rsidRPr="00A23D8E" w:rsidRDefault="00A23D8E" w:rsidP="00A23D8E">
            <w:pPr>
              <w:jc w:val="both"/>
              <w:rPr>
                <w:rFonts w:ascii="Times New Roman" w:hAnsi="Times New Roman" w:cs="Times New Roman"/>
                <w:sz w:val="24"/>
                <w:szCs w:val="24"/>
              </w:rPr>
            </w:pPr>
          </w:p>
          <w:p w14:paraId="6192AF40" w14:textId="77777777" w:rsidR="00A23D8E" w:rsidRPr="00A23D8E" w:rsidRDefault="00A23D8E" w:rsidP="00A23D8E">
            <w:pPr>
              <w:jc w:val="both"/>
              <w:rPr>
                <w:rFonts w:ascii="Times New Roman" w:hAnsi="Times New Roman" w:cs="Times New Roman"/>
                <w:sz w:val="24"/>
                <w:szCs w:val="24"/>
              </w:rPr>
            </w:pPr>
          </w:p>
          <w:p w14:paraId="535A1D44" w14:textId="77777777" w:rsidR="00A23D8E" w:rsidRPr="00A23D8E" w:rsidRDefault="00A23D8E" w:rsidP="00A23D8E">
            <w:pPr>
              <w:jc w:val="both"/>
              <w:rPr>
                <w:rFonts w:ascii="Times New Roman" w:hAnsi="Times New Roman" w:cs="Times New Roman"/>
                <w:sz w:val="24"/>
                <w:szCs w:val="24"/>
              </w:rPr>
            </w:pPr>
          </w:p>
          <w:p w14:paraId="43218C93" w14:textId="77777777" w:rsidR="00A23D8E" w:rsidRPr="00A23D8E" w:rsidRDefault="00A23D8E" w:rsidP="00A23D8E">
            <w:pPr>
              <w:jc w:val="both"/>
              <w:rPr>
                <w:rFonts w:ascii="Times New Roman" w:hAnsi="Times New Roman" w:cs="Times New Roman"/>
                <w:sz w:val="24"/>
                <w:szCs w:val="24"/>
              </w:rPr>
            </w:pPr>
          </w:p>
          <w:p w14:paraId="791AB931" w14:textId="77777777" w:rsidR="00A23D8E" w:rsidRPr="00A23D8E" w:rsidRDefault="00A23D8E" w:rsidP="00A23D8E">
            <w:pPr>
              <w:jc w:val="both"/>
              <w:rPr>
                <w:rFonts w:ascii="Times New Roman" w:hAnsi="Times New Roman" w:cs="Times New Roman"/>
                <w:sz w:val="24"/>
                <w:szCs w:val="24"/>
              </w:rPr>
            </w:pPr>
          </w:p>
          <w:p w14:paraId="113F8C2F" w14:textId="77777777" w:rsidR="00A23D8E" w:rsidRPr="00A23D8E" w:rsidRDefault="00A23D8E" w:rsidP="00A23D8E">
            <w:pPr>
              <w:jc w:val="both"/>
              <w:rPr>
                <w:rFonts w:ascii="Times New Roman" w:hAnsi="Times New Roman" w:cs="Times New Roman"/>
                <w:sz w:val="24"/>
                <w:szCs w:val="24"/>
              </w:rPr>
            </w:pPr>
          </w:p>
          <w:p w14:paraId="4DF19275" w14:textId="77777777" w:rsidR="00A23D8E" w:rsidRPr="00A23D8E" w:rsidRDefault="00A23D8E" w:rsidP="00A23D8E">
            <w:pPr>
              <w:jc w:val="both"/>
              <w:rPr>
                <w:rFonts w:ascii="Times New Roman" w:hAnsi="Times New Roman" w:cs="Times New Roman"/>
                <w:sz w:val="24"/>
                <w:szCs w:val="24"/>
              </w:rPr>
            </w:pPr>
          </w:p>
          <w:p w14:paraId="478C72DD" w14:textId="77777777" w:rsidR="00A23D8E" w:rsidRPr="00A23D8E" w:rsidRDefault="00A23D8E" w:rsidP="00A23D8E">
            <w:pPr>
              <w:jc w:val="both"/>
              <w:rPr>
                <w:rFonts w:ascii="Times New Roman" w:hAnsi="Times New Roman" w:cs="Times New Roman"/>
                <w:sz w:val="24"/>
                <w:szCs w:val="24"/>
              </w:rPr>
            </w:pPr>
          </w:p>
          <w:p w14:paraId="721F5263" w14:textId="77777777" w:rsidR="00A23D8E" w:rsidRPr="00A23D8E" w:rsidRDefault="00A23D8E" w:rsidP="00A23D8E">
            <w:pPr>
              <w:jc w:val="both"/>
              <w:rPr>
                <w:rFonts w:ascii="Times New Roman" w:hAnsi="Times New Roman" w:cs="Times New Roman"/>
                <w:sz w:val="24"/>
                <w:szCs w:val="24"/>
              </w:rPr>
            </w:pPr>
          </w:p>
          <w:p w14:paraId="36A89275" w14:textId="77777777" w:rsidR="00A23D8E" w:rsidRPr="00A23D8E" w:rsidRDefault="00A23D8E" w:rsidP="00A23D8E">
            <w:pPr>
              <w:jc w:val="both"/>
              <w:rPr>
                <w:rFonts w:ascii="Times New Roman" w:hAnsi="Times New Roman" w:cs="Times New Roman"/>
                <w:sz w:val="24"/>
                <w:szCs w:val="24"/>
              </w:rPr>
            </w:pPr>
          </w:p>
          <w:p w14:paraId="7C075AF5" w14:textId="77777777" w:rsidR="00A23D8E" w:rsidRPr="00A23D8E" w:rsidRDefault="00A23D8E" w:rsidP="00A23D8E">
            <w:pPr>
              <w:jc w:val="both"/>
              <w:rPr>
                <w:rFonts w:ascii="Times New Roman" w:hAnsi="Times New Roman" w:cs="Times New Roman"/>
                <w:sz w:val="24"/>
                <w:szCs w:val="24"/>
              </w:rPr>
            </w:pPr>
          </w:p>
          <w:p w14:paraId="41395BA5" w14:textId="77777777" w:rsidR="00A23D8E" w:rsidRPr="00A23D8E" w:rsidRDefault="00A23D8E" w:rsidP="00A23D8E">
            <w:pPr>
              <w:jc w:val="both"/>
              <w:rPr>
                <w:rFonts w:ascii="Times New Roman" w:hAnsi="Times New Roman" w:cs="Times New Roman"/>
                <w:sz w:val="24"/>
                <w:szCs w:val="24"/>
              </w:rPr>
            </w:pPr>
          </w:p>
          <w:p w14:paraId="507D9F7C" w14:textId="77777777" w:rsidR="00A23D8E" w:rsidRPr="00A23D8E" w:rsidRDefault="00A23D8E" w:rsidP="00A23D8E">
            <w:pPr>
              <w:jc w:val="both"/>
              <w:rPr>
                <w:rFonts w:ascii="Times New Roman" w:hAnsi="Times New Roman" w:cs="Times New Roman"/>
                <w:sz w:val="24"/>
                <w:szCs w:val="24"/>
              </w:rPr>
            </w:pPr>
          </w:p>
          <w:p w14:paraId="7E5C2A04" w14:textId="77777777" w:rsidR="00A23D8E" w:rsidRPr="00A23D8E" w:rsidRDefault="00A23D8E" w:rsidP="00A23D8E">
            <w:pPr>
              <w:jc w:val="both"/>
              <w:rPr>
                <w:rFonts w:ascii="Times New Roman" w:hAnsi="Times New Roman" w:cs="Times New Roman"/>
                <w:sz w:val="24"/>
                <w:szCs w:val="24"/>
              </w:rPr>
            </w:pPr>
          </w:p>
          <w:p w14:paraId="30C4D0B8" w14:textId="77777777" w:rsidR="00A23D8E" w:rsidRPr="00A23D8E" w:rsidRDefault="00A23D8E" w:rsidP="00A23D8E">
            <w:pPr>
              <w:jc w:val="both"/>
              <w:rPr>
                <w:rFonts w:ascii="Times New Roman" w:hAnsi="Times New Roman" w:cs="Times New Roman"/>
                <w:sz w:val="24"/>
                <w:szCs w:val="24"/>
              </w:rPr>
            </w:pPr>
          </w:p>
          <w:p w14:paraId="0987E0AA" w14:textId="77777777" w:rsidR="00A23D8E" w:rsidRPr="00A23D8E" w:rsidRDefault="00A23D8E" w:rsidP="00A23D8E">
            <w:pPr>
              <w:jc w:val="both"/>
              <w:rPr>
                <w:rFonts w:ascii="Times New Roman" w:hAnsi="Times New Roman" w:cs="Times New Roman"/>
                <w:sz w:val="24"/>
                <w:szCs w:val="24"/>
              </w:rPr>
            </w:pPr>
          </w:p>
          <w:p w14:paraId="3CC2879D" w14:textId="77777777" w:rsidR="00A23D8E" w:rsidRPr="00A23D8E" w:rsidRDefault="00A23D8E" w:rsidP="00A23D8E">
            <w:pPr>
              <w:jc w:val="both"/>
              <w:rPr>
                <w:rFonts w:ascii="Times New Roman" w:hAnsi="Times New Roman" w:cs="Times New Roman"/>
                <w:sz w:val="24"/>
                <w:szCs w:val="24"/>
              </w:rPr>
            </w:pPr>
          </w:p>
          <w:p w14:paraId="0DD9722C" w14:textId="77777777" w:rsidR="00A23D8E" w:rsidRPr="00A23D8E" w:rsidRDefault="00A23D8E" w:rsidP="00A23D8E">
            <w:pPr>
              <w:jc w:val="both"/>
              <w:rPr>
                <w:rFonts w:ascii="Times New Roman" w:hAnsi="Times New Roman" w:cs="Times New Roman"/>
                <w:sz w:val="24"/>
                <w:szCs w:val="24"/>
              </w:rPr>
            </w:pPr>
          </w:p>
          <w:p w14:paraId="69FDB72E" w14:textId="77777777" w:rsidR="00A23D8E" w:rsidRPr="00A23D8E" w:rsidRDefault="00A23D8E" w:rsidP="00A23D8E">
            <w:pPr>
              <w:jc w:val="both"/>
              <w:rPr>
                <w:rFonts w:ascii="Times New Roman" w:hAnsi="Times New Roman" w:cs="Times New Roman"/>
                <w:sz w:val="24"/>
                <w:szCs w:val="24"/>
              </w:rPr>
            </w:pPr>
          </w:p>
          <w:p w14:paraId="45695E91" w14:textId="77777777" w:rsidR="00A23D8E" w:rsidRPr="00A23D8E" w:rsidRDefault="00A23D8E" w:rsidP="00A23D8E">
            <w:pPr>
              <w:jc w:val="both"/>
              <w:rPr>
                <w:rFonts w:ascii="Times New Roman" w:hAnsi="Times New Roman" w:cs="Times New Roman"/>
                <w:sz w:val="24"/>
                <w:szCs w:val="24"/>
              </w:rPr>
            </w:pPr>
          </w:p>
          <w:p w14:paraId="765DA801" w14:textId="77777777" w:rsidR="00A23D8E" w:rsidRPr="00A23D8E" w:rsidRDefault="00A23D8E" w:rsidP="00A23D8E">
            <w:pPr>
              <w:jc w:val="both"/>
              <w:rPr>
                <w:rFonts w:ascii="Times New Roman" w:hAnsi="Times New Roman" w:cs="Times New Roman"/>
                <w:sz w:val="24"/>
                <w:szCs w:val="24"/>
              </w:rPr>
            </w:pPr>
          </w:p>
          <w:p w14:paraId="02032B93" w14:textId="77777777" w:rsidR="00A23D8E" w:rsidRPr="00A23D8E" w:rsidRDefault="00A23D8E" w:rsidP="00A23D8E">
            <w:pPr>
              <w:jc w:val="both"/>
              <w:rPr>
                <w:rFonts w:ascii="Times New Roman" w:hAnsi="Times New Roman" w:cs="Times New Roman"/>
                <w:sz w:val="24"/>
                <w:szCs w:val="24"/>
              </w:rPr>
            </w:pPr>
          </w:p>
          <w:p w14:paraId="4EAB4798" w14:textId="77777777" w:rsidR="00A23D8E" w:rsidRPr="00A23D8E" w:rsidRDefault="00A23D8E" w:rsidP="00A23D8E">
            <w:pPr>
              <w:jc w:val="both"/>
              <w:rPr>
                <w:rFonts w:ascii="Times New Roman" w:hAnsi="Times New Roman" w:cs="Times New Roman"/>
                <w:sz w:val="24"/>
                <w:szCs w:val="24"/>
              </w:rPr>
            </w:pPr>
          </w:p>
          <w:p w14:paraId="1BE67DF8" w14:textId="77777777" w:rsidR="00A23D8E" w:rsidRPr="00A23D8E" w:rsidRDefault="00A23D8E" w:rsidP="00A23D8E">
            <w:pPr>
              <w:jc w:val="both"/>
              <w:rPr>
                <w:rFonts w:ascii="Times New Roman" w:hAnsi="Times New Roman" w:cs="Times New Roman"/>
                <w:sz w:val="24"/>
                <w:szCs w:val="24"/>
              </w:rPr>
            </w:pPr>
          </w:p>
          <w:p w14:paraId="747B6536" w14:textId="77777777" w:rsidR="00A23D8E" w:rsidRPr="00A23D8E" w:rsidRDefault="00A23D8E" w:rsidP="00A23D8E">
            <w:pPr>
              <w:jc w:val="both"/>
              <w:rPr>
                <w:rFonts w:ascii="Times New Roman" w:hAnsi="Times New Roman" w:cs="Times New Roman"/>
                <w:sz w:val="24"/>
                <w:szCs w:val="24"/>
              </w:rPr>
            </w:pPr>
          </w:p>
          <w:p w14:paraId="3CE6CBD1" w14:textId="77777777" w:rsidR="00A23D8E" w:rsidRPr="00A23D8E" w:rsidRDefault="00A23D8E" w:rsidP="00A23D8E">
            <w:pPr>
              <w:jc w:val="both"/>
              <w:rPr>
                <w:rFonts w:ascii="Times New Roman" w:hAnsi="Times New Roman" w:cs="Times New Roman"/>
                <w:sz w:val="24"/>
                <w:szCs w:val="24"/>
              </w:rPr>
            </w:pPr>
          </w:p>
          <w:p w14:paraId="7D25ECDC" w14:textId="77777777" w:rsidR="00A23D8E" w:rsidRPr="00A23D8E" w:rsidRDefault="00A23D8E" w:rsidP="00A23D8E">
            <w:pPr>
              <w:jc w:val="both"/>
              <w:rPr>
                <w:rFonts w:ascii="Times New Roman" w:hAnsi="Times New Roman" w:cs="Times New Roman"/>
                <w:sz w:val="24"/>
                <w:szCs w:val="24"/>
              </w:rPr>
            </w:pPr>
          </w:p>
          <w:p w14:paraId="32FCAF41" w14:textId="77777777" w:rsidR="00A23D8E" w:rsidRPr="00A23D8E" w:rsidRDefault="00A23D8E" w:rsidP="00A23D8E">
            <w:pPr>
              <w:jc w:val="both"/>
              <w:rPr>
                <w:rFonts w:ascii="Times New Roman" w:hAnsi="Times New Roman" w:cs="Times New Roman"/>
                <w:sz w:val="24"/>
                <w:szCs w:val="24"/>
              </w:rPr>
            </w:pPr>
          </w:p>
          <w:p w14:paraId="22DC29DB" w14:textId="77777777" w:rsidR="00A23D8E" w:rsidRPr="00A23D8E" w:rsidRDefault="00A23D8E" w:rsidP="00A23D8E">
            <w:pPr>
              <w:jc w:val="both"/>
              <w:rPr>
                <w:rFonts w:ascii="Times New Roman" w:hAnsi="Times New Roman" w:cs="Times New Roman"/>
                <w:sz w:val="24"/>
                <w:szCs w:val="24"/>
              </w:rPr>
            </w:pPr>
          </w:p>
          <w:p w14:paraId="733E76D8" w14:textId="77777777" w:rsidR="00A23D8E" w:rsidRPr="00A23D8E" w:rsidRDefault="00A23D8E" w:rsidP="00A23D8E">
            <w:pPr>
              <w:jc w:val="both"/>
              <w:rPr>
                <w:rFonts w:ascii="Times New Roman" w:hAnsi="Times New Roman" w:cs="Times New Roman"/>
                <w:sz w:val="24"/>
                <w:szCs w:val="24"/>
              </w:rPr>
            </w:pPr>
          </w:p>
          <w:p w14:paraId="3E6236D4" w14:textId="77777777" w:rsidR="00A23D8E" w:rsidRPr="00A23D8E" w:rsidRDefault="00A23D8E" w:rsidP="00A23D8E">
            <w:pPr>
              <w:jc w:val="both"/>
              <w:rPr>
                <w:rFonts w:ascii="Times New Roman" w:hAnsi="Times New Roman" w:cs="Times New Roman"/>
                <w:sz w:val="24"/>
                <w:szCs w:val="24"/>
              </w:rPr>
            </w:pPr>
          </w:p>
          <w:p w14:paraId="58DE2E51" w14:textId="77777777" w:rsidR="00A23D8E" w:rsidRPr="00A23D8E" w:rsidRDefault="00A23D8E" w:rsidP="00A23D8E">
            <w:pPr>
              <w:jc w:val="both"/>
              <w:rPr>
                <w:rFonts w:ascii="Times New Roman" w:hAnsi="Times New Roman" w:cs="Times New Roman"/>
                <w:sz w:val="24"/>
                <w:szCs w:val="24"/>
              </w:rPr>
            </w:pPr>
          </w:p>
          <w:p w14:paraId="5EA3C851" w14:textId="77777777" w:rsidR="00A23D8E" w:rsidRPr="00A23D8E" w:rsidRDefault="00A23D8E" w:rsidP="00A23D8E">
            <w:pPr>
              <w:jc w:val="both"/>
              <w:rPr>
                <w:rFonts w:ascii="Times New Roman" w:hAnsi="Times New Roman" w:cs="Times New Roman"/>
                <w:sz w:val="24"/>
                <w:szCs w:val="24"/>
              </w:rPr>
            </w:pPr>
          </w:p>
          <w:p w14:paraId="4C48C509" w14:textId="77777777" w:rsidR="00A23D8E" w:rsidRPr="00A23D8E" w:rsidRDefault="00A23D8E" w:rsidP="00A23D8E">
            <w:pPr>
              <w:jc w:val="both"/>
              <w:rPr>
                <w:rFonts w:ascii="Times New Roman" w:hAnsi="Times New Roman" w:cs="Times New Roman"/>
                <w:sz w:val="24"/>
                <w:szCs w:val="24"/>
              </w:rPr>
            </w:pPr>
          </w:p>
          <w:p w14:paraId="1EBBBC8B" w14:textId="77777777" w:rsidR="00A23D8E" w:rsidRPr="00A23D8E" w:rsidRDefault="00A23D8E" w:rsidP="00A23D8E">
            <w:pPr>
              <w:jc w:val="both"/>
              <w:rPr>
                <w:rFonts w:ascii="Times New Roman" w:hAnsi="Times New Roman" w:cs="Times New Roman"/>
                <w:sz w:val="24"/>
                <w:szCs w:val="24"/>
              </w:rPr>
            </w:pPr>
          </w:p>
          <w:p w14:paraId="233CE4E8" w14:textId="77777777" w:rsidR="00A23D8E" w:rsidRPr="00A23D8E" w:rsidRDefault="00A23D8E" w:rsidP="00A23D8E">
            <w:pPr>
              <w:jc w:val="both"/>
              <w:rPr>
                <w:rFonts w:ascii="Times New Roman" w:hAnsi="Times New Roman" w:cs="Times New Roman"/>
                <w:sz w:val="24"/>
                <w:szCs w:val="24"/>
              </w:rPr>
            </w:pPr>
          </w:p>
          <w:p w14:paraId="72266BE6" w14:textId="77777777" w:rsidR="00A23D8E" w:rsidRPr="00A23D8E" w:rsidRDefault="00A23D8E" w:rsidP="00A23D8E">
            <w:pPr>
              <w:jc w:val="both"/>
              <w:rPr>
                <w:rFonts w:ascii="Times New Roman" w:hAnsi="Times New Roman" w:cs="Times New Roman"/>
                <w:sz w:val="24"/>
                <w:szCs w:val="24"/>
              </w:rPr>
            </w:pPr>
          </w:p>
          <w:p w14:paraId="47064BAB" w14:textId="77777777" w:rsidR="00A23D8E" w:rsidRPr="00A23D8E" w:rsidRDefault="00A23D8E" w:rsidP="00A23D8E">
            <w:pPr>
              <w:jc w:val="both"/>
              <w:rPr>
                <w:rFonts w:ascii="Times New Roman" w:hAnsi="Times New Roman" w:cs="Times New Roman"/>
                <w:sz w:val="24"/>
                <w:szCs w:val="24"/>
              </w:rPr>
            </w:pPr>
          </w:p>
          <w:p w14:paraId="5791B55D" w14:textId="77777777" w:rsidR="00A23D8E" w:rsidRPr="00A23D8E" w:rsidRDefault="00A23D8E" w:rsidP="00A23D8E">
            <w:pPr>
              <w:jc w:val="both"/>
              <w:rPr>
                <w:rFonts w:ascii="Times New Roman" w:hAnsi="Times New Roman" w:cs="Times New Roman"/>
                <w:sz w:val="24"/>
                <w:szCs w:val="24"/>
              </w:rPr>
            </w:pPr>
          </w:p>
          <w:p w14:paraId="0BE78D40" w14:textId="77777777" w:rsidR="00A23D8E" w:rsidRPr="00A23D8E" w:rsidRDefault="00A23D8E" w:rsidP="00A23D8E">
            <w:pPr>
              <w:jc w:val="both"/>
              <w:rPr>
                <w:rFonts w:ascii="Times New Roman" w:hAnsi="Times New Roman" w:cs="Times New Roman"/>
                <w:sz w:val="24"/>
                <w:szCs w:val="24"/>
              </w:rPr>
            </w:pPr>
          </w:p>
          <w:p w14:paraId="4D228945" w14:textId="77777777" w:rsidR="00A23D8E" w:rsidRPr="00A23D8E" w:rsidRDefault="00A23D8E" w:rsidP="00A23D8E">
            <w:pPr>
              <w:jc w:val="both"/>
              <w:rPr>
                <w:rFonts w:ascii="Times New Roman" w:hAnsi="Times New Roman" w:cs="Times New Roman"/>
                <w:sz w:val="24"/>
                <w:szCs w:val="24"/>
              </w:rPr>
            </w:pPr>
          </w:p>
          <w:p w14:paraId="40F8FEAC" w14:textId="77777777" w:rsidR="00A23D8E" w:rsidRPr="00A23D8E" w:rsidRDefault="00A23D8E" w:rsidP="00A23D8E">
            <w:pPr>
              <w:jc w:val="both"/>
              <w:rPr>
                <w:rFonts w:ascii="Times New Roman" w:hAnsi="Times New Roman" w:cs="Times New Roman"/>
                <w:sz w:val="24"/>
                <w:szCs w:val="24"/>
              </w:rPr>
            </w:pPr>
          </w:p>
          <w:p w14:paraId="2B4EE7D3" w14:textId="77777777" w:rsidR="00A23D8E" w:rsidRPr="00A23D8E" w:rsidRDefault="00A23D8E" w:rsidP="00A23D8E">
            <w:pPr>
              <w:jc w:val="both"/>
              <w:rPr>
                <w:rFonts w:ascii="Times New Roman" w:hAnsi="Times New Roman" w:cs="Times New Roman"/>
                <w:sz w:val="24"/>
                <w:szCs w:val="24"/>
              </w:rPr>
            </w:pPr>
          </w:p>
          <w:p w14:paraId="0D204D3E" w14:textId="77777777" w:rsidR="00A23D8E" w:rsidRPr="00A23D8E" w:rsidRDefault="00A23D8E" w:rsidP="00A23D8E">
            <w:pPr>
              <w:jc w:val="both"/>
              <w:rPr>
                <w:rFonts w:ascii="Times New Roman" w:hAnsi="Times New Roman" w:cs="Times New Roman"/>
                <w:sz w:val="24"/>
                <w:szCs w:val="24"/>
              </w:rPr>
            </w:pPr>
          </w:p>
          <w:p w14:paraId="2B3FF0DB" w14:textId="77777777" w:rsidR="00A23D8E" w:rsidRPr="00A23D8E" w:rsidRDefault="00A23D8E" w:rsidP="00A23D8E">
            <w:pPr>
              <w:jc w:val="both"/>
              <w:rPr>
                <w:rFonts w:ascii="Times New Roman" w:hAnsi="Times New Roman" w:cs="Times New Roman"/>
                <w:sz w:val="24"/>
                <w:szCs w:val="24"/>
              </w:rPr>
            </w:pPr>
          </w:p>
          <w:p w14:paraId="4F07D747" w14:textId="77777777" w:rsidR="00A23D8E" w:rsidRPr="00A23D8E" w:rsidRDefault="00A23D8E" w:rsidP="00A23D8E">
            <w:pPr>
              <w:jc w:val="both"/>
              <w:rPr>
                <w:rFonts w:ascii="Times New Roman" w:hAnsi="Times New Roman" w:cs="Times New Roman"/>
                <w:sz w:val="24"/>
                <w:szCs w:val="24"/>
              </w:rPr>
            </w:pPr>
          </w:p>
          <w:p w14:paraId="7ADA90D6" w14:textId="77777777" w:rsidR="00A23D8E" w:rsidRPr="00A23D8E" w:rsidRDefault="00A23D8E" w:rsidP="00A23D8E">
            <w:pPr>
              <w:jc w:val="both"/>
              <w:rPr>
                <w:rFonts w:ascii="Times New Roman" w:hAnsi="Times New Roman" w:cs="Times New Roman"/>
                <w:sz w:val="24"/>
                <w:szCs w:val="24"/>
              </w:rPr>
            </w:pPr>
          </w:p>
          <w:p w14:paraId="2DF35DFA" w14:textId="77777777" w:rsidR="00A23D8E" w:rsidRPr="00A23D8E" w:rsidRDefault="00A23D8E" w:rsidP="00A23D8E">
            <w:pPr>
              <w:jc w:val="both"/>
              <w:rPr>
                <w:rFonts w:ascii="Times New Roman" w:hAnsi="Times New Roman" w:cs="Times New Roman"/>
                <w:sz w:val="24"/>
                <w:szCs w:val="24"/>
              </w:rPr>
            </w:pPr>
          </w:p>
          <w:p w14:paraId="6C68F996" w14:textId="77777777" w:rsidR="00A23D8E" w:rsidRPr="00A23D8E" w:rsidRDefault="00A23D8E" w:rsidP="00A23D8E">
            <w:pPr>
              <w:jc w:val="both"/>
              <w:rPr>
                <w:rFonts w:ascii="Times New Roman" w:hAnsi="Times New Roman" w:cs="Times New Roman"/>
                <w:sz w:val="24"/>
                <w:szCs w:val="24"/>
              </w:rPr>
            </w:pPr>
          </w:p>
          <w:p w14:paraId="123BF16C" w14:textId="77777777" w:rsidR="00A23D8E" w:rsidRPr="00A23D8E" w:rsidRDefault="00A23D8E" w:rsidP="00A23D8E">
            <w:pPr>
              <w:jc w:val="both"/>
              <w:rPr>
                <w:rFonts w:ascii="Times New Roman" w:hAnsi="Times New Roman" w:cs="Times New Roman"/>
                <w:sz w:val="24"/>
                <w:szCs w:val="24"/>
              </w:rPr>
            </w:pPr>
          </w:p>
          <w:p w14:paraId="20A96E83" w14:textId="77777777" w:rsidR="00A23D8E" w:rsidRPr="00A23D8E" w:rsidRDefault="00A23D8E" w:rsidP="00A23D8E">
            <w:pPr>
              <w:jc w:val="both"/>
              <w:rPr>
                <w:rFonts w:ascii="Times New Roman" w:hAnsi="Times New Roman" w:cs="Times New Roman"/>
                <w:sz w:val="24"/>
                <w:szCs w:val="24"/>
              </w:rPr>
            </w:pPr>
          </w:p>
          <w:p w14:paraId="1F016CDC" w14:textId="77777777" w:rsidR="00A23D8E" w:rsidRPr="00A23D8E" w:rsidRDefault="00A23D8E" w:rsidP="00A23D8E">
            <w:pPr>
              <w:jc w:val="both"/>
              <w:rPr>
                <w:rFonts w:ascii="Times New Roman" w:hAnsi="Times New Roman" w:cs="Times New Roman"/>
                <w:sz w:val="24"/>
                <w:szCs w:val="24"/>
              </w:rPr>
            </w:pPr>
          </w:p>
          <w:p w14:paraId="14BA0286" w14:textId="77777777" w:rsidR="00A23D8E" w:rsidRPr="00A23D8E" w:rsidRDefault="00A23D8E" w:rsidP="00A23D8E">
            <w:pPr>
              <w:jc w:val="both"/>
              <w:rPr>
                <w:rFonts w:ascii="Times New Roman" w:hAnsi="Times New Roman" w:cs="Times New Roman"/>
                <w:sz w:val="24"/>
                <w:szCs w:val="24"/>
              </w:rPr>
            </w:pPr>
          </w:p>
          <w:p w14:paraId="3EFF96E9" w14:textId="77777777" w:rsidR="00A23D8E" w:rsidRPr="00A23D8E" w:rsidRDefault="00A23D8E" w:rsidP="00A23D8E">
            <w:pPr>
              <w:jc w:val="both"/>
              <w:rPr>
                <w:rFonts w:ascii="Times New Roman" w:hAnsi="Times New Roman" w:cs="Times New Roman"/>
                <w:sz w:val="24"/>
                <w:szCs w:val="24"/>
              </w:rPr>
            </w:pPr>
          </w:p>
          <w:p w14:paraId="6E4D4661" w14:textId="77777777" w:rsidR="00A23D8E" w:rsidRPr="00A23D8E" w:rsidRDefault="00A23D8E" w:rsidP="00A23D8E">
            <w:pPr>
              <w:jc w:val="both"/>
              <w:rPr>
                <w:rFonts w:ascii="Times New Roman" w:hAnsi="Times New Roman" w:cs="Times New Roman"/>
                <w:sz w:val="24"/>
                <w:szCs w:val="24"/>
              </w:rPr>
            </w:pPr>
          </w:p>
          <w:p w14:paraId="2591D9FF" w14:textId="77777777" w:rsidR="00A23D8E" w:rsidRPr="00A23D8E" w:rsidRDefault="00A23D8E" w:rsidP="00A23D8E">
            <w:pPr>
              <w:jc w:val="both"/>
              <w:rPr>
                <w:rFonts w:ascii="Times New Roman" w:hAnsi="Times New Roman" w:cs="Times New Roman"/>
                <w:sz w:val="24"/>
                <w:szCs w:val="24"/>
              </w:rPr>
            </w:pPr>
          </w:p>
          <w:p w14:paraId="6764CEB2" w14:textId="77777777" w:rsidR="00A23D8E" w:rsidRDefault="00A23D8E" w:rsidP="00A23D8E">
            <w:pPr>
              <w:jc w:val="both"/>
              <w:rPr>
                <w:rFonts w:ascii="Times New Roman" w:hAnsi="Times New Roman" w:cs="Times New Roman"/>
                <w:sz w:val="24"/>
                <w:szCs w:val="24"/>
              </w:rPr>
            </w:pPr>
          </w:p>
          <w:p w14:paraId="215A724F" w14:textId="77777777" w:rsidR="00C47457" w:rsidDel="00074F6E" w:rsidRDefault="00C47457" w:rsidP="00A23D8E">
            <w:pPr>
              <w:jc w:val="both"/>
              <w:rPr>
                <w:del w:id="115" w:author="Наталья Б. Еременко" w:date="2018-05-21T09:02:00Z"/>
                <w:rFonts w:ascii="Times New Roman" w:hAnsi="Times New Roman" w:cs="Times New Roman"/>
                <w:sz w:val="24"/>
                <w:szCs w:val="24"/>
              </w:rPr>
            </w:pPr>
          </w:p>
          <w:p w14:paraId="5DB144CE" w14:textId="77777777" w:rsidR="00074F6E" w:rsidRDefault="00074F6E" w:rsidP="00A23D8E">
            <w:pPr>
              <w:jc w:val="both"/>
              <w:rPr>
                <w:ins w:id="116" w:author="Наталья Б. Еременко" w:date="2018-05-22T14:34:00Z"/>
                <w:rFonts w:ascii="Times New Roman" w:hAnsi="Times New Roman" w:cs="Times New Roman"/>
                <w:sz w:val="24"/>
                <w:szCs w:val="24"/>
              </w:rPr>
            </w:pPr>
          </w:p>
          <w:p w14:paraId="25E00CE7" w14:textId="46F28C99" w:rsidR="00C47457" w:rsidRPr="00A23D8E" w:rsidDel="00074F6E" w:rsidRDefault="00C47457" w:rsidP="00A23D8E">
            <w:pPr>
              <w:jc w:val="both"/>
              <w:rPr>
                <w:del w:id="117" w:author="Наталья Б. Еременко" w:date="2018-05-22T14:33:00Z"/>
                <w:rFonts w:ascii="Times New Roman" w:hAnsi="Times New Roman" w:cs="Times New Roman"/>
                <w:sz w:val="24"/>
                <w:szCs w:val="24"/>
              </w:rPr>
            </w:pPr>
          </w:p>
          <w:p w14:paraId="1F5BC958" w14:textId="6208A5AB" w:rsidR="00A23D8E" w:rsidRPr="00A23D8E" w:rsidRDefault="00A23D8E" w:rsidP="00A23D8E">
            <w:pPr>
              <w:jc w:val="both"/>
              <w:rPr>
                <w:rFonts w:ascii="Times New Roman" w:hAnsi="Times New Roman" w:cs="Times New Roman"/>
                <w:sz w:val="24"/>
                <w:szCs w:val="24"/>
              </w:rPr>
            </w:pPr>
            <w:del w:id="118" w:author="Наталья Б. Еременко" w:date="2018-05-22T14:33:00Z">
              <w:r w:rsidRPr="00A23D8E" w:rsidDel="00074F6E">
                <w:rPr>
                  <w:rFonts w:ascii="Times New Roman" w:hAnsi="Times New Roman" w:cs="Times New Roman"/>
                  <w:sz w:val="24"/>
                  <w:szCs w:val="24"/>
                </w:rPr>
                <w:delText>»;</w:delText>
              </w:r>
            </w:del>
          </w:p>
        </w:tc>
      </w:tr>
      <w:tr w:rsidR="00D74D9B" w14:paraId="5F8BB52B" w14:textId="77777777" w:rsidTr="00DA0011">
        <w:trPr>
          <w:ins w:id="119" w:author="Наталья Б. Еременко" w:date="2018-05-22T14:17:00Z"/>
        </w:trPr>
        <w:tc>
          <w:tcPr>
            <w:tcW w:w="337" w:type="dxa"/>
            <w:tcBorders>
              <w:right w:val="single" w:sz="4" w:space="0" w:color="auto"/>
            </w:tcBorders>
          </w:tcPr>
          <w:p w14:paraId="7E3B7B04" w14:textId="77777777" w:rsidR="00D74D9B" w:rsidRPr="001823ED" w:rsidRDefault="00D74D9B" w:rsidP="00E57650">
            <w:pPr>
              <w:jc w:val="both"/>
              <w:rPr>
                <w:ins w:id="120"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4AEB5099" w14:textId="39D377F2" w:rsidR="00D74D9B" w:rsidRDefault="00D74D9B" w:rsidP="00E57650">
            <w:pPr>
              <w:jc w:val="both"/>
              <w:rPr>
                <w:ins w:id="121" w:author="Наталья Б. Еременко" w:date="2018-05-22T14:17:00Z"/>
                <w:rFonts w:ascii="Times New Roman" w:hAnsi="Times New Roman" w:cs="Times New Roman"/>
                <w:sz w:val="24"/>
                <w:szCs w:val="24"/>
              </w:rPr>
            </w:pPr>
            <w:ins w:id="122" w:author="Наталья Б. Еременко" w:date="2018-05-22T14:18:00Z">
              <w:r>
                <w:rPr>
                  <w:rFonts w:ascii="Times New Roman" w:hAnsi="Times New Roman" w:cs="Times New Roman"/>
                  <w:sz w:val="24"/>
                  <w:szCs w:val="24"/>
                </w:rPr>
                <w:t>2.17.</w:t>
              </w:r>
            </w:ins>
          </w:p>
        </w:tc>
        <w:tc>
          <w:tcPr>
            <w:tcW w:w="2410" w:type="dxa"/>
            <w:tcBorders>
              <w:top w:val="single" w:sz="4" w:space="0" w:color="auto"/>
              <w:left w:val="single" w:sz="4" w:space="0" w:color="auto"/>
              <w:bottom w:val="single" w:sz="4" w:space="0" w:color="auto"/>
              <w:right w:val="single" w:sz="4" w:space="0" w:color="auto"/>
            </w:tcBorders>
          </w:tcPr>
          <w:p w14:paraId="407FD912" w14:textId="00AD4760" w:rsidR="00D74D9B" w:rsidRPr="0028678D" w:rsidRDefault="00D74D9B" w:rsidP="00E57650">
            <w:pPr>
              <w:jc w:val="both"/>
              <w:rPr>
                <w:ins w:id="123" w:author="Наталья Б. Еременко" w:date="2018-05-22T14:17:00Z"/>
                <w:rFonts w:ascii="Times New Roman" w:hAnsi="Times New Roman" w:cs="Times New Roman"/>
                <w:color w:val="000000"/>
                <w:sz w:val="24"/>
                <w:szCs w:val="24"/>
              </w:rPr>
            </w:pPr>
            <w:ins w:id="124" w:author="Наталья Б. Еременко" w:date="2018-05-22T14:18:00Z">
              <w:r w:rsidRPr="00800C5B">
                <w:rPr>
                  <w:rFonts w:ascii="Times New Roman" w:eastAsia="Times New Roman" w:hAnsi="Times New Roman" w:cs="Times New Roman"/>
                  <w:sz w:val="24"/>
                  <w:szCs w:val="24"/>
                </w:rPr>
                <w:t xml:space="preserve">Показатели доступности и качества муниципальной услуги        </w:t>
              </w:r>
              <w:r w:rsidRPr="00A276CC">
                <w:rPr>
                  <w:rFonts w:ascii="Times New Roman" w:eastAsia="Times New Roman" w:hAnsi="Times New Roman" w:cs="Times New Roman"/>
                  <w:sz w:val="24"/>
                  <w:szCs w:val="24"/>
                </w:rPr>
                <w:t xml:space="preserve">      </w:t>
              </w:r>
            </w:ins>
          </w:p>
        </w:tc>
        <w:tc>
          <w:tcPr>
            <w:tcW w:w="5812" w:type="dxa"/>
            <w:tcBorders>
              <w:top w:val="single" w:sz="4" w:space="0" w:color="auto"/>
              <w:left w:val="single" w:sz="4" w:space="0" w:color="auto"/>
              <w:bottom w:val="single" w:sz="4" w:space="0" w:color="auto"/>
              <w:right w:val="single" w:sz="4" w:space="0" w:color="auto"/>
            </w:tcBorders>
          </w:tcPr>
          <w:p w14:paraId="65A4C2C6" w14:textId="77777777" w:rsidR="00D74D9B" w:rsidRPr="00800C5B" w:rsidRDefault="00D74D9B" w:rsidP="00E57650">
            <w:pPr>
              <w:ind w:left="90" w:firstLine="270"/>
              <w:jc w:val="both"/>
              <w:rPr>
                <w:ins w:id="125" w:author="Наталья Б. Еременко" w:date="2018-05-22T14:18:00Z"/>
                <w:rFonts w:ascii="Times New Roman" w:eastAsia="Times New Roman" w:hAnsi="Times New Roman" w:cs="Times New Roman"/>
                <w:sz w:val="24"/>
                <w:szCs w:val="24"/>
              </w:rPr>
            </w:pPr>
            <w:ins w:id="126" w:author="Наталья Б. Еременко" w:date="2018-05-22T14:18:00Z">
              <w:r w:rsidRPr="00800C5B">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ins>
          </w:p>
          <w:p w14:paraId="7CD11BD3" w14:textId="77777777" w:rsidR="00D74D9B" w:rsidRPr="00800C5B" w:rsidRDefault="00D74D9B" w:rsidP="00E57650">
            <w:pPr>
              <w:ind w:left="90" w:firstLine="270"/>
              <w:jc w:val="both"/>
              <w:rPr>
                <w:ins w:id="127" w:author="Наталья Б. Еременко" w:date="2018-05-22T14:18:00Z"/>
                <w:rFonts w:ascii="Times New Roman" w:eastAsia="Times New Roman" w:hAnsi="Times New Roman" w:cs="Times New Roman"/>
                <w:sz w:val="24"/>
                <w:szCs w:val="24"/>
              </w:rPr>
            </w:pPr>
            <w:ins w:id="128" w:author="Наталья Б. Еременко" w:date="2018-05-22T14:18:00Z">
              <w:r w:rsidRPr="00800C5B">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ins>
          </w:p>
          <w:p w14:paraId="7D2579C4" w14:textId="77777777" w:rsidR="00D74D9B" w:rsidRPr="00800C5B" w:rsidRDefault="00D74D9B" w:rsidP="00E57650">
            <w:pPr>
              <w:ind w:left="90" w:firstLine="270"/>
              <w:jc w:val="both"/>
              <w:rPr>
                <w:ins w:id="129" w:author="Наталья Б. Еременко" w:date="2018-05-22T14:18:00Z"/>
                <w:rFonts w:ascii="Times New Roman" w:eastAsia="Times New Roman" w:hAnsi="Times New Roman" w:cs="Times New Roman"/>
                <w:sz w:val="24"/>
                <w:szCs w:val="24"/>
              </w:rPr>
            </w:pPr>
            <w:ins w:id="130" w:author="Наталья Б. Еременко" w:date="2018-05-22T14:18:00Z">
              <w:r w:rsidRPr="00800C5B">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ins>
          </w:p>
          <w:p w14:paraId="21BD47D2" w14:textId="77777777" w:rsidR="00D74D9B" w:rsidRPr="00800C5B" w:rsidRDefault="00D74D9B" w:rsidP="00E57650">
            <w:pPr>
              <w:ind w:left="90" w:firstLine="270"/>
              <w:jc w:val="both"/>
              <w:rPr>
                <w:ins w:id="131" w:author="Наталья Б. Еременко" w:date="2018-05-22T14:18:00Z"/>
                <w:rFonts w:ascii="Times New Roman" w:eastAsia="Times New Roman" w:hAnsi="Times New Roman" w:cs="Times New Roman"/>
                <w:sz w:val="24"/>
                <w:szCs w:val="24"/>
              </w:rPr>
            </w:pPr>
            <w:ins w:id="132" w:author="Наталья Б. Еременко" w:date="2018-05-22T14:18:00Z">
              <w:r w:rsidRPr="00800C5B">
                <w:rPr>
                  <w:rFonts w:ascii="Times New Roman" w:eastAsia="Times New Roman" w:hAnsi="Times New Roman" w:cs="Times New Roman"/>
                  <w:sz w:val="24"/>
                  <w:szCs w:val="24"/>
                </w:rPr>
                <w:t>соблюдение сроков приема и рассмотрения документов;</w:t>
              </w:r>
            </w:ins>
          </w:p>
          <w:p w14:paraId="75790140" w14:textId="77777777" w:rsidR="00D74D9B" w:rsidRPr="00800C5B" w:rsidRDefault="00D74D9B" w:rsidP="00E57650">
            <w:pPr>
              <w:ind w:left="90" w:firstLine="270"/>
              <w:jc w:val="both"/>
              <w:rPr>
                <w:ins w:id="133" w:author="Наталья Б. Еременко" w:date="2018-05-22T14:18:00Z"/>
                <w:rFonts w:ascii="Times New Roman" w:eastAsia="Times New Roman" w:hAnsi="Times New Roman" w:cs="Times New Roman"/>
                <w:sz w:val="24"/>
                <w:szCs w:val="24"/>
              </w:rPr>
            </w:pPr>
            <w:ins w:id="134" w:author="Наталья Б. Еременко" w:date="2018-05-22T14:18:00Z">
              <w:r w:rsidRPr="00800C5B">
                <w:rPr>
                  <w:rFonts w:ascii="Times New Roman" w:eastAsia="Times New Roman" w:hAnsi="Times New Roman" w:cs="Times New Roman"/>
                  <w:sz w:val="24"/>
                  <w:szCs w:val="24"/>
                </w:rPr>
                <w:t>соблюдение срока получения результата муниципальной услуги;</w:t>
              </w:r>
            </w:ins>
          </w:p>
          <w:p w14:paraId="3E31FCC5" w14:textId="77777777" w:rsidR="00D74D9B" w:rsidRPr="009D45A0" w:rsidRDefault="00D74D9B" w:rsidP="00E57650">
            <w:pPr>
              <w:ind w:left="90" w:firstLine="270"/>
              <w:jc w:val="both"/>
              <w:rPr>
                <w:ins w:id="135" w:author="Наталья Б. Еременко" w:date="2018-05-22T14:18:00Z"/>
                <w:rFonts w:ascii="Times New Roman" w:eastAsia="Times New Roman" w:hAnsi="Times New Roman" w:cs="Times New Roman"/>
                <w:sz w:val="24"/>
                <w:szCs w:val="24"/>
              </w:rPr>
            </w:pPr>
            <w:ins w:id="136" w:author="Наталья Б. Еременко" w:date="2018-05-22T14:18:00Z">
              <w:r w:rsidRPr="009D45A0">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ins>
          </w:p>
          <w:p w14:paraId="1EBAE99C" w14:textId="77777777" w:rsidR="00D74D9B" w:rsidRPr="00800C5B" w:rsidRDefault="00D74D9B" w:rsidP="00E57650">
            <w:pPr>
              <w:ind w:left="90" w:firstLine="270"/>
              <w:jc w:val="both"/>
              <w:rPr>
                <w:ins w:id="137" w:author="Наталья Б. Еременко" w:date="2018-05-22T14:18:00Z"/>
                <w:rFonts w:ascii="Times New Roman" w:eastAsia="Times New Roman" w:hAnsi="Times New Roman" w:cs="Times New Roman"/>
                <w:sz w:val="24"/>
                <w:szCs w:val="24"/>
              </w:rPr>
            </w:pPr>
            <w:ins w:id="138" w:author="Наталья Б. Еременко" w:date="2018-05-22T14:18:00Z">
              <w:r w:rsidRPr="00800C5B">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ins>
          </w:p>
          <w:p w14:paraId="03A0C990" w14:textId="77777777" w:rsidR="00D74D9B" w:rsidRPr="00800C5B" w:rsidRDefault="00D74D9B" w:rsidP="00E57650">
            <w:pPr>
              <w:ind w:left="90" w:firstLine="270"/>
              <w:jc w:val="both"/>
              <w:rPr>
                <w:ins w:id="139" w:author="Наталья Б. Еременко" w:date="2018-05-22T14:18:00Z"/>
                <w:rFonts w:ascii="Times New Roman" w:eastAsia="Times New Roman" w:hAnsi="Times New Roman" w:cs="Times New Roman"/>
                <w:sz w:val="24"/>
                <w:szCs w:val="24"/>
              </w:rPr>
            </w:pPr>
            <w:ins w:id="140" w:author="Наталья Б. Еременко" w:date="2018-05-22T14:18:00Z">
              <w:r w:rsidRPr="00800C5B">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ins>
          </w:p>
          <w:p w14:paraId="4A613C27" w14:textId="77777777" w:rsidR="00D74D9B" w:rsidRPr="00800C5B" w:rsidRDefault="00D74D9B" w:rsidP="00E57650">
            <w:pPr>
              <w:ind w:left="90" w:firstLine="270"/>
              <w:jc w:val="both"/>
              <w:rPr>
                <w:ins w:id="141" w:author="Наталья Б. Еременко" w:date="2018-05-22T14:18:00Z"/>
                <w:rFonts w:ascii="Times New Roman" w:eastAsia="Times New Roman" w:hAnsi="Times New Roman" w:cs="Times New Roman"/>
                <w:sz w:val="24"/>
                <w:szCs w:val="24"/>
              </w:rPr>
            </w:pPr>
            <w:ins w:id="142" w:author="Наталья Б. Еременко" w:date="2018-05-22T14:18:00Z">
              <w:r w:rsidRPr="00800C5B">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ins>
          </w:p>
          <w:p w14:paraId="0F4D8FC5" w14:textId="77777777" w:rsidR="00D74D9B" w:rsidRPr="00800C5B" w:rsidRDefault="00D74D9B" w:rsidP="00E57650">
            <w:pPr>
              <w:ind w:left="90" w:firstLine="270"/>
              <w:jc w:val="both"/>
              <w:rPr>
                <w:ins w:id="143" w:author="Наталья Б. Еременко" w:date="2018-05-22T14:18:00Z"/>
                <w:rFonts w:ascii="Times New Roman" w:eastAsia="Times New Roman" w:hAnsi="Times New Roman" w:cs="Times New Roman"/>
                <w:sz w:val="24"/>
                <w:szCs w:val="24"/>
              </w:rPr>
            </w:pPr>
            <w:ins w:id="144" w:author="Наталья Б. Еременко" w:date="2018-05-22T14:18:00Z">
              <w:r w:rsidRPr="00800C5B">
                <w:rPr>
                  <w:rFonts w:ascii="Times New Roman" w:eastAsia="Times New Roman" w:hAnsi="Times New Roman" w:cs="Times New Roman"/>
                  <w:sz w:val="24"/>
                  <w:szCs w:val="24"/>
                </w:rPr>
                <w:t>подача документов, необходимых для предоставления муниципальной услуги;</w:t>
              </w:r>
            </w:ins>
          </w:p>
          <w:p w14:paraId="2D9125C0" w14:textId="77777777" w:rsidR="00D74D9B" w:rsidRPr="00800C5B" w:rsidRDefault="00D74D9B" w:rsidP="00E57650">
            <w:pPr>
              <w:ind w:left="90" w:firstLine="270"/>
              <w:jc w:val="both"/>
              <w:rPr>
                <w:ins w:id="145" w:author="Наталья Б. Еременко" w:date="2018-05-22T14:18:00Z"/>
                <w:rFonts w:ascii="Times New Roman" w:eastAsia="Times New Roman" w:hAnsi="Times New Roman" w:cs="Times New Roman"/>
                <w:sz w:val="24"/>
                <w:szCs w:val="24"/>
              </w:rPr>
            </w:pPr>
            <w:ins w:id="146" w:author="Наталья Б. Еременко" w:date="2018-05-22T14:18:00Z">
              <w:r w:rsidRPr="00800C5B">
                <w:rPr>
                  <w:rFonts w:ascii="Times New Roman" w:eastAsia="Times New Roman" w:hAnsi="Times New Roman" w:cs="Times New Roman"/>
                  <w:sz w:val="24"/>
                  <w:szCs w:val="24"/>
                </w:rPr>
                <w:t>получение результата муниципальной услуги.</w:t>
              </w:r>
            </w:ins>
          </w:p>
          <w:p w14:paraId="3461FE88" w14:textId="77777777" w:rsidR="00D74D9B" w:rsidRPr="00800C5B" w:rsidRDefault="00D74D9B" w:rsidP="00E57650">
            <w:pPr>
              <w:ind w:left="90" w:firstLine="270"/>
              <w:jc w:val="both"/>
              <w:rPr>
                <w:ins w:id="147" w:author="Наталья Б. Еременко" w:date="2018-05-22T14:18:00Z"/>
                <w:rFonts w:ascii="Times New Roman" w:eastAsia="Times New Roman" w:hAnsi="Times New Roman" w:cs="Times New Roman"/>
                <w:sz w:val="24"/>
                <w:szCs w:val="24"/>
              </w:rPr>
            </w:pPr>
            <w:ins w:id="148"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p w14:paraId="2E6E81B2" w14:textId="77777777" w:rsidR="00D74D9B" w:rsidRPr="00800C5B" w:rsidRDefault="00D74D9B" w:rsidP="00E57650">
            <w:pPr>
              <w:ind w:left="90" w:firstLine="270"/>
              <w:jc w:val="both"/>
              <w:rPr>
                <w:ins w:id="149" w:author="Наталья Б. Еременко" w:date="2018-05-22T14:18:00Z"/>
                <w:rFonts w:ascii="Times New Roman" w:eastAsia="Times New Roman" w:hAnsi="Times New Roman" w:cs="Times New Roman"/>
                <w:sz w:val="24"/>
                <w:szCs w:val="24"/>
              </w:rPr>
            </w:pPr>
            <w:ins w:id="150" w:author="Наталья Б. Еременко" w:date="2018-05-22T14:18:00Z">
              <w:r w:rsidRPr="00800C5B">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ins>
          </w:p>
          <w:p w14:paraId="60725EC8" w14:textId="77777777" w:rsidR="00D74D9B" w:rsidRPr="00800C5B" w:rsidRDefault="00D74D9B" w:rsidP="00E57650">
            <w:pPr>
              <w:ind w:left="90" w:firstLine="270"/>
              <w:jc w:val="both"/>
              <w:rPr>
                <w:ins w:id="151" w:author="Наталья Б. Еременко" w:date="2018-05-22T14:18:00Z"/>
                <w:rFonts w:ascii="Times New Roman" w:eastAsia="Times New Roman" w:hAnsi="Times New Roman" w:cs="Times New Roman"/>
                <w:sz w:val="24"/>
                <w:szCs w:val="24"/>
              </w:rPr>
            </w:pPr>
            <w:ins w:id="152" w:author="Наталья Б. Еременко" w:date="2018-05-22T14:18:00Z">
              <w:r w:rsidRPr="00800C5B">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ins>
          </w:p>
          <w:p w14:paraId="1EAB05AF" w14:textId="77777777" w:rsidR="00D74D9B" w:rsidRPr="00800C5B" w:rsidRDefault="00D74D9B" w:rsidP="00E57650">
            <w:pPr>
              <w:ind w:left="90" w:firstLine="270"/>
              <w:jc w:val="both"/>
              <w:rPr>
                <w:ins w:id="153" w:author="Наталья Б. Еременко" w:date="2018-05-22T14:18:00Z"/>
                <w:rFonts w:ascii="Times New Roman" w:eastAsia="Times New Roman" w:hAnsi="Times New Roman" w:cs="Times New Roman"/>
                <w:sz w:val="24"/>
                <w:szCs w:val="24"/>
              </w:rPr>
            </w:pPr>
            <w:ins w:id="154"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ins>
          </w:p>
          <w:p w14:paraId="2205DB0D" w14:textId="77777777" w:rsidR="00D74D9B" w:rsidRPr="00800C5B" w:rsidRDefault="00D74D9B" w:rsidP="00E57650">
            <w:pPr>
              <w:pBdr>
                <w:top w:val="nil"/>
                <w:left w:val="nil"/>
                <w:bottom w:val="nil"/>
                <w:right w:val="nil"/>
                <w:between w:val="nil"/>
              </w:pBdr>
              <w:ind w:left="90" w:firstLine="360"/>
              <w:jc w:val="both"/>
              <w:rPr>
                <w:ins w:id="155" w:author="Наталья Б. Еременко" w:date="2018-05-22T14:18:00Z"/>
                <w:rFonts w:ascii="Times New Roman" w:eastAsia="Times New Roman" w:hAnsi="Times New Roman" w:cs="Times New Roman"/>
                <w:sz w:val="24"/>
                <w:szCs w:val="24"/>
              </w:rPr>
            </w:pPr>
            <w:ins w:id="156" w:author="Наталья Б. Еременко" w:date="2018-05-22T14:18:00Z">
              <w:r w:rsidRPr="00800C5B">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ins>
          </w:p>
          <w:p w14:paraId="55B13858" w14:textId="77777777" w:rsidR="00D74D9B" w:rsidRPr="00800C5B" w:rsidRDefault="00D74D9B" w:rsidP="00E57650">
            <w:pPr>
              <w:ind w:left="80" w:firstLine="280"/>
              <w:jc w:val="both"/>
              <w:rPr>
                <w:ins w:id="157" w:author="Наталья Б. Еременко" w:date="2018-05-22T14:18:00Z"/>
                <w:rFonts w:ascii="Times New Roman" w:eastAsia="Times New Roman" w:hAnsi="Times New Roman" w:cs="Times New Roman"/>
                <w:sz w:val="24"/>
                <w:szCs w:val="24"/>
              </w:rPr>
            </w:pPr>
            <w:commentRangeStart w:id="158"/>
            <w:ins w:id="159" w:author="Наталья Б. Еременко" w:date="2018-05-22T14:18:00Z">
              <w:r w:rsidRPr="00800C5B">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ins>
          </w:p>
          <w:p w14:paraId="0ACB71C5" w14:textId="77777777" w:rsidR="00D74D9B" w:rsidRPr="00800C5B" w:rsidRDefault="00D74D9B" w:rsidP="00E57650">
            <w:pPr>
              <w:ind w:left="80" w:firstLine="280"/>
              <w:jc w:val="both"/>
              <w:rPr>
                <w:ins w:id="160" w:author="Наталья Б. Еременко" w:date="2018-05-22T14:18:00Z"/>
                <w:rFonts w:ascii="Times New Roman" w:eastAsia="Times New Roman" w:hAnsi="Times New Roman" w:cs="Times New Roman"/>
                <w:sz w:val="24"/>
                <w:szCs w:val="24"/>
              </w:rPr>
            </w:pPr>
            <w:ins w:id="161" w:author="Наталья Б. Еременко" w:date="2018-05-22T14:18:00Z">
              <w:r w:rsidRPr="00800C5B">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ins>
          </w:p>
          <w:p w14:paraId="39D85853" w14:textId="77777777" w:rsidR="00D74D9B" w:rsidRPr="00800C5B" w:rsidRDefault="00D74D9B" w:rsidP="00E57650">
            <w:pPr>
              <w:ind w:left="80" w:firstLine="280"/>
              <w:jc w:val="both"/>
              <w:rPr>
                <w:ins w:id="162" w:author="Наталья Б. Еременко" w:date="2018-05-22T14:18:00Z"/>
                <w:rFonts w:ascii="Times New Roman" w:eastAsia="Times New Roman" w:hAnsi="Times New Roman" w:cs="Times New Roman"/>
                <w:sz w:val="24"/>
                <w:szCs w:val="24"/>
              </w:rPr>
            </w:pPr>
            <w:ins w:id="163" w:author="Наталья Б. Еременко" w:date="2018-05-22T14:18:00Z">
              <w:r w:rsidRPr="00800C5B">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ins>
          </w:p>
          <w:p w14:paraId="03B75911" w14:textId="3BC1461D" w:rsidR="00D74D9B" w:rsidRPr="0028678D" w:rsidRDefault="00D74D9B" w:rsidP="00E57650">
            <w:pPr>
              <w:widowControl w:val="0"/>
              <w:tabs>
                <w:tab w:val="left" w:pos="521"/>
              </w:tabs>
              <w:autoSpaceDE w:val="0"/>
              <w:autoSpaceDN w:val="0"/>
              <w:adjustRightInd w:val="0"/>
              <w:ind w:firstLine="284"/>
              <w:jc w:val="both"/>
              <w:rPr>
                <w:ins w:id="164" w:author="Наталья Б. Еременко" w:date="2018-05-22T14:17:00Z"/>
                <w:rFonts w:ascii="Times New Roman" w:hAnsi="Times New Roman" w:cs="Times New Roman"/>
                <w:sz w:val="24"/>
                <w:szCs w:val="24"/>
              </w:rPr>
            </w:pPr>
            <w:ins w:id="165" w:author="Наталья Б. Еременко" w:date="2018-05-22T14:18:00Z">
              <w:r w:rsidRPr="00800C5B">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158"/>
              <w:r w:rsidRPr="009D45A0">
                <w:rPr>
                  <w:rFonts w:ascii="Times New Roman" w:hAnsi="Times New Roman" w:cs="Times New Roman"/>
                  <w:sz w:val="24"/>
                  <w:szCs w:val="24"/>
                </w:rPr>
                <w:commentReference w:id="158"/>
              </w:r>
            </w:ins>
          </w:p>
        </w:tc>
        <w:tc>
          <w:tcPr>
            <w:tcW w:w="567" w:type="dxa"/>
            <w:vMerge w:val="restart"/>
            <w:tcBorders>
              <w:left w:val="single" w:sz="4" w:space="0" w:color="auto"/>
            </w:tcBorders>
          </w:tcPr>
          <w:p w14:paraId="45C6089F" w14:textId="77777777" w:rsidR="00D74D9B" w:rsidRDefault="00D74D9B" w:rsidP="00074F6E">
            <w:pPr>
              <w:jc w:val="both"/>
              <w:rPr>
                <w:ins w:id="166" w:author="Наталья Б. Еременко" w:date="2018-05-22T14:34:00Z"/>
                <w:rFonts w:ascii="Times New Roman" w:hAnsi="Times New Roman" w:cs="Times New Roman"/>
                <w:sz w:val="24"/>
                <w:szCs w:val="24"/>
              </w:rPr>
            </w:pPr>
          </w:p>
          <w:p w14:paraId="74A97F41" w14:textId="77777777" w:rsidR="00D74D9B" w:rsidRDefault="00D74D9B" w:rsidP="00074F6E">
            <w:pPr>
              <w:jc w:val="both"/>
              <w:rPr>
                <w:ins w:id="167" w:author="Наталья Б. Еременко" w:date="2018-05-22T14:34:00Z"/>
                <w:rFonts w:ascii="Times New Roman" w:hAnsi="Times New Roman" w:cs="Times New Roman"/>
                <w:sz w:val="24"/>
                <w:szCs w:val="24"/>
              </w:rPr>
            </w:pPr>
          </w:p>
          <w:p w14:paraId="2583DA73" w14:textId="77777777" w:rsidR="00D74D9B" w:rsidRDefault="00D74D9B" w:rsidP="00074F6E">
            <w:pPr>
              <w:jc w:val="both"/>
              <w:rPr>
                <w:ins w:id="168" w:author="Наталья Б. Еременко" w:date="2018-05-22T14:34:00Z"/>
                <w:rFonts w:ascii="Times New Roman" w:hAnsi="Times New Roman" w:cs="Times New Roman"/>
                <w:sz w:val="24"/>
                <w:szCs w:val="24"/>
              </w:rPr>
            </w:pPr>
          </w:p>
          <w:p w14:paraId="4E602EBD" w14:textId="77777777" w:rsidR="00D74D9B" w:rsidRDefault="00D74D9B" w:rsidP="00074F6E">
            <w:pPr>
              <w:jc w:val="both"/>
              <w:rPr>
                <w:ins w:id="169" w:author="Наталья Б. Еременко" w:date="2018-05-22T14:34:00Z"/>
                <w:rFonts w:ascii="Times New Roman" w:hAnsi="Times New Roman" w:cs="Times New Roman"/>
                <w:sz w:val="24"/>
                <w:szCs w:val="24"/>
              </w:rPr>
            </w:pPr>
          </w:p>
          <w:p w14:paraId="5AEDF501" w14:textId="77777777" w:rsidR="00D74D9B" w:rsidRDefault="00D74D9B" w:rsidP="00074F6E">
            <w:pPr>
              <w:jc w:val="both"/>
              <w:rPr>
                <w:ins w:id="170" w:author="Наталья Б. Еременко" w:date="2018-05-22T14:34:00Z"/>
                <w:rFonts w:ascii="Times New Roman" w:hAnsi="Times New Roman" w:cs="Times New Roman"/>
                <w:sz w:val="24"/>
                <w:szCs w:val="24"/>
              </w:rPr>
            </w:pPr>
          </w:p>
          <w:p w14:paraId="75DD1A3A" w14:textId="77777777" w:rsidR="00D74D9B" w:rsidRDefault="00D74D9B" w:rsidP="00074F6E">
            <w:pPr>
              <w:jc w:val="both"/>
              <w:rPr>
                <w:ins w:id="171" w:author="Наталья Б. Еременко" w:date="2018-05-22T14:34:00Z"/>
                <w:rFonts w:ascii="Times New Roman" w:hAnsi="Times New Roman" w:cs="Times New Roman"/>
                <w:sz w:val="24"/>
                <w:szCs w:val="24"/>
              </w:rPr>
            </w:pPr>
          </w:p>
          <w:p w14:paraId="3E440E5E" w14:textId="77777777" w:rsidR="00D74D9B" w:rsidRDefault="00D74D9B" w:rsidP="00074F6E">
            <w:pPr>
              <w:jc w:val="both"/>
              <w:rPr>
                <w:ins w:id="172" w:author="Наталья Б. Еременко" w:date="2018-05-22T14:34:00Z"/>
                <w:rFonts w:ascii="Times New Roman" w:hAnsi="Times New Roman" w:cs="Times New Roman"/>
                <w:sz w:val="24"/>
                <w:szCs w:val="24"/>
              </w:rPr>
            </w:pPr>
          </w:p>
          <w:p w14:paraId="53E80A2F" w14:textId="77777777" w:rsidR="00D74D9B" w:rsidRDefault="00D74D9B" w:rsidP="00074F6E">
            <w:pPr>
              <w:jc w:val="both"/>
              <w:rPr>
                <w:ins w:id="173" w:author="Наталья Б. Еременко" w:date="2018-05-22T14:34:00Z"/>
                <w:rFonts w:ascii="Times New Roman" w:hAnsi="Times New Roman" w:cs="Times New Roman"/>
                <w:sz w:val="24"/>
                <w:szCs w:val="24"/>
              </w:rPr>
            </w:pPr>
          </w:p>
          <w:p w14:paraId="07DB8558" w14:textId="77777777" w:rsidR="00D74D9B" w:rsidRDefault="00D74D9B" w:rsidP="00074F6E">
            <w:pPr>
              <w:jc w:val="both"/>
              <w:rPr>
                <w:ins w:id="174" w:author="Наталья Б. Еременко" w:date="2018-05-22T14:34:00Z"/>
                <w:rFonts w:ascii="Times New Roman" w:hAnsi="Times New Roman" w:cs="Times New Roman"/>
                <w:sz w:val="24"/>
                <w:szCs w:val="24"/>
              </w:rPr>
            </w:pPr>
          </w:p>
          <w:p w14:paraId="0B973366" w14:textId="77777777" w:rsidR="00D74D9B" w:rsidRDefault="00D74D9B" w:rsidP="00074F6E">
            <w:pPr>
              <w:jc w:val="both"/>
              <w:rPr>
                <w:ins w:id="175" w:author="Наталья Б. Еременко" w:date="2018-05-22T14:34:00Z"/>
                <w:rFonts w:ascii="Times New Roman" w:hAnsi="Times New Roman" w:cs="Times New Roman"/>
                <w:sz w:val="24"/>
                <w:szCs w:val="24"/>
              </w:rPr>
            </w:pPr>
          </w:p>
          <w:p w14:paraId="429B8CE6" w14:textId="77777777" w:rsidR="00D74D9B" w:rsidRDefault="00D74D9B" w:rsidP="00074F6E">
            <w:pPr>
              <w:jc w:val="both"/>
              <w:rPr>
                <w:ins w:id="176" w:author="Наталья Б. Еременко" w:date="2018-05-22T14:34:00Z"/>
                <w:rFonts w:ascii="Times New Roman" w:hAnsi="Times New Roman" w:cs="Times New Roman"/>
                <w:sz w:val="24"/>
                <w:szCs w:val="24"/>
              </w:rPr>
            </w:pPr>
          </w:p>
          <w:p w14:paraId="647919E9" w14:textId="77777777" w:rsidR="00D74D9B" w:rsidRDefault="00D74D9B" w:rsidP="00074F6E">
            <w:pPr>
              <w:jc w:val="both"/>
              <w:rPr>
                <w:ins w:id="177" w:author="Наталья Б. Еременко" w:date="2018-05-22T14:34:00Z"/>
                <w:rFonts w:ascii="Times New Roman" w:hAnsi="Times New Roman" w:cs="Times New Roman"/>
                <w:sz w:val="24"/>
                <w:szCs w:val="24"/>
              </w:rPr>
            </w:pPr>
          </w:p>
          <w:p w14:paraId="14E3EEFE" w14:textId="77777777" w:rsidR="00D74D9B" w:rsidRDefault="00D74D9B" w:rsidP="00074F6E">
            <w:pPr>
              <w:jc w:val="both"/>
              <w:rPr>
                <w:ins w:id="178" w:author="Наталья Б. Еременко" w:date="2018-05-22T14:34:00Z"/>
                <w:rFonts w:ascii="Times New Roman" w:hAnsi="Times New Roman" w:cs="Times New Roman"/>
                <w:sz w:val="24"/>
                <w:szCs w:val="24"/>
              </w:rPr>
            </w:pPr>
          </w:p>
          <w:p w14:paraId="0754369B" w14:textId="77777777" w:rsidR="00D74D9B" w:rsidRDefault="00D74D9B" w:rsidP="00074F6E">
            <w:pPr>
              <w:jc w:val="both"/>
              <w:rPr>
                <w:ins w:id="179" w:author="Наталья Б. Еременко" w:date="2018-05-22T14:34:00Z"/>
                <w:rFonts w:ascii="Times New Roman" w:hAnsi="Times New Roman" w:cs="Times New Roman"/>
                <w:sz w:val="24"/>
                <w:szCs w:val="24"/>
              </w:rPr>
            </w:pPr>
          </w:p>
          <w:p w14:paraId="44BF91DB" w14:textId="77777777" w:rsidR="00D74D9B" w:rsidRDefault="00D74D9B" w:rsidP="00074F6E">
            <w:pPr>
              <w:jc w:val="both"/>
              <w:rPr>
                <w:ins w:id="180" w:author="Наталья Б. Еременко" w:date="2018-05-22T14:34:00Z"/>
                <w:rFonts w:ascii="Times New Roman" w:hAnsi="Times New Roman" w:cs="Times New Roman"/>
                <w:sz w:val="24"/>
                <w:szCs w:val="24"/>
              </w:rPr>
            </w:pPr>
          </w:p>
          <w:p w14:paraId="044B4538" w14:textId="77777777" w:rsidR="00D74D9B" w:rsidRDefault="00D74D9B" w:rsidP="00074F6E">
            <w:pPr>
              <w:jc w:val="both"/>
              <w:rPr>
                <w:ins w:id="181" w:author="Наталья Б. Еременко" w:date="2018-05-22T14:34:00Z"/>
                <w:rFonts w:ascii="Times New Roman" w:hAnsi="Times New Roman" w:cs="Times New Roman"/>
                <w:sz w:val="24"/>
                <w:szCs w:val="24"/>
              </w:rPr>
            </w:pPr>
          </w:p>
          <w:p w14:paraId="56AB33D5" w14:textId="77777777" w:rsidR="00D74D9B" w:rsidRDefault="00D74D9B" w:rsidP="00074F6E">
            <w:pPr>
              <w:jc w:val="both"/>
              <w:rPr>
                <w:ins w:id="182" w:author="Наталья Б. Еременко" w:date="2018-05-22T14:34:00Z"/>
                <w:rFonts w:ascii="Times New Roman" w:hAnsi="Times New Roman" w:cs="Times New Roman"/>
                <w:sz w:val="24"/>
                <w:szCs w:val="24"/>
              </w:rPr>
            </w:pPr>
          </w:p>
          <w:p w14:paraId="00F05EF4" w14:textId="77777777" w:rsidR="00D74D9B" w:rsidRDefault="00D74D9B" w:rsidP="00074F6E">
            <w:pPr>
              <w:jc w:val="both"/>
              <w:rPr>
                <w:ins w:id="183" w:author="Наталья Б. Еременко" w:date="2018-05-22T14:34:00Z"/>
                <w:rFonts w:ascii="Times New Roman" w:hAnsi="Times New Roman" w:cs="Times New Roman"/>
                <w:sz w:val="24"/>
                <w:szCs w:val="24"/>
              </w:rPr>
            </w:pPr>
          </w:p>
          <w:p w14:paraId="207771B0" w14:textId="77777777" w:rsidR="00D74D9B" w:rsidRDefault="00D74D9B" w:rsidP="00074F6E">
            <w:pPr>
              <w:jc w:val="both"/>
              <w:rPr>
                <w:ins w:id="184" w:author="Наталья Б. Еременко" w:date="2018-05-22T14:34:00Z"/>
                <w:rFonts w:ascii="Times New Roman" w:hAnsi="Times New Roman" w:cs="Times New Roman"/>
                <w:sz w:val="24"/>
                <w:szCs w:val="24"/>
              </w:rPr>
            </w:pPr>
          </w:p>
          <w:p w14:paraId="21512583" w14:textId="77777777" w:rsidR="00D74D9B" w:rsidRDefault="00D74D9B" w:rsidP="00074F6E">
            <w:pPr>
              <w:jc w:val="both"/>
              <w:rPr>
                <w:ins w:id="185" w:author="Наталья Б. Еременко" w:date="2018-05-22T14:34:00Z"/>
                <w:rFonts w:ascii="Times New Roman" w:hAnsi="Times New Roman" w:cs="Times New Roman"/>
                <w:sz w:val="24"/>
                <w:szCs w:val="24"/>
              </w:rPr>
            </w:pPr>
          </w:p>
          <w:p w14:paraId="4118D6E3" w14:textId="77777777" w:rsidR="00D74D9B" w:rsidRDefault="00D74D9B" w:rsidP="00074F6E">
            <w:pPr>
              <w:jc w:val="both"/>
              <w:rPr>
                <w:ins w:id="186" w:author="Наталья Б. Еременко" w:date="2018-05-22T14:34:00Z"/>
                <w:rFonts w:ascii="Times New Roman" w:hAnsi="Times New Roman" w:cs="Times New Roman"/>
                <w:sz w:val="24"/>
                <w:szCs w:val="24"/>
              </w:rPr>
            </w:pPr>
          </w:p>
          <w:p w14:paraId="70F89ED0" w14:textId="77777777" w:rsidR="00D74D9B" w:rsidRDefault="00D74D9B" w:rsidP="00074F6E">
            <w:pPr>
              <w:jc w:val="both"/>
              <w:rPr>
                <w:ins w:id="187" w:author="Наталья Б. Еременко" w:date="2018-05-22T14:34:00Z"/>
                <w:rFonts w:ascii="Times New Roman" w:hAnsi="Times New Roman" w:cs="Times New Roman"/>
                <w:sz w:val="24"/>
                <w:szCs w:val="24"/>
              </w:rPr>
            </w:pPr>
          </w:p>
          <w:p w14:paraId="0CF179B7" w14:textId="77777777" w:rsidR="00D74D9B" w:rsidRDefault="00D74D9B" w:rsidP="00074F6E">
            <w:pPr>
              <w:jc w:val="both"/>
              <w:rPr>
                <w:ins w:id="188" w:author="Наталья Б. Еременко" w:date="2018-05-22T14:34:00Z"/>
                <w:rFonts w:ascii="Times New Roman" w:hAnsi="Times New Roman" w:cs="Times New Roman"/>
                <w:sz w:val="24"/>
                <w:szCs w:val="24"/>
              </w:rPr>
            </w:pPr>
          </w:p>
          <w:p w14:paraId="26D7278A" w14:textId="77777777" w:rsidR="00D74D9B" w:rsidRDefault="00D74D9B" w:rsidP="00074F6E">
            <w:pPr>
              <w:jc w:val="both"/>
              <w:rPr>
                <w:ins w:id="189" w:author="Наталья Б. Еременко" w:date="2018-05-22T14:34:00Z"/>
                <w:rFonts w:ascii="Times New Roman" w:hAnsi="Times New Roman" w:cs="Times New Roman"/>
                <w:sz w:val="24"/>
                <w:szCs w:val="24"/>
              </w:rPr>
            </w:pPr>
          </w:p>
          <w:p w14:paraId="2714AC9B" w14:textId="77777777" w:rsidR="00D74D9B" w:rsidRDefault="00D74D9B" w:rsidP="00074F6E">
            <w:pPr>
              <w:jc w:val="both"/>
              <w:rPr>
                <w:ins w:id="190" w:author="Наталья Б. Еременко" w:date="2018-05-22T14:34:00Z"/>
                <w:rFonts w:ascii="Times New Roman" w:hAnsi="Times New Roman" w:cs="Times New Roman"/>
                <w:sz w:val="24"/>
                <w:szCs w:val="24"/>
              </w:rPr>
            </w:pPr>
          </w:p>
          <w:p w14:paraId="5F2E771F" w14:textId="77777777" w:rsidR="00D74D9B" w:rsidRDefault="00D74D9B" w:rsidP="00074F6E">
            <w:pPr>
              <w:jc w:val="both"/>
              <w:rPr>
                <w:ins w:id="191" w:author="Наталья Б. Еременко" w:date="2018-05-22T14:34:00Z"/>
                <w:rFonts w:ascii="Times New Roman" w:hAnsi="Times New Roman" w:cs="Times New Roman"/>
                <w:sz w:val="24"/>
                <w:szCs w:val="24"/>
              </w:rPr>
            </w:pPr>
          </w:p>
          <w:p w14:paraId="149CBEAD" w14:textId="77777777" w:rsidR="00D74D9B" w:rsidRDefault="00D74D9B" w:rsidP="00074F6E">
            <w:pPr>
              <w:jc w:val="both"/>
              <w:rPr>
                <w:ins w:id="192" w:author="Наталья Б. Еременко" w:date="2018-05-22T14:34:00Z"/>
                <w:rFonts w:ascii="Times New Roman" w:hAnsi="Times New Roman" w:cs="Times New Roman"/>
                <w:sz w:val="24"/>
                <w:szCs w:val="24"/>
              </w:rPr>
            </w:pPr>
          </w:p>
          <w:p w14:paraId="5C4BA13A" w14:textId="77777777" w:rsidR="00D74D9B" w:rsidRDefault="00D74D9B" w:rsidP="00074F6E">
            <w:pPr>
              <w:jc w:val="both"/>
              <w:rPr>
                <w:ins w:id="193" w:author="Наталья Б. Еременко" w:date="2018-05-22T14:34:00Z"/>
                <w:rFonts w:ascii="Times New Roman" w:hAnsi="Times New Roman" w:cs="Times New Roman"/>
                <w:sz w:val="24"/>
                <w:szCs w:val="24"/>
              </w:rPr>
            </w:pPr>
          </w:p>
          <w:p w14:paraId="5C75189E" w14:textId="77777777" w:rsidR="00D74D9B" w:rsidRDefault="00D74D9B" w:rsidP="00074F6E">
            <w:pPr>
              <w:jc w:val="both"/>
              <w:rPr>
                <w:ins w:id="194" w:author="Наталья Б. Еременко" w:date="2018-05-22T14:34:00Z"/>
                <w:rFonts w:ascii="Times New Roman" w:hAnsi="Times New Roman" w:cs="Times New Roman"/>
                <w:sz w:val="24"/>
                <w:szCs w:val="24"/>
              </w:rPr>
            </w:pPr>
          </w:p>
          <w:p w14:paraId="133E4A7B" w14:textId="77777777" w:rsidR="00D74D9B" w:rsidRDefault="00D74D9B" w:rsidP="00074F6E">
            <w:pPr>
              <w:jc w:val="both"/>
              <w:rPr>
                <w:ins w:id="195" w:author="Наталья Б. Еременко" w:date="2018-05-22T14:34:00Z"/>
                <w:rFonts w:ascii="Times New Roman" w:hAnsi="Times New Roman" w:cs="Times New Roman"/>
                <w:sz w:val="24"/>
                <w:szCs w:val="24"/>
              </w:rPr>
            </w:pPr>
          </w:p>
          <w:p w14:paraId="57BC056F" w14:textId="77777777" w:rsidR="00D74D9B" w:rsidRDefault="00D74D9B" w:rsidP="00074F6E">
            <w:pPr>
              <w:jc w:val="both"/>
              <w:rPr>
                <w:ins w:id="196" w:author="Наталья Б. Еременко" w:date="2018-05-22T14:34:00Z"/>
                <w:rFonts w:ascii="Times New Roman" w:hAnsi="Times New Roman" w:cs="Times New Roman"/>
                <w:sz w:val="24"/>
                <w:szCs w:val="24"/>
              </w:rPr>
            </w:pPr>
          </w:p>
          <w:p w14:paraId="6329485E" w14:textId="77777777" w:rsidR="00D74D9B" w:rsidRDefault="00D74D9B" w:rsidP="00074F6E">
            <w:pPr>
              <w:jc w:val="both"/>
              <w:rPr>
                <w:ins w:id="197" w:author="Наталья Б. Еременко" w:date="2018-05-22T14:34:00Z"/>
                <w:rFonts w:ascii="Times New Roman" w:hAnsi="Times New Roman" w:cs="Times New Roman"/>
                <w:sz w:val="24"/>
                <w:szCs w:val="24"/>
              </w:rPr>
            </w:pPr>
          </w:p>
          <w:p w14:paraId="41CA1E35" w14:textId="77777777" w:rsidR="00D74D9B" w:rsidRDefault="00D74D9B" w:rsidP="00074F6E">
            <w:pPr>
              <w:jc w:val="both"/>
              <w:rPr>
                <w:ins w:id="198" w:author="Наталья Б. Еременко" w:date="2018-05-22T14:34:00Z"/>
                <w:rFonts w:ascii="Times New Roman" w:hAnsi="Times New Roman" w:cs="Times New Roman"/>
                <w:sz w:val="24"/>
                <w:szCs w:val="24"/>
              </w:rPr>
            </w:pPr>
          </w:p>
          <w:p w14:paraId="01F5ABDA" w14:textId="77777777" w:rsidR="00D74D9B" w:rsidRDefault="00D74D9B" w:rsidP="00074F6E">
            <w:pPr>
              <w:jc w:val="both"/>
              <w:rPr>
                <w:ins w:id="199" w:author="Наталья Б. Еременко" w:date="2018-05-22T14:34:00Z"/>
                <w:rFonts w:ascii="Times New Roman" w:hAnsi="Times New Roman" w:cs="Times New Roman"/>
                <w:sz w:val="24"/>
                <w:szCs w:val="24"/>
              </w:rPr>
            </w:pPr>
          </w:p>
          <w:p w14:paraId="48CE8071" w14:textId="77777777" w:rsidR="00D74D9B" w:rsidRDefault="00D74D9B" w:rsidP="00074F6E">
            <w:pPr>
              <w:jc w:val="both"/>
              <w:rPr>
                <w:ins w:id="200" w:author="Наталья Б. Еременко" w:date="2018-05-22T14:34:00Z"/>
                <w:rFonts w:ascii="Times New Roman" w:hAnsi="Times New Roman" w:cs="Times New Roman"/>
                <w:sz w:val="24"/>
                <w:szCs w:val="24"/>
              </w:rPr>
            </w:pPr>
          </w:p>
          <w:p w14:paraId="35225C60" w14:textId="77777777" w:rsidR="00D74D9B" w:rsidRDefault="00D74D9B" w:rsidP="00074F6E">
            <w:pPr>
              <w:jc w:val="both"/>
              <w:rPr>
                <w:ins w:id="201" w:author="Наталья Б. Еременко" w:date="2018-05-22T14:34:00Z"/>
                <w:rFonts w:ascii="Times New Roman" w:hAnsi="Times New Roman" w:cs="Times New Roman"/>
                <w:sz w:val="24"/>
                <w:szCs w:val="24"/>
              </w:rPr>
            </w:pPr>
          </w:p>
          <w:p w14:paraId="023E99E2" w14:textId="77777777" w:rsidR="00D74D9B" w:rsidRDefault="00D74D9B" w:rsidP="00074F6E">
            <w:pPr>
              <w:jc w:val="both"/>
              <w:rPr>
                <w:ins w:id="202" w:author="Наталья Б. Еременко" w:date="2018-05-22T14:34:00Z"/>
                <w:rFonts w:ascii="Times New Roman" w:hAnsi="Times New Roman" w:cs="Times New Roman"/>
                <w:sz w:val="24"/>
                <w:szCs w:val="24"/>
              </w:rPr>
            </w:pPr>
          </w:p>
          <w:p w14:paraId="36A21FC2" w14:textId="77777777" w:rsidR="00D74D9B" w:rsidRDefault="00D74D9B" w:rsidP="00074F6E">
            <w:pPr>
              <w:jc w:val="both"/>
              <w:rPr>
                <w:ins w:id="203" w:author="Наталья Б. Еременко" w:date="2018-05-22T14:34:00Z"/>
                <w:rFonts w:ascii="Times New Roman" w:hAnsi="Times New Roman" w:cs="Times New Roman"/>
                <w:sz w:val="24"/>
                <w:szCs w:val="24"/>
              </w:rPr>
            </w:pPr>
          </w:p>
          <w:p w14:paraId="04A93936" w14:textId="77777777" w:rsidR="00D74D9B" w:rsidRDefault="00D74D9B" w:rsidP="00074F6E">
            <w:pPr>
              <w:jc w:val="both"/>
              <w:rPr>
                <w:ins w:id="204" w:author="Наталья Б. Еременко" w:date="2018-05-22T14:34:00Z"/>
                <w:rFonts w:ascii="Times New Roman" w:hAnsi="Times New Roman" w:cs="Times New Roman"/>
                <w:sz w:val="24"/>
                <w:szCs w:val="24"/>
              </w:rPr>
            </w:pPr>
          </w:p>
          <w:p w14:paraId="6B048E07" w14:textId="77777777" w:rsidR="00D74D9B" w:rsidRDefault="00D74D9B" w:rsidP="00074F6E">
            <w:pPr>
              <w:jc w:val="both"/>
              <w:rPr>
                <w:ins w:id="205" w:author="Наталья Б. Еременко" w:date="2018-05-22T14:34:00Z"/>
                <w:rFonts w:ascii="Times New Roman" w:hAnsi="Times New Roman" w:cs="Times New Roman"/>
                <w:sz w:val="24"/>
                <w:szCs w:val="24"/>
              </w:rPr>
            </w:pPr>
          </w:p>
          <w:p w14:paraId="28C99256" w14:textId="77777777" w:rsidR="00D74D9B" w:rsidRDefault="00D74D9B" w:rsidP="00074F6E">
            <w:pPr>
              <w:jc w:val="both"/>
              <w:rPr>
                <w:ins w:id="206" w:author="Наталья Б. Еременко" w:date="2018-05-22T14:34:00Z"/>
                <w:rFonts w:ascii="Times New Roman" w:hAnsi="Times New Roman" w:cs="Times New Roman"/>
                <w:sz w:val="24"/>
                <w:szCs w:val="24"/>
              </w:rPr>
            </w:pPr>
          </w:p>
          <w:p w14:paraId="57FFC761" w14:textId="77777777" w:rsidR="00D74D9B" w:rsidRDefault="00D74D9B" w:rsidP="00074F6E">
            <w:pPr>
              <w:jc w:val="both"/>
              <w:rPr>
                <w:ins w:id="207" w:author="Наталья Б. Еременко" w:date="2018-05-22T14:34:00Z"/>
                <w:rFonts w:ascii="Times New Roman" w:hAnsi="Times New Roman" w:cs="Times New Roman"/>
                <w:sz w:val="24"/>
                <w:szCs w:val="24"/>
              </w:rPr>
            </w:pPr>
          </w:p>
          <w:p w14:paraId="0A90C1C9" w14:textId="77777777" w:rsidR="00D74D9B" w:rsidRDefault="00D74D9B" w:rsidP="00074F6E">
            <w:pPr>
              <w:jc w:val="both"/>
              <w:rPr>
                <w:ins w:id="208" w:author="Наталья Б. Еременко" w:date="2018-05-22T14:34:00Z"/>
                <w:rFonts w:ascii="Times New Roman" w:hAnsi="Times New Roman" w:cs="Times New Roman"/>
                <w:sz w:val="24"/>
                <w:szCs w:val="24"/>
              </w:rPr>
            </w:pPr>
          </w:p>
          <w:p w14:paraId="6E6704EC" w14:textId="77777777" w:rsidR="00D74D9B" w:rsidRDefault="00D74D9B" w:rsidP="00074F6E">
            <w:pPr>
              <w:jc w:val="both"/>
              <w:rPr>
                <w:ins w:id="209" w:author="Наталья Б. Еременко" w:date="2018-05-22T14:34:00Z"/>
                <w:rFonts w:ascii="Times New Roman" w:hAnsi="Times New Roman" w:cs="Times New Roman"/>
                <w:sz w:val="24"/>
                <w:szCs w:val="24"/>
              </w:rPr>
            </w:pPr>
          </w:p>
          <w:p w14:paraId="0134C7D3" w14:textId="77777777" w:rsidR="00D74D9B" w:rsidRDefault="00D74D9B" w:rsidP="00074F6E">
            <w:pPr>
              <w:jc w:val="both"/>
              <w:rPr>
                <w:ins w:id="210" w:author="Наталья Б. Еременко" w:date="2018-05-22T14:34:00Z"/>
                <w:rFonts w:ascii="Times New Roman" w:hAnsi="Times New Roman" w:cs="Times New Roman"/>
                <w:sz w:val="24"/>
                <w:szCs w:val="24"/>
              </w:rPr>
            </w:pPr>
          </w:p>
          <w:p w14:paraId="60E2A751" w14:textId="77777777" w:rsidR="00D74D9B" w:rsidRDefault="00D74D9B" w:rsidP="00074F6E">
            <w:pPr>
              <w:jc w:val="both"/>
              <w:rPr>
                <w:ins w:id="211" w:author="Наталья Б. Еременко" w:date="2018-05-22T14:34:00Z"/>
                <w:rFonts w:ascii="Times New Roman" w:hAnsi="Times New Roman" w:cs="Times New Roman"/>
                <w:sz w:val="24"/>
                <w:szCs w:val="24"/>
              </w:rPr>
            </w:pPr>
          </w:p>
          <w:p w14:paraId="7239BB12" w14:textId="77777777" w:rsidR="00D74D9B" w:rsidRDefault="00D74D9B" w:rsidP="00074F6E">
            <w:pPr>
              <w:jc w:val="both"/>
              <w:rPr>
                <w:ins w:id="212" w:author="Наталья Б. Еременко" w:date="2018-05-22T14:34:00Z"/>
                <w:rFonts w:ascii="Times New Roman" w:hAnsi="Times New Roman" w:cs="Times New Roman"/>
                <w:sz w:val="24"/>
                <w:szCs w:val="24"/>
              </w:rPr>
            </w:pPr>
          </w:p>
          <w:p w14:paraId="2BCA9561" w14:textId="77777777" w:rsidR="00D74D9B" w:rsidRDefault="00D74D9B" w:rsidP="00074F6E">
            <w:pPr>
              <w:jc w:val="both"/>
              <w:rPr>
                <w:ins w:id="213" w:author="Наталья Б. Еременко" w:date="2018-05-22T14:34:00Z"/>
                <w:rFonts w:ascii="Times New Roman" w:hAnsi="Times New Roman" w:cs="Times New Roman"/>
                <w:sz w:val="24"/>
                <w:szCs w:val="24"/>
              </w:rPr>
            </w:pPr>
          </w:p>
          <w:p w14:paraId="15D17D30" w14:textId="77777777" w:rsidR="00D74D9B" w:rsidRDefault="00D74D9B" w:rsidP="00074F6E">
            <w:pPr>
              <w:jc w:val="both"/>
              <w:rPr>
                <w:ins w:id="214" w:author="Наталья Б. Еременко" w:date="2018-05-22T14:34:00Z"/>
                <w:rFonts w:ascii="Times New Roman" w:hAnsi="Times New Roman" w:cs="Times New Roman"/>
                <w:sz w:val="24"/>
                <w:szCs w:val="24"/>
              </w:rPr>
            </w:pPr>
          </w:p>
          <w:p w14:paraId="20BC50D6" w14:textId="77777777" w:rsidR="00D74D9B" w:rsidRDefault="00D74D9B" w:rsidP="00074F6E">
            <w:pPr>
              <w:jc w:val="both"/>
              <w:rPr>
                <w:ins w:id="215" w:author="Наталья Б. Еременко" w:date="2018-05-22T14:34:00Z"/>
                <w:rFonts w:ascii="Times New Roman" w:hAnsi="Times New Roman" w:cs="Times New Roman"/>
                <w:sz w:val="24"/>
                <w:szCs w:val="24"/>
              </w:rPr>
            </w:pPr>
          </w:p>
          <w:p w14:paraId="7375F6A2" w14:textId="77777777" w:rsidR="00D74D9B" w:rsidRDefault="00D74D9B" w:rsidP="00074F6E">
            <w:pPr>
              <w:jc w:val="both"/>
              <w:rPr>
                <w:ins w:id="216" w:author="Наталья Б. Еременко" w:date="2018-05-22T14:34:00Z"/>
                <w:rFonts w:ascii="Times New Roman" w:hAnsi="Times New Roman" w:cs="Times New Roman"/>
                <w:sz w:val="24"/>
                <w:szCs w:val="24"/>
              </w:rPr>
            </w:pPr>
          </w:p>
          <w:p w14:paraId="0F839D57" w14:textId="77777777" w:rsidR="00D74D9B" w:rsidRDefault="00D74D9B" w:rsidP="00074F6E">
            <w:pPr>
              <w:jc w:val="both"/>
              <w:rPr>
                <w:ins w:id="217" w:author="Наталья Б. Еременко" w:date="2018-05-22T14:34:00Z"/>
                <w:rFonts w:ascii="Times New Roman" w:hAnsi="Times New Roman" w:cs="Times New Roman"/>
                <w:sz w:val="24"/>
                <w:szCs w:val="24"/>
              </w:rPr>
            </w:pPr>
          </w:p>
          <w:p w14:paraId="4737C914" w14:textId="77777777" w:rsidR="00D74D9B" w:rsidRDefault="00D74D9B" w:rsidP="00074F6E">
            <w:pPr>
              <w:jc w:val="both"/>
              <w:rPr>
                <w:ins w:id="218" w:author="Наталья Б. Еременко" w:date="2018-05-22T14:34:00Z"/>
                <w:rFonts w:ascii="Times New Roman" w:hAnsi="Times New Roman" w:cs="Times New Roman"/>
                <w:sz w:val="24"/>
                <w:szCs w:val="24"/>
              </w:rPr>
            </w:pPr>
          </w:p>
          <w:p w14:paraId="4229E021" w14:textId="77777777" w:rsidR="00D74D9B" w:rsidRDefault="00D74D9B" w:rsidP="00074F6E">
            <w:pPr>
              <w:jc w:val="both"/>
              <w:rPr>
                <w:ins w:id="219" w:author="Наталья Б. Еременко" w:date="2018-05-22T14:35:00Z"/>
                <w:rFonts w:ascii="Times New Roman" w:hAnsi="Times New Roman" w:cs="Times New Roman"/>
                <w:sz w:val="24"/>
                <w:szCs w:val="24"/>
              </w:rPr>
            </w:pPr>
          </w:p>
          <w:p w14:paraId="5B881FFD" w14:textId="77777777" w:rsidR="00D74D9B" w:rsidRDefault="00D74D9B" w:rsidP="00074F6E">
            <w:pPr>
              <w:jc w:val="both"/>
              <w:rPr>
                <w:ins w:id="220" w:author="Наталья Б. Еременко" w:date="2018-05-22T14:35:00Z"/>
                <w:rFonts w:ascii="Times New Roman" w:hAnsi="Times New Roman" w:cs="Times New Roman"/>
                <w:sz w:val="24"/>
                <w:szCs w:val="24"/>
              </w:rPr>
            </w:pPr>
          </w:p>
          <w:p w14:paraId="10400A20" w14:textId="77777777" w:rsidR="00D74D9B" w:rsidRDefault="00D74D9B" w:rsidP="00074F6E">
            <w:pPr>
              <w:jc w:val="both"/>
              <w:rPr>
                <w:ins w:id="221" w:author="Наталья Б. Еременко" w:date="2018-05-22T14:35:00Z"/>
                <w:rFonts w:ascii="Times New Roman" w:hAnsi="Times New Roman" w:cs="Times New Roman"/>
                <w:sz w:val="24"/>
                <w:szCs w:val="24"/>
              </w:rPr>
            </w:pPr>
          </w:p>
          <w:p w14:paraId="03D11F9B" w14:textId="77777777" w:rsidR="00D74D9B" w:rsidRDefault="00D74D9B" w:rsidP="00074F6E">
            <w:pPr>
              <w:jc w:val="both"/>
              <w:rPr>
                <w:ins w:id="222" w:author="Наталья Б. Еременко" w:date="2018-05-22T14:35:00Z"/>
                <w:rFonts w:ascii="Times New Roman" w:hAnsi="Times New Roman" w:cs="Times New Roman"/>
                <w:sz w:val="24"/>
                <w:szCs w:val="24"/>
              </w:rPr>
            </w:pPr>
          </w:p>
          <w:p w14:paraId="08B636B5" w14:textId="77777777" w:rsidR="00D74D9B" w:rsidRDefault="00D74D9B" w:rsidP="00074F6E">
            <w:pPr>
              <w:jc w:val="both"/>
              <w:rPr>
                <w:ins w:id="223" w:author="Наталья Б. Еременко" w:date="2018-05-22T14:35:00Z"/>
                <w:rFonts w:ascii="Times New Roman" w:hAnsi="Times New Roman" w:cs="Times New Roman"/>
                <w:sz w:val="24"/>
                <w:szCs w:val="24"/>
              </w:rPr>
            </w:pPr>
          </w:p>
          <w:p w14:paraId="515D7679" w14:textId="77777777" w:rsidR="00D74D9B" w:rsidRDefault="00D74D9B" w:rsidP="00074F6E">
            <w:pPr>
              <w:jc w:val="both"/>
              <w:rPr>
                <w:ins w:id="224" w:author="Наталья Б. Еременко" w:date="2018-05-22T14:35:00Z"/>
                <w:rFonts w:ascii="Times New Roman" w:hAnsi="Times New Roman" w:cs="Times New Roman"/>
                <w:sz w:val="24"/>
                <w:szCs w:val="24"/>
              </w:rPr>
            </w:pPr>
          </w:p>
          <w:p w14:paraId="0996ED0E" w14:textId="77777777" w:rsidR="00D74D9B" w:rsidRDefault="00D74D9B" w:rsidP="00074F6E">
            <w:pPr>
              <w:jc w:val="both"/>
              <w:rPr>
                <w:ins w:id="225" w:author="Наталья Б. Еременко" w:date="2018-05-22T14:35:00Z"/>
                <w:rFonts w:ascii="Times New Roman" w:hAnsi="Times New Roman" w:cs="Times New Roman"/>
                <w:sz w:val="24"/>
                <w:szCs w:val="24"/>
              </w:rPr>
            </w:pPr>
          </w:p>
          <w:p w14:paraId="7E10F78A" w14:textId="77777777" w:rsidR="00D74D9B" w:rsidRDefault="00D74D9B" w:rsidP="00074F6E">
            <w:pPr>
              <w:jc w:val="both"/>
              <w:rPr>
                <w:ins w:id="226" w:author="Наталья Б. Еременко" w:date="2018-05-22T14:35:00Z"/>
                <w:rFonts w:ascii="Times New Roman" w:hAnsi="Times New Roman" w:cs="Times New Roman"/>
                <w:sz w:val="24"/>
                <w:szCs w:val="24"/>
              </w:rPr>
            </w:pPr>
          </w:p>
          <w:p w14:paraId="6BF577F2" w14:textId="77777777" w:rsidR="00D74D9B" w:rsidRDefault="00D74D9B" w:rsidP="00074F6E">
            <w:pPr>
              <w:jc w:val="both"/>
              <w:rPr>
                <w:ins w:id="227" w:author="Наталья Б. Еременко" w:date="2018-05-22T14:35:00Z"/>
                <w:rFonts w:ascii="Times New Roman" w:hAnsi="Times New Roman" w:cs="Times New Roman"/>
                <w:sz w:val="24"/>
                <w:szCs w:val="24"/>
              </w:rPr>
            </w:pPr>
          </w:p>
          <w:p w14:paraId="430760D8" w14:textId="77777777" w:rsidR="00D74D9B" w:rsidRDefault="00D74D9B" w:rsidP="00074F6E">
            <w:pPr>
              <w:jc w:val="both"/>
              <w:rPr>
                <w:ins w:id="228" w:author="Наталья Б. Еременко" w:date="2018-05-22T14:35:00Z"/>
                <w:rFonts w:ascii="Times New Roman" w:hAnsi="Times New Roman" w:cs="Times New Roman"/>
                <w:sz w:val="24"/>
                <w:szCs w:val="24"/>
              </w:rPr>
            </w:pPr>
          </w:p>
          <w:p w14:paraId="0D1B27E5" w14:textId="77777777" w:rsidR="00D74D9B" w:rsidRDefault="00D74D9B" w:rsidP="00074F6E">
            <w:pPr>
              <w:jc w:val="both"/>
              <w:rPr>
                <w:ins w:id="229" w:author="Наталья Б. Еременко" w:date="2018-05-22T14:35:00Z"/>
                <w:rFonts w:ascii="Times New Roman" w:hAnsi="Times New Roman" w:cs="Times New Roman"/>
                <w:sz w:val="24"/>
                <w:szCs w:val="24"/>
              </w:rPr>
            </w:pPr>
          </w:p>
          <w:p w14:paraId="65D64578" w14:textId="77777777" w:rsidR="00D74D9B" w:rsidRDefault="00D74D9B" w:rsidP="00074F6E">
            <w:pPr>
              <w:jc w:val="both"/>
              <w:rPr>
                <w:ins w:id="230" w:author="Наталья Б. Еременко" w:date="2018-05-22T14:35:00Z"/>
                <w:rFonts w:ascii="Times New Roman" w:hAnsi="Times New Roman" w:cs="Times New Roman"/>
                <w:sz w:val="24"/>
                <w:szCs w:val="24"/>
              </w:rPr>
            </w:pPr>
          </w:p>
          <w:p w14:paraId="6833FF28" w14:textId="77777777" w:rsidR="00D74D9B" w:rsidRDefault="00D74D9B" w:rsidP="00074F6E">
            <w:pPr>
              <w:jc w:val="both"/>
              <w:rPr>
                <w:ins w:id="231" w:author="Наталья Б. Еременко" w:date="2018-05-22T14:35:00Z"/>
                <w:rFonts w:ascii="Times New Roman" w:hAnsi="Times New Roman" w:cs="Times New Roman"/>
                <w:sz w:val="24"/>
                <w:szCs w:val="24"/>
              </w:rPr>
            </w:pPr>
          </w:p>
          <w:p w14:paraId="2DD09752" w14:textId="77777777" w:rsidR="00D74D9B" w:rsidRDefault="00D74D9B" w:rsidP="00074F6E">
            <w:pPr>
              <w:jc w:val="both"/>
              <w:rPr>
                <w:ins w:id="232" w:author="Наталья Б. Еременко" w:date="2018-05-22T14:35:00Z"/>
                <w:rFonts w:ascii="Times New Roman" w:hAnsi="Times New Roman" w:cs="Times New Roman"/>
                <w:sz w:val="24"/>
                <w:szCs w:val="24"/>
              </w:rPr>
            </w:pPr>
          </w:p>
          <w:p w14:paraId="3649ECF2" w14:textId="77777777" w:rsidR="00D74D9B" w:rsidRDefault="00D74D9B" w:rsidP="00074F6E">
            <w:pPr>
              <w:jc w:val="both"/>
              <w:rPr>
                <w:ins w:id="233" w:author="Наталья Б. Еременко" w:date="2018-05-22T14:35:00Z"/>
                <w:rFonts w:ascii="Times New Roman" w:hAnsi="Times New Roman" w:cs="Times New Roman"/>
                <w:sz w:val="24"/>
                <w:szCs w:val="24"/>
              </w:rPr>
            </w:pPr>
          </w:p>
          <w:p w14:paraId="4D13D6AE" w14:textId="77777777" w:rsidR="00D74D9B" w:rsidRDefault="00D74D9B" w:rsidP="00074F6E">
            <w:pPr>
              <w:jc w:val="both"/>
              <w:rPr>
                <w:ins w:id="234" w:author="Наталья Б. Еременко" w:date="2018-05-22T14:35:00Z"/>
                <w:rFonts w:ascii="Times New Roman" w:hAnsi="Times New Roman" w:cs="Times New Roman"/>
                <w:sz w:val="24"/>
                <w:szCs w:val="24"/>
              </w:rPr>
            </w:pPr>
          </w:p>
          <w:p w14:paraId="0D1FB817" w14:textId="77777777" w:rsidR="00D74D9B" w:rsidRDefault="00D74D9B" w:rsidP="00074F6E">
            <w:pPr>
              <w:jc w:val="both"/>
              <w:rPr>
                <w:ins w:id="235" w:author="Наталья Б. Еременко" w:date="2018-05-22T14:35:00Z"/>
                <w:rFonts w:ascii="Times New Roman" w:hAnsi="Times New Roman" w:cs="Times New Roman"/>
                <w:sz w:val="24"/>
                <w:szCs w:val="24"/>
              </w:rPr>
            </w:pPr>
          </w:p>
          <w:p w14:paraId="14E60CE5" w14:textId="77777777" w:rsidR="00D74D9B" w:rsidRDefault="00D74D9B" w:rsidP="00074F6E">
            <w:pPr>
              <w:jc w:val="both"/>
              <w:rPr>
                <w:ins w:id="236" w:author="Наталья Б. Еременко" w:date="2018-05-22T14:35:00Z"/>
                <w:rFonts w:ascii="Times New Roman" w:hAnsi="Times New Roman" w:cs="Times New Roman"/>
                <w:sz w:val="24"/>
                <w:szCs w:val="24"/>
              </w:rPr>
            </w:pPr>
          </w:p>
          <w:p w14:paraId="58896C0E" w14:textId="77777777" w:rsidR="00D74D9B" w:rsidRDefault="00D74D9B" w:rsidP="00074F6E">
            <w:pPr>
              <w:jc w:val="both"/>
              <w:rPr>
                <w:ins w:id="237" w:author="Наталья Б. Еременко" w:date="2018-05-22T14:35:00Z"/>
                <w:rFonts w:ascii="Times New Roman" w:hAnsi="Times New Roman" w:cs="Times New Roman"/>
                <w:sz w:val="24"/>
                <w:szCs w:val="24"/>
              </w:rPr>
            </w:pPr>
          </w:p>
          <w:p w14:paraId="2B033E23" w14:textId="77777777" w:rsidR="00D74D9B" w:rsidRDefault="00D74D9B" w:rsidP="00074F6E">
            <w:pPr>
              <w:jc w:val="both"/>
              <w:rPr>
                <w:ins w:id="238" w:author="Наталья Б. Еременко" w:date="2018-05-22T14:35:00Z"/>
                <w:rFonts w:ascii="Times New Roman" w:hAnsi="Times New Roman" w:cs="Times New Roman"/>
                <w:sz w:val="24"/>
                <w:szCs w:val="24"/>
              </w:rPr>
            </w:pPr>
          </w:p>
          <w:p w14:paraId="36739184" w14:textId="77777777" w:rsidR="00D74D9B" w:rsidRDefault="00D74D9B" w:rsidP="00074F6E">
            <w:pPr>
              <w:jc w:val="both"/>
              <w:rPr>
                <w:ins w:id="239" w:author="Наталья Б. Еременко" w:date="2018-05-22T14:35:00Z"/>
                <w:rFonts w:ascii="Times New Roman" w:hAnsi="Times New Roman" w:cs="Times New Roman"/>
                <w:sz w:val="24"/>
                <w:szCs w:val="24"/>
              </w:rPr>
            </w:pPr>
          </w:p>
          <w:p w14:paraId="0AA255C4" w14:textId="77777777" w:rsidR="00D74D9B" w:rsidRDefault="00D74D9B" w:rsidP="00074F6E">
            <w:pPr>
              <w:jc w:val="both"/>
              <w:rPr>
                <w:ins w:id="240" w:author="Наталья Б. Еременко" w:date="2018-05-22T14:35:00Z"/>
                <w:rFonts w:ascii="Times New Roman" w:hAnsi="Times New Roman" w:cs="Times New Roman"/>
                <w:sz w:val="24"/>
                <w:szCs w:val="24"/>
              </w:rPr>
            </w:pPr>
          </w:p>
          <w:p w14:paraId="10C0E765" w14:textId="77777777" w:rsidR="00D74D9B" w:rsidRDefault="00D74D9B" w:rsidP="00074F6E">
            <w:pPr>
              <w:jc w:val="both"/>
              <w:rPr>
                <w:ins w:id="241" w:author="Наталья Б. Еременко" w:date="2018-05-22T14:35:00Z"/>
                <w:rFonts w:ascii="Times New Roman" w:hAnsi="Times New Roman" w:cs="Times New Roman"/>
                <w:sz w:val="24"/>
                <w:szCs w:val="24"/>
              </w:rPr>
            </w:pPr>
          </w:p>
          <w:p w14:paraId="7FB283E5" w14:textId="77777777" w:rsidR="00D74D9B" w:rsidRDefault="00D74D9B" w:rsidP="00074F6E">
            <w:pPr>
              <w:jc w:val="both"/>
              <w:rPr>
                <w:ins w:id="242" w:author="Наталья Б. Еременко" w:date="2018-05-22T14:35:00Z"/>
                <w:rFonts w:ascii="Times New Roman" w:hAnsi="Times New Roman" w:cs="Times New Roman"/>
                <w:sz w:val="24"/>
                <w:szCs w:val="24"/>
              </w:rPr>
            </w:pPr>
          </w:p>
          <w:p w14:paraId="7E7AE71E" w14:textId="77777777" w:rsidR="00D74D9B" w:rsidRDefault="00D74D9B" w:rsidP="00074F6E">
            <w:pPr>
              <w:jc w:val="both"/>
              <w:rPr>
                <w:ins w:id="243" w:author="Наталья Б. Еременко" w:date="2018-05-22T14:35:00Z"/>
                <w:rFonts w:ascii="Times New Roman" w:hAnsi="Times New Roman" w:cs="Times New Roman"/>
                <w:sz w:val="24"/>
                <w:szCs w:val="24"/>
              </w:rPr>
            </w:pPr>
          </w:p>
          <w:p w14:paraId="4C015EB6" w14:textId="77777777" w:rsidR="00D74D9B" w:rsidRDefault="00D74D9B" w:rsidP="00074F6E">
            <w:pPr>
              <w:jc w:val="both"/>
              <w:rPr>
                <w:ins w:id="244" w:author="Наталья Б. Еременко" w:date="2018-05-22T14:35:00Z"/>
                <w:rFonts w:ascii="Times New Roman" w:hAnsi="Times New Roman" w:cs="Times New Roman"/>
                <w:sz w:val="24"/>
                <w:szCs w:val="24"/>
              </w:rPr>
            </w:pPr>
          </w:p>
          <w:p w14:paraId="6B9B4CD9" w14:textId="77777777" w:rsidR="00D74D9B" w:rsidRDefault="00D74D9B" w:rsidP="00074F6E">
            <w:pPr>
              <w:jc w:val="both"/>
              <w:rPr>
                <w:ins w:id="245" w:author="Наталья Б. Еременко" w:date="2018-05-22T14:35:00Z"/>
                <w:rFonts w:ascii="Times New Roman" w:hAnsi="Times New Roman" w:cs="Times New Roman"/>
                <w:sz w:val="24"/>
                <w:szCs w:val="24"/>
              </w:rPr>
            </w:pPr>
          </w:p>
          <w:p w14:paraId="3FE00DC7" w14:textId="77777777" w:rsidR="00D74D9B" w:rsidRDefault="00D74D9B" w:rsidP="00074F6E">
            <w:pPr>
              <w:jc w:val="both"/>
              <w:rPr>
                <w:ins w:id="246" w:author="Наталья Б. Еременко" w:date="2018-05-22T14:35:00Z"/>
                <w:rFonts w:ascii="Times New Roman" w:hAnsi="Times New Roman" w:cs="Times New Roman"/>
                <w:sz w:val="24"/>
                <w:szCs w:val="24"/>
              </w:rPr>
            </w:pPr>
          </w:p>
          <w:p w14:paraId="117D6955" w14:textId="77777777" w:rsidR="00D74D9B" w:rsidRDefault="00D74D9B" w:rsidP="00074F6E">
            <w:pPr>
              <w:jc w:val="both"/>
              <w:rPr>
                <w:ins w:id="247" w:author="Наталья Б. Еременко" w:date="2018-05-22T14:35:00Z"/>
                <w:rFonts w:ascii="Times New Roman" w:hAnsi="Times New Roman" w:cs="Times New Roman"/>
                <w:sz w:val="24"/>
                <w:szCs w:val="24"/>
              </w:rPr>
            </w:pPr>
          </w:p>
          <w:p w14:paraId="133E93C9" w14:textId="77777777" w:rsidR="00D74D9B" w:rsidRDefault="00D74D9B" w:rsidP="00074F6E">
            <w:pPr>
              <w:jc w:val="both"/>
              <w:rPr>
                <w:ins w:id="248" w:author="Наталья Б. Еременко" w:date="2018-05-22T14:35:00Z"/>
                <w:rFonts w:ascii="Times New Roman" w:hAnsi="Times New Roman" w:cs="Times New Roman"/>
                <w:sz w:val="24"/>
                <w:szCs w:val="24"/>
              </w:rPr>
            </w:pPr>
          </w:p>
          <w:p w14:paraId="62B83872" w14:textId="77777777" w:rsidR="00D74D9B" w:rsidRDefault="00D74D9B" w:rsidP="00074F6E">
            <w:pPr>
              <w:jc w:val="both"/>
              <w:rPr>
                <w:ins w:id="249" w:author="Наталья Б. Еременко" w:date="2018-05-22T14:35:00Z"/>
                <w:rFonts w:ascii="Times New Roman" w:hAnsi="Times New Roman" w:cs="Times New Roman"/>
                <w:sz w:val="24"/>
                <w:szCs w:val="24"/>
              </w:rPr>
            </w:pPr>
          </w:p>
          <w:p w14:paraId="505A509E" w14:textId="77777777" w:rsidR="00D74D9B" w:rsidRDefault="00D74D9B" w:rsidP="00074F6E">
            <w:pPr>
              <w:jc w:val="both"/>
              <w:rPr>
                <w:ins w:id="250" w:author="Наталья Б. Еременко" w:date="2018-05-22T14:35:00Z"/>
                <w:rFonts w:ascii="Times New Roman" w:hAnsi="Times New Roman" w:cs="Times New Roman"/>
                <w:sz w:val="24"/>
                <w:szCs w:val="24"/>
              </w:rPr>
            </w:pPr>
          </w:p>
          <w:p w14:paraId="33D3AA1F" w14:textId="77777777" w:rsidR="00D74D9B" w:rsidRDefault="00D74D9B" w:rsidP="00074F6E">
            <w:pPr>
              <w:jc w:val="both"/>
              <w:rPr>
                <w:ins w:id="251" w:author="Наталья Б. Еременко" w:date="2018-05-22T14:35:00Z"/>
                <w:rFonts w:ascii="Times New Roman" w:hAnsi="Times New Roman" w:cs="Times New Roman"/>
                <w:sz w:val="24"/>
                <w:szCs w:val="24"/>
              </w:rPr>
            </w:pPr>
          </w:p>
          <w:p w14:paraId="5A32303E" w14:textId="77777777" w:rsidR="00D74D9B" w:rsidRDefault="00D74D9B" w:rsidP="00074F6E">
            <w:pPr>
              <w:jc w:val="both"/>
              <w:rPr>
                <w:ins w:id="252" w:author="Наталья Б. Еременко" w:date="2018-05-22T14:35:00Z"/>
                <w:rFonts w:ascii="Times New Roman" w:hAnsi="Times New Roman" w:cs="Times New Roman"/>
                <w:sz w:val="24"/>
                <w:szCs w:val="24"/>
              </w:rPr>
            </w:pPr>
          </w:p>
          <w:p w14:paraId="52719137" w14:textId="77777777" w:rsidR="00D74D9B" w:rsidRDefault="00D74D9B" w:rsidP="00074F6E">
            <w:pPr>
              <w:jc w:val="both"/>
              <w:rPr>
                <w:ins w:id="253" w:author="Наталья Б. Еременко" w:date="2018-05-22T14:35:00Z"/>
                <w:rFonts w:ascii="Times New Roman" w:hAnsi="Times New Roman" w:cs="Times New Roman"/>
                <w:sz w:val="24"/>
                <w:szCs w:val="24"/>
              </w:rPr>
            </w:pPr>
          </w:p>
          <w:p w14:paraId="69DCCAE3" w14:textId="77777777" w:rsidR="00D74D9B" w:rsidRDefault="00D74D9B" w:rsidP="00074F6E">
            <w:pPr>
              <w:jc w:val="both"/>
              <w:rPr>
                <w:ins w:id="254" w:author="Наталья Б. Еременко" w:date="2018-05-22T14:35:00Z"/>
                <w:rFonts w:ascii="Times New Roman" w:hAnsi="Times New Roman" w:cs="Times New Roman"/>
                <w:sz w:val="24"/>
                <w:szCs w:val="24"/>
              </w:rPr>
            </w:pPr>
          </w:p>
          <w:p w14:paraId="5660537C" w14:textId="77777777" w:rsidR="00D74D9B" w:rsidRDefault="00D74D9B" w:rsidP="00074F6E">
            <w:pPr>
              <w:jc w:val="both"/>
              <w:rPr>
                <w:ins w:id="255" w:author="Наталья Б. Еременко" w:date="2018-05-22T14:35:00Z"/>
                <w:rFonts w:ascii="Times New Roman" w:hAnsi="Times New Roman" w:cs="Times New Roman"/>
                <w:sz w:val="24"/>
                <w:szCs w:val="24"/>
              </w:rPr>
            </w:pPr>
          </w:p>
          <w:p w14:paraId="486FA0E6" w14:textId="77777777" w:rsidR="00D74D9B" w:rsidRDefault="00D74D9B" w:rsidP="00074F6E">
            <w:pPr>
              <w:jc w:val="both"/>
              <w:rPr>
                <w:ins w:id="256" w:author="Наталья Б. Еременко" w:date="2018-05-22T14:35:00Z"/>
                <w:rFonts w:ascii="Times New Roman" w:hAnsi="Times New Roman" w:cs="Times New Roman"/>
                <w:sz w:val="24"/>
                <w:szCs w:val="24"/>
              </w:rPr>
            </w:pPr>
          </w:p>
          <w:p w14:paraId="7D7C841F" w14:textId="77777777" w:rsidR="00D74D9B" w:rsidRDefault="00D74D9B" w:rsidP="00074F6E">
            <w:pPr>
              <w:jc w:val="both"/>
              <w:rPr>
                <w:ins w:id="257" w:author="Наталья Б. Еременко" w:date="2018-05-22T14:36:00Z"/>
                <w:rFonts w:ascii="Times New Roman" w:hAnsi="Times New Roman" w:cs="Times New Roman"/>
                <w:sz w:val="24"/>
                <w:szCs w:val="24"/>
              </w:rPr>
            </w:pPr>
          </w:p>
          <w:p w14:paraId="46810844" w14:textId="77777777" w:rsidR="00D74D9B" w:rsidRDefault="00D74D9B" w:rsidP="00074F6E">
            <w:pPr>
              <w:jc w:val="both"/>
              <w:rPr>
                <w:ins w:id="258" w:author="Наталья Б. Еременко" w:date="2018-05-22T14:36:00Z"/>
                <w:rFonts w:ascii="Times New Roman" w:hAnsi="Times New Roman" w:cs="Times New Roman"/>
                <w:sz w:val="24"/>
                <w:szCs w:val="24"/>
              </w:rPr>
            </w:pPr>
          </w:p>
          <w:p w14:paraId="5F26E01C" w14:textId="77777777" w:rsidR="00D74D9B" w:rsidRDefault="00D74D9B" w:rsidP="00074F6E">
            <w:pPr>
              <w:jc w:val="both"/>
              <w:rPr>
                <w:ins w:id="259" w:author="Наталья Б. Еременко" w:date="2018-05-22T14:36:00Z"/>
                <w:rFonts w:ascii="Times New Roman" w:hAnsi="Times New Roman" w:cs="Times New Roman"/>
                <w:sz w:val="24"/>
                <w:szCs w:val="24"/>
              </w:rPr>
            </w:pPr>
          </w:p>
          <w:p w14:paraId="71706FFB" w14:textId="77777777" w:rsidR="00D74D9B" w:rsidRDefault="00D74D9B" w:rsidP="00074F6E">
            <w:pPr>
              <w:jc w:val="both"/>
              <w:rPr>
                <w:ins w:id="260" w:author="Наталья Б. Еременко" w:date="2018-05-22T14:36:00Z"/>
                <w:rFonts w:ascii="Times New Roman" w:hAnsi="Times New Roman" w:cs="Times New Roman"/>
                <w:sz w:val="24"/>
                <w:szCs w:val="24"/>
              </w:rPr>
            </w:pPr>
          </w:p>
          <w:p w14:paraId="0184D9E9" w14:textId="77777777" w:rsidR="00D74D9B" w:rsidRDefault="00D74D9B" w:rsidP="00074F6E">
            <w:pPr>
              <w:jc w:val="both"/>
              <w:rPr>
                <w:ins w:id="261" w:author="Наталья Б. Еременко" w:date="2018-05-22T14:36:00Z"/>
                <w:rFonts w:ascii="Times New Roman" w:hAnsi="Times New Roman" w:cs="Times New Roman"/>
                <w:sz w:val="24"/>
                <w:szCs w:val="24"/>
              </w:rPr>
            </w:pPr>
          </w:p>
          <w:p w14:paraId="60A87E82" w14:textId="77777777" w:rsidR="00D74D9B" w:rsidRDefault="00D74D9B" w:rsidP="00074F6E">
            <w:pPr>
              <w:jc w:val="both"/>
              <w:rPr>
                <w:ins w:id="262" w:author="Наталья Б. Еременко" w:date="2018-05-22T14:36:00Z"/>
                <w:rFonts w:ascii="Times New Roman" w:hAnsi="Times New Roman" w:cs="Times New Roman"/>
                <w:sz w:val="24"/>
                <w:szCs w:val="24"/>
              </w:rPr>
            </w:pPr>
          </w:p>
          <w:p w14:paraId="3B0A2A47" w14:textId="77777777" w:rsidR="00D74D9B" w:rsidRDefault="00D74D9B" w:rsidP="00074F6E">
            <w:pPr>
              <w:jc w:val="both"/>
              <w:rPr>
                <w:ins w:id="263" w:author="Наталья Б. Еременко" w:date="2018-05-22T14:36:00Z"/>
                <w:rFonts w:ascii="Times New Roman" w:hAnsi="Times New Roman" w:cs="Times New Roman"/>
                <w:sz w:val="24"/>
                <w:szCs w:val="24"/>
              </w:rPr>
            </w:pPr>
          </w:p>
          <w:p w14:paraId="1004BE10" w14:textId="77777777" w:rsidR="00D74D9B" w:rsidRDefault="00D74D9B" w:rsidP="00074F6E">
            <w:pPr>
              <w:jc w:val="both"/>
              <w:rPr>
                <w:ins w:id="264" w:author="Наталья Б. Еременко" w:date="2018-05-22T14:36:00Z"/>
                <w:rFonts w:ascii="Times New Roman" w:hAnsi="Times New Roman" w:cs="Times New Roman"/>
                <w:sz w:val="24"/>
                <w:szCs w:val="24"/>
              </w:rPr>
            </w:pPr>
          </w:p>
          <w:p w14:paraId="20FC1E3E" w14:textId="77777777" w:rsidR="00D74D9B" w:rsidRDefault="00D74D9B" w:rsidP="00074F6E">
            <w:pPr>
              <w:jc w:val="both"/>
              <w:rPr>
                <w:ins w:id="265" w:author="Наталья Б. Еременко" w:date="2018-05-22T14:36:00Z"/>
                <w:rFonts w:ascii="Times New Roman" w:hAnsi="Times New Roman" w:cs="Times New Roman"/>
                <w:sz w:val="24"/>
                <w:szCs w:val="24"/>
              </w:rPr>
            </w:pPr>
          </w:p>
          <w:p w14:paraId="0320ED5F" w14:textId="77777777" w:rsidR="00D74D9B" w:rsidRDefault="00D74D9B" w:rsidP="00074F6E">
            <w:pPr>
              <w:jc w:val="both"/>
              <w:rPr>
                <w:ins w:id="266" w:author="Наталья Б. Еременко" w:date="2018-05-22T14:36:00Z"/>
                <w:rFonts w:ascii="Times New Roman" w:hAnsi="Times New Roman" w:cs="Times New Roman"/>
                <w:sz w:val="24"/>
                <w:szCs w:val="24"/>
              </w:rPr>
            </w:pPr>
          </w:p>
          <w:p w14:paraId="213EF582" w14:textId="77777777" w:rsidR="00D74D9B" w:rsidRDefault="00D74D9B" w:rsidP="00074F6E">
            <w:pPr>
              <w:jc w:val="both"/>
              <w:rPr>
                <w:ins w:id="267" w:author="Наталья Б. Еременко" w:date="2018-05-22T14:36:00Z"/>
                <w:rFonts w:ascii="Times New Roman" w:hAnsi="Times New Roman" w:cs="Times New Roman"/>
                <w:sz w:val="24"/>
                <w:szCs w:val="24"/>
              </w:rPr>
            </w:pPr>
          </w:p>
          <w:p w14:paraId="075D4536" w14:textId="77777777" w:rsidR="00D74D9B" w:rsidRDefault="00D74D9B" w:rsidP="00074F6E">
            <w:pPr>
              <w:jc w:val="both"/>
              <w:rPr>
                <w:ins w:id="268" w:author="Наталья Б. Еременко" w:date="2018-05-22T14:36:00Z"/>
                <w:rFonts w:ascii="Times New Roman" w:hAnsi="Times New Roman" w:cs="Times New Roman"/>
                <w:sz w:val="24"/>
                <w:szCs w:val="24"/>
              </w:rPr>
            </w:pPr>
          </w:p>
          <w:p w14:paraId="2034EFF4" w14:textId="77777777" w:rsidR="00D74D9B" w:rsidRDefault="00D74D9B" w:rsidP="00074F6E">
            <w:pPr>
              <w:jc w:val="both"/>
              <w:rPr>
                <w:ins w:id="269" w:author="Наталья Б. Еременко" w:date="2018-05-22T14:36:00Z"/>
                <w:rFonts w:ascii="Times New Roman" w:hAnsi="Times New Roman" w:cs="Times New Roman"/>
                <w:sz w:val="24"/>
                <w:szCs w:val="24"/>
              </w:rPr>
            </w:pPr>
          </w:p>
          <w:p w14:paraId="29E6141F" w14:textId="77777777" w:rsidR="00D74D9B" w:rsidRDefault="00D74D9B" w:rsidP="00074F6E">
            <w:pPr>
              <w:jc w:val="both"/>
              <w:rPr>
                <w:ins w:id="270" w:author="Наталья Б. Еременко" w:date="2018-05-22T14:36:00Z"/>
                <w:rFonts w:ascii="Times New Roman" w:hAnsi="Times New Roman" w:cs="Times New Roman"/>
                <w:sz w:val="24"/>
                <w:szCs w:val="24"/>
              </w:rPr>
            </w:pPr>
          </w:p>
          <w:p w14:paraId="7A9EB0BD" w14:textId="77777777" w:rsidR="00D74D9B" w:rsidRDefault="00D74D9B" w:rsidP="00074F6E">
            <w:pPr>
              <w:jc w:val="both"/>
              <w:rPr>
                <w:ins w:id="271" w:author="Наталья Б. Еременко" w:date="2018-05-22T14:36:00Z"/>
                <w:rFonts w:ascii="Times New Roman" w:hAnsi="Times New Roman" w:cs="Times New Roman"/>
                <w:sz w:val="24"/>
                <w:szCs w:val="24"/>
              </w:rPr>
            </w:pPr>
          </w:p>
          <w:p w14:paraId="34EF4DCE" w14:textId="77777777" w:rsidR="00D74D9B" w:rsidRDefault="00D74D9B" w:rsidP="00074F6E">
            <w:pPr>
              <w:jc w:val="both"/>
              <w:rPr>
                <w:ins w:id="272" w:author="Наталья Б. Еременко" w:date="2018-05-22T14:36:00Z"/>
                <w:rFonts w:ascii="Times New Roman" w:hAnsi="Times New Roman" w:cs="Times New Roman"/>
                <w:sz w:val="24"/>
                <w:szCs w:val="24"/>
              </w:rPr>
            </w:pPr>
          </w:p>
          <w:p w14:paraId="5B889726" w14:textId="77777777" w:rsidR="00D74D9B" w:rsidRDefault="00D74D9B" w:rsidP="00074F6E">
            <w:pPr>
              <w:jc w:val="both"/>
              <w:rPr>
                <w:ins w:id="273" w:author="Наталья Б. Еременко" w:date="2018-05-22T14:36:00Z"/>
                <w:rFonts w:ascii="Times New Roman" w:hAnsi="Times New Roman" w:cs="Times New Roman"/>
                <w:sz w:val="24"/>
                <w:szCs w:val="24"/>
              </w:rPr>
            </w:pPr>
          </w:p>
          <w:p w14:paraId="221B794E" w14:textId="77777777" w:rsidR="00D74D9B" w:rsidRDefault="00D74D9B" w:rsidP="00074F6E">
            <w:pPr>
              <w:jc w:val="both"/>
              <w:rPr>
                <w:ins w:id="274" w:author="Наталья Б. Еременко" w:date="2018-05-22T14:36:00Z"/>
                <w:rFonts w:ascii="Times New Roman" w:hAnsi="Times New Roman" w:cs="Times New Roman"/>
                <w:sz w:val="24"/>
                <w:szCs w:val="24"/>
              </w:rPr>
            </w:pPr>
          </w:p>
          <w:p w14:paraId="1309596A" w14:textId="77777777" w:rsidR="00D74D9B" w:rsidRDefault="00D74D9B" w:rsidP="00074F6E">
            <w:pPr>
              <w:jc w:val="both"/>
              <w:rPr>
                <w:ins w:id="275" w:author="Наталья Б. Еременко" w:date="2018-05-22T14:36:00Z"/>
                <w:rFonts w:ascii="Times New Roman" w:hAnsi="Times New Roman" w:cs="Times New Roman"/>
                <w:sz w:val="24"/>
                <w:szCs w:val="24"/>
              </w:rPr>
            </w:pPr>
          </w:p>
          <w:p w14:paraId="68B7F433" w14:textId="77777777" w:rsidR="00D74D9B" w:rsidRDefault="00D74D9B" w:rsidP="00074F6E">
            <w:pPr>
              <w:jc w:val="both"/>
              <w:rPr>
                <w:ins w:id="276" w:author="Наталья Б. Еременко" w:date="2018-05-22T14:36:00Z"/>
                <w:rFonts w:ascii="Times New Roman" w:hAnsi="Times New Roman" w:cs="Times New Roman"/>
                <w:sz w:val="24"/>
                <w:szCs w:val="24"/>
              </w:rPr>
            </w:pPr>
          </w:p>
          <w:p w14:paraId="7420274F" w14:textId="77777777" w:rsidR="00D74D9B" w:rsidRDefault="00D74D9B" w:rsidP="00074F6E">
            <w:pPr>
              <w:jc w:val="both"/>
              <w:rPr>
                <w:ins w:id="277" w:author="Наталья Б. Еременко" w:date="2018-05-22T14:36:00Z"/>
                <w:rFonts w:ascii="Times New Roman" w:hAnsi="Times New Roman" w:cs="Times New Roman"/>
                <w:sz w:val="24"/>
                <w:szCs w:val="24"/>
              </w:rPr>
            </w:pPr>
          </w:p>
          <w:p w14:paraId="1090F94A" w14:textId="77777777" w:rsidR="00D74D9B" w:rsidRDefault="00D74D9B" w:rsidP="00074F6E">
            <w:pPr>
              <w:jc w:val="both"/>
              <w:rPr>
                <w:ins w:id="278" w:author="Наталья Б. Еременко" w:date="2018-05-22T14:36:00Z"/>
                <w:rFonts w:ascii="Times New Roman" w:hAnsi="Times New Roman" w:cs="Times New Roman"/>
                <w:sz w:val="24"/>
                <w:szCs w:val="24"/>
              </w:rPr>
            </w:pPr>
          </w:p>
          <w:p w14:paraId="24B83B77" w14:textId="77777777" w:rsidR="00D74D9B" w:rsidRDefault="00D74D9B" w:rsidP="00074F6E">
            <w:pPr>
              <w:jc w:val="both"/>
              <w:rPr>
                <w:ins w:id="279" w:author="Наталья Б. Еременко" w:date="2018-05-22T14:36:00Z"/>
                <w:rFonts w:ascii="Times New Roman" w:hAnsi="Times New Roman" w:cs="Times New Roman"/>
                <w:sz w:val="24"/>
                <w:szCs w:val="24"/>
              </w:rPr>
            </w:pPr>
          </w:p>
          <w:p w14:paraId="4ACE04D1" w14:textId="77777777" w:rsidR="00D74D9B" w:rsidRDefault="00D74D9B" w:rsidP="00074F6E">
            <w:pPr>
              <w:jc w:val="both"/>
              <w:rPr>
                <w:ins w:id="280" w:author="Наталья Б. Еременко" w:date="2018-05-22T14:36:00Z"/>
                <w:rFonts w:ascii="Times New Roman" w:hAnsi="Times New Roman" w:cs="Times New Roman"/>
                <w:sz w:val="24"/>
                <w:szCs w:val="24"/>
              </w:rPr>
            </w:pPr>
          </w:p>
          <w:p w14:paraId="5C9BB5CB" w14:textId="77777777" w:rsidR="00D74D9B" w:rsidRDefault="00D74D9B" w:rsidP="00074F6E">
            <w:pPr>
              <w:jc w:val="both"/>
              <w:rPr>
                <w:ins w:id="281" w:author="Наталья Б. Еременко" w:date="2018-05-22T14:36:00Z"/>
                <w:rFonts w:ascii="Times New Roman" w:hAnsi="Times New Roman" w:cs="Times New Roman"/>
                <w:sz w:val="24"/>
                <w:szCs w:val="24"/>
              </w:rPr>
            </w:pPr>
          </w:p>
          <w:p w14:paraId="5C9A0DDA" w14:textId="77777777" w:rsidR="00D74D9B" w:rsidRDefault="00D74D9B" w:rsidP="00074F6E">
            <w:pPr>
              <w:jc w:val="both"/>
              <w:rPr>
                <w:ins w:id="282" w:author="Наталья Б. Еременко" w:date="2018-05-22T14:36:00Z"/>
                <w:rFonts w:ascii="Times New Roman" w:hAnsi="Times New Roman" w:cs="Times New Roman"/>
                <w:sz w:val="24"/>
                <w:szCs w:val="24"/>
              </w:rPr>
            </w:pPr>
          </w:p>
          <w:p w14:paraId="1D124D9F" w14:textId="77777777" w:rsidR="00D74D9B" w:rsidRDefault="00D74D9B" w:rsidP="00074F6E">
            <w:pPr>
              <w:jc w:val="both"/>
              <w:rPr>
                <w:ins w:id="283" w:author="Наталья Б. Еременко" w:date="2018-05-22T14:36:00Z"/>
                <w:rFonts w:ascii="Times New Roman" w:hAnsi="Times New Roman" w:cs="Times New Roman"/>
                <w:sz w:val="24"/>
                <w:szCs w:val="24"/>
              </w:rPr>
            </w:pPr>
          </w:p>
          <w:p w14:paraId="6238960A" w14:textId="77777777" w:rsidR="00D74D9B" w:rsidRDefault="00D74D9B" w:rsidP="00074F6E">
            <w:pPr>
              <w:jc w:val="both"/>
              <w:rPr>
                <w:ins w:id="284" w:author="Наталья Б. Еременко" w:date="2018-05-22T14:36:00Z"/>
                <w:rFonts w:ascii="Times New Roman" w:hAnsi="Times New Roman" w:cs="Times New Roman"/>
                <w:sz w:val="24"/>
                <w:szCs w:val="24"/>
              </w:rPr>
            </w:pPr>
          </w:p>
          <w:p w14:paraId="2FE0F033" w14:textId="77777777" w:rsidR="00D74D9B" w:rsidRDefault="00D74D9B" w:rsidP="00074F6E">
            <w:pPr>
              <w:jc w:val="both"/>
              <w:rPr>
                <w:ins w:id="285" w:author="Наталья Б. Еременко" w:date="2018-05-22T14:36:00Z"/>
                <w:rFonts w:ascii="Times New Roman" w:hAnsi="Times New Roman" w:cs="Times New Roman"/>
                <w:sz w:val="24"/>
                <w:szCs w:val="24"/>
              </w:rPr>
            </w:pPr>
          </w:p>
          <w:p w14:paraId="636BA3F3" w14:textId="77777777" w:rsidR="00D74D9B" w:rsidRDefault="00D74D9B" w:rsidP="00074F6E">
            <w:pPr>
              <w:jc w:val="both"/>
              <w:rPr>
                <w:ins w:id="286" w:author="Наталья Б. Еременко" w:date="2018-05-22T14:36:00Z"/>
                <w:rFonts w:ascii="Times New Roman" w:hAnsi="Times New Roman" w:cs="Times New Roman"/>
                <w:sz w:val="24"/>
                <w:szCs w:val="24"/>
              </w:rPr>
            </w:pPr>
          </w:p>
          <w:p w14:paraId="337D8FCC" w14:textId="77777777" w:rsidR="00D74D9B" w:rsidRDefault="00D74D9B" w:rsidP="00074F6E">
            <w:pPr>
              <w:jc w:val="both"/>
              <w:rPr>
                <w:ins w:id="287" w:author="Наталья Б. Еременко" w:date="2018-05-22T14:36:00Z"/>
                <w:rFonts w:ascii="Times New Roman" w:hAnsi="Times New Roman" w:cs="Times New Roman"/>
                <w:sz w:val="24"/>
                <w:szCs w:val="24"/>
              </w:rPr>
            </w:pPr>
          </w:p>
          <w:p w14:paraId="73025BE0" w14:textId="77777777" w:rsidR="00D74D9B" w:rsidRDefault="00D74D9B" w:rsidP="00074F6E">
            <w:pPr>
              <w:jc w:val="both"/>
              <w:rPr>
                <w:ins w:id="288" w:author="Наталья Б. Еременко" w:date="2018-05-22T14:36:00Z"/>
                <w:rFonts w:ascii="Times New Roman" w:hAnsi="Times New Roman" w:cs="Times New Roman"/>
                <w:sz w:val="24"/>
                <w:szCs w:val="24"/>
              </w:rPr>
            </w:pPr>
          </w:p>
          <w:p w14:paraId="3C8B8741" w14:textId="77777777" w:rsidR="00D74D9B" w:rsidRDefault="00D74D9B" w:rsidP="00074F6E">
            <w:pPr>
              <w:jc w:val="both"/>
              <w:rPr>
                <w:ins w:id="289" w:author="Наталья Б. Еременко" w:date="2018-05-22T14:36:00Z"/>
                <w:rFonts w:ascii="Times New Roman" w:hAnsi="Times New Roman" w:cs="Times New Roman"/>
                <w:sz w:val="24"/>
                <w:szCs w:val="24"/>
              </w:rPr>
            </w:pPr>
          </w:p>
          <w:p w14:paraId="4FD08B39" w14:textId="77777777" w:rsidR="00D74D9B" w:rsidRDefault="00D74D9B" w:rsidP="00074F6E">
            <w:pPr>
              <w:jc w:val="both"/>
              <w:rPr>
                <w:ins w:id="290" w:author="Наталья Б. Еременко" w:date="2018-05-22T14:36:00Z"/>
                <w:rFonts w:ascii="Times New Roman" w:hAnsi="Times New Roman" w:cs="Times New Roman"/>
                <w:sz w:val="24"/>
                <w:szCs w:val="24"/>
              </w:rPr>
            </w:pPr>
          </w:p>
          <w:p w14:paraId="0E79F5E8" w14:textId="77777777" w:rsidR="00D74D9B" w:rsidRDefault="00D74D9B" w:rsidP="00074F6E">
            <w:pPr>
              <w:jc w:val="both"/>
              <w:rPr>
                <w:ins w:id="291" w:author="Наталья Б. Еременко" w:date="2018-05-22T14:36:00Z"/>
                <w:rFonts w:ascii="Times New Roman" w:hAnsi="Times New Roman" w:cs="Times New Roman"/>
                <w:sz w:val="24"/>
                <w:szCs w:val="24"/>
              </w:rPr>
            </w:pPr>
          </w:p>
          <w:p w14:paraId="77DB83D8" w14:textId="77777777" w:rsidR="00D74D9B" w:rsidRDefault="00D74D9B" w:rsidP="00074F6E">
            <w:pPr>
              <w:jc w:val="both"/>
              <w:rPr>
                <w:ins w:id="292" w:author="Наталья Б. Еременко" w:date="2018-05-22T14:36:00Z"/>
                <w:rFonts w:ascii="Times New Roman" w:hAnsi="Times New Roman" w:cs="Times New Roman"/>
                <w:sz w:val="24"/>
                <w:szCs w:val="24"/>
              </w:rPr>
            </w:pPr>
          </w:p>
          <w:p w14:paraId="3B5DE902" w14:textId="77777777" w:rsidR="00D74D9B" w:rsidRDefault="00D74D9B" w:rsidP="00074F6E">
            <w:pPr>
              <w:jc w:val="both"/>
              <w:rPr>
                <w:ins w:id="293" w:author="Наталья Б. Еременко" w:date="2018-05-22T14:36:00Z"/>
                <w:rFonts w:ascii="Times New Roman" w:hAnsi="Times New Roman" w:cs="Times New Roman"/>
                <w:sz w:val="24"/>
                <w:szCs w:val="24"/>
              </w:rPr>
            </w:pPr>
          </w:p>
          <w:p w14:paraId="1CC0CF2A" w14:textId="77777777" w:rsidR="00D74D9B" w:rsidRDefault="00D74D9B" w:rsidP="00074F6E">
            <w:pPr>
              <w:jc w:val="both"/>
              <w:rPr>
                <w:ins w:id="294" w:author="Наталья Б. Еременко" w:date="2018-05-22T14:36:00Z"/>
                <w:rFonts w:ascii="Times New Roman" w:hAnsi="Times New Roman" w:cs="Times New Roman"/>
                <w:sz w:val="24"/>
                <w:szCs w:val="24"/>
              </w:rPr>
            </w:pPr>
          </w:p>
          <w:p w14:paraId="2BD84524" w14:textId="77777777" w:rsidR="00D74D9B" w:rsidRDefault="00D74D9B" w:rsidP="00074F6E">
            <w:pPr>
              <w:jc w:val="both"/>
              <w:rPr>
                <w:ins w:id="295" w:author="Наталья Б. Еременко" w:date="2018-05-22T14:36:00Z"/>
                <w:rFonts w:ascii="Times New Roman" w:hAnsi="Times New Roman" w:cs="Times New Roman"/>
                <w:sz w:val="24"/>
                <w:szCs w:val="24"/>
              </w:rPr>
            </w:pPr>
          </w:p>
          <w:p w14:paraId="22E1497A" w14:textId="77777777" w:rsidR="00D74D9B" w:rsidRDefault="00D74D9B" w:rsidP="00074F6E">
            <w:pPr>
              <w:jc w:val="both"/>
              <w:rPr>
                <w:ins w:id="296" w:author="Наталья Б. Еременко" w:date="2018-05-22T14:36:00Z"/>
                <w:rFonts w:ascii="Times New Roman" w:hAnsi="Times New Roman" w:cs="Times New Roman"/>
                <w:sz w:val="24"/>
                <w:szCs w:val="24"/>
              </w:rPr>
            </w:pPr>
          </w:p>
          <w:p w14:paraId="37CC872A" w14:textId="77777777" w:rsidR="00D74D9B" w:rsidRDefault="00D74D9B" w:rsidP="00074F6E">
            <w:pPr>
              <w:jc w:val="both"/>
              <w:rPr>
                <w:ins w:id="297" w:author="Наталья Б. Еременко" w:date="2018-05-22T14:36:00Z"/>
                <w:rFonts w:ascii="Times New Roman" w:hAnsi="Times New Roman" w:cs="Times New Roman"/>
                <w:sz w:val="24"/>
                <w:szCs w:val="24"/>
              </w:rPr>
            </w:pPr>
          </w:p>
          <w:p w14:paraId="3C6A38CA" w14:textId="77777777" w:rsidR="00D74D9B" w:rsidRDefault="00D74D9B" w:rsidP="00074F6E">
            <w:pPr>
              <w:jc w:val="both"/>
              <w:rPr>
                <w:ins w:id="298" w:author="Наталья Б. Еременко" w:date="2018-05-22T14:36:00Z"/>
                <w:rFonts w:ascii="Times New Roman" w:hAnsi="Times New Roman" w:cs="Times New Roman"/>
                <w:sz w:val="24"/>
                <w:szCs w:val="24"/>
              </w:rPr>
            </w:pPr>
          </w:p>
          <w:p w14:paraId="521171C0" w14:textId="77777777" w:rsidR="00D74D9B" w:rsidRDefault="00D74D9B" w:rsidP="00074F6E">
            <w:pPr>
              <w:jc w:val="both"/>
              <w:rPr>
                <w:ins w:id="299" w:author="Наталья Б. Еременко" w:date="2018-05-22T14:36:00Z"/>
                <w:rFonts w:ascii="Times New Roman" w:hAnsi="Times New Roman" w:cs="Times New Roman"/>
                <w:sz w:val="24"/>
                <w:szCs w:val="24"/>
              </w:rPr>
            </w:pPr>
          </w:p>
          <w:p w14:paraId="0245C0D3" w14:textId="77777777" w:rsidR="00D74D9B" w:rsidRDefault="00D74D9B" w:rsidP="00074F6E">
            <w:pPr>
              <w:jc w:val="both"/>
              <w:rPr>
                <w:ins w:id="300" w:author="Наталья Б. Еременко" w:date="2018-05-22T14:36:00Z"/>
                <w:rFonts w:ascii="Times New Roman" w:hAnsi="Times New Roman" w:cs="Times New Roman"/>
                <w:sz w:val="24"/>
                <w:szCs w:val="24"/>
              </w:rPr>
            </w:pPr>
          </w:p>
          <w:p w14:paraId="49030B9C" w14:textId="77777777" w:rsidR="00D74D9B" w:rsidRDefault="00D74D9B" w:rsidP="00074F6E">
            <w:pPr>
              <w:jc w:val="both"/>
              <w:rPr>
                <w:ins w:id="301" w:author="Наталья Б. Еременко" w:date="2018-05-22T14:36:00Z"/>
                <w:rFonts w:ascii="Times New Roman" w:hAnsi="Times New Roman" w:cs="Times New Roman"/>
                <w:sz w:val="24"/>
                <w:szCs w:val="24"/>
              </w:rPr>
            </w:pPr>
          </w:p>
          <w:p w14:paraId="14E138EB" w14:textId="77777777" w:rsidR="00D74D9B" w:rsidRDefault="00D74D9B" w:rsidP="00074F6E">
            <w:pPr>
              <w:jc w:val="both"/>
              <w:rPr>
                <w:ins w:id="302" w:author="Наталья Б. Еременко" w:date="2018-05-22T14:36:00Z"/>
                <w:rFonts w:ascii="Times New Roman" w:hAnsi="Times New Roman" w:cs="Times New Roman"/>
                <w:sz w:val="24"/>
                <w:szCs w:val="24"/>
              </w:rPr>
            </w:pPr>
          </w:p>
          <w:p w14:paraId="1F51404D" w14:textId="77777777" w:rsidR="00D74D9B" w:rsidRDefault="00D74D9B" w:rsidP="00074F6E">
            <w:pPr>
              <w:jc w:val="both"/>
              <w:rPr>
                <w:ins w:id="303" w:author="Наталья Б. Еременко" w:date="2018-05-22T14:36:00Z"/>
                <w:rFonts w:ascii="Times New Roman" w:hAnsi="Times New Roman" w:cs="Times New Roman"/>
                <w:sz w:val="24"/>
                <w:szCs w:val="24"/>
              </w:rPr>
            </w:pPr>
          </w:p>
          <w:p w14:paraId="0B1C94E8" w14:textId="77777777" w:rsidR="00D74D9B" w:rsidRDefault="00D74D9B" w:rsidP="00074F6E">
            <w:pPr>
              <w:jc w:val="both"/>
              <w:rPr>
                <w:ins w:id="304" w:author="Наталья Б. Еременко" w:date="2018-05-22T14:36:00Z"/>
                <w:rFonts w:ascii="Times New Roman" w:hAnsi="Times New Roman" w:cs="Times New Roman"/>
                <w:sz w:val="24"/>
                <w:szCs w:val="24"/>
              </w:rPr>
            </w:pPr>
          </w:p>
          <w:p w14:paraId="62892DF8" w14:textId="77777777" w:rsidR="00D74D9B" w:rsidRDefault="00D74D9B" w:rsidP="00074F6E">
            <w:pPr>
              <w:jc w:val="both"/>
              <w:rPr>
                <w:ins w:id="305" w:author="Наталья Б. Еременко" w:date="2018-05-22T14:36:00Z"/>
                <w:rFonts w:ascii="Times New Roman" w:hAnsi="Times New Roman" w:cs="Times New Roman"/>
                <w:sz w:val="24"/>
                <w:szCs w:val="24"/>
              </w:rPr>
            </w:pPr>
          </w:p>
          <w:p w14:paraId="43B56AF2" w14:textId="77777777" w:rsidR="00D74D9B" w:rsidRDefault="00D74D9B" w:rsidP="00074F6E">
            <w:pPr>
              <w:jc w:val="both"/>
              <w:rPr>
                <w:ins w:id="306" w:author="Наталья Б. Еременко" w:date="2018-05-22T14:36:00Z"/>
                <w:rFonts w:ascii="Times New Roman" w:hAnsi="Times New Roman" w:cs="Times New Roman"/>
                <w:sz w:val="24"/>
                <w:szCs w:val="24"/>
              </w:rPr>
            </w:pPr>
          </w:p>
          <w:p w14:paraId="21D49650" w14:textId="77777777" w:rsidR="00D74D9B" w:rsidRDefault="00D74D9B" w:rsidP="00074F6E">
            <w:pPr>
              <w:jc w:val="both"/>
              <w:rPr>
                <w:ins w:id="307" w:author="Наталья Б. Еременко" w:date="2018-05-22T14:36:00Z"/>
                <w:rFonts w:ascii="Times New Roman" w:hAnsi="Times New Roman" w:cs="Times New Roman"/>
                <w:sz w:val="24"/>
                <w:szCs w:val="24"/>
              </w:rPr>
            </w:pPr>
          </w:p>
          <w:p w14:paraId="73975114" w14:textId="77777777" w:rsidR="00D74D9B" w:rsidRDefault="00D74D9B" w:rsidP="00074F6E">
            <w:pPr>
              <w:jc w:val="both"/>
              <w:rPr>
                <w:ins w:id="308" w:author="Наталья Б. Еременко" w:date="2018-05-22T14:36:00Z"/>
                <w:rFonts w:ascii="Times New Roman" w:hAnsi="Times New Roman" w:cs="Times New Roman"/>
                <w:sz w:val="24"/>
                <w:szCs w:val="24"/>
              </w:rPr>
            </w:pPr>
          </w:p>
          <w:p w14:paraId="0F0E5A30" w14:textId="77777777" w:rsidR="00D74D9B" w:rsidRDefault="00D74D9B" w:rsidP="00074F6E">
            <w:pPr>
              <w:jc w:val="both"/>
              <w:rPr>
                <w:ins w:id="309" w:author="Наталья Б. Еременко" w:date="2018-05-22T14:36:00Z"/>
                <w:rFonts w:ascii="Times New Roman" w:hAnsi="Times New Roman" w:cs="Times New Roman"/>
                <w:sz w:val="24"/>
                <w:szCs w:val="24"/>
              </w:rPr>
            </w:pPr>
          </w:p>
          <w:p w14:paraId="34A6A8E6" w14:textId="77777777" w:rsidR="00D74D9B" w:rsidRDefault="00D74D9B" w:rsidP="00074F6E">
            <w:pPr>
              <w:jc w:val="both"/>
              <w:rPr>
                <w:ins w:id="310" w:author="Наталья Б. Еременко" w:date="2018-05-22T14:36:00Z"/>
                <w:rFonts w:ascii="Times New Roman" w:hAnsi="Times New Roman" w:cs="Times New Roman"/>
                <w:sz w:val="24"/>
                <w:szCs w:val="24"/>
              </w:rPr>
            </w:pPr>
          </w:p>
          <w:p w14:paraId="78AA41A3" w14:textId="77777777" w:rsidR="00D74D9B" w:rsidRDefault="00D74D9B" w:rsidP="00074F6E">
            <w:pPr>
              <w:jc w:val="both"/>
              <w:rPr>
                <w:ins w:id="311" w:author="Наталья Б. Еременко" w:date="2018-05-22T14:36:00Z"/>
                <w:rFonts w:ascii="Times New Roman" w:hAnsi="Times New Roman" w:cs="Times New Roman"/>
                <w:sz w:val="24"/>
                <w:szCs w:val="24"/>
              </w:rPr>
            </w:pPr>
          </w:p>
          <w:p w14:paraId="36A5125C" w14:textId="77777777" w:rsidR="00D74D9B" w:rsidRDefault="00D74D9B" w:rsidP="00074F6E">
            <w:pPr>
              <w:jc w:val="both"/>
              <w:rPr>
                <w:ins w:id="312" w:author="Наталья Б. Еременко" w:date="2018-05-22T14:36:00Z"/>
                <w:rFonts w:ascii="Times New Roman" w:hAnsi="Times New Roman" w:cs="Times New Roman"/>
                <w:sz w:val="24"/>
                <w:szCs w:val="24"/>
              </w:rPr>
            </w:pPr>
          </w:p>
          <w:p w14:paraId="75BE2EE8" w14:textId="77777777" w:rsidR="00D74D9B" w:rsidRDefault="00D74D9B" w:rsidP="00074F6E">
            <w:pPr>
              <w:jc w:val="both"/>
              <w:rPr>
                <w:ins w:id="313" w:author="Наталья Б. Еременко" w:date="2018-05-22T14:36:00Z"/>
                <w:rFonts w:ascii="Times New Roman" w:hAnsi="Times New Roman" w:cs="Times New Roman"/>
                <w:sz w:val="24"/>
                <w:szCs w:val="24"/>
              </w:rPr>
            </w:pPr>
          </w:p>
          <w:p w14:paraId="1C1A722B" w14:textId="77777777" w:rsidR="00D74D9B" w:rsidRDefault="00D74D9B" w:rsidP="00074F6E">
            <w:pPr>
              <w:jc w:val="both"/>
              <w:rPr>
                <w:ins w:id="314" w:author="Наталья Б. Еременко" w:date="2018-05-22T14:36:00Z"/>
                <w:rFonts w:ascii="Times New Roman" w:hAnsi="Times New Roman" w:cs="Times New Roman"/>
                <w:sz w:val="24"/>
                <w:szCs w:val="24"/>
              </w:rPr>
            </w:pPr>
          </w:p>
          <w:p w14:paraId="3D9AA713" w14:textId="77777777" w:rsidR="00D74D9B" w:rsidRDefault="00D74D9B" w:rsidP="00074F6E">
            <w:pPr>
              <w:jc w:val="both"/>
              <w:rPr>
                <w:ins w:id="315" w:author="Наталья Б. Еременко" w:date="2018-05-22T14:36:00Z"/>
                <w:rFonts w:ascii="Times New Roman" w:hAnsi="Times New Roman" w:cs="Times New Roman"/>
                <w:sz w:val="24"/>
                <w:szCs w:val="24"/>
              </w:rPr>
            </w:pPr>
          </w:p>
          <w:p w14:paraId="71085A5E" w14:textId="77777777" w:rsidR="00D74D9B" w:rsidRDefault="00D74D9B" w:rsidP="00074F6E">
            <w:pPr>
              <w:jc w:val="both"/>
              <w:rPr>
                <w:ins w:id="316" w:author="Наталья Б. Еременко" w:date="2018-05-22T14:36:00Z"/>
                <w:rFonts w:ascii="Times New Roman" w:hAnsi="Times New Roman" w:cs="Times New Roman"/>
                <w:sz w:val="24"/>
                <w:szCs w:val="24"/>
              </w:rPr>
            </w:pPr>
          </w:p>
          <w:p w14:paraId="687FB983" w14:textId="77777777" w:rsidR="00D74D9B" w:rsidRDefault="00D74D9B" w:rsidP="00074F6E">
            <w:pPr>
              <w:jc w:val="both"/>
              <w:rPr>
                <w:ins w:id="317" w:author="Наталья Б. Еременко" w:date="2018-05-22T14:36:00Z"/>
                <w:rFonts w:ascii="Times New Roman" w:hAnsi="Times New Roman" w:cs="Times New Roman"/>
                <w:sz w:val="24"/>
                <w:szCs w:val="24"/>
              </w:rPr>
            </w:pPr>
          </w:p>
          <w:p w14:paraId="06FCD00D" w14:textId="77777777" w:rsidR="00D74D9B" w:rsidRDefault="00D74D9B" w:rsidP="00074F6E">
            <w:pPr>
              <w:jc w:val="both"/>
              <w:rPr>
                <w:ins w:id="318" w:author="Наталья Б. Еременко" w:date="2018-05-22T14:36:00Z"/>
                <w:rFonts w:ascii="Times New Roman" w:hAnsi="Times New Roman" w:cs="Times New Roman"/>
                <w:sz w:val="24"/>
                <w:szCs w:val="24"/>
              </w:rPr>
            </w:pPr>
          </w:p>
          <w:p w14:paraId="2BC6470F" w14:textId="77777777" w:rsidR="00D74D9B" w:rsidRDefault="00D74D9B" w:rsidP="00074F6E">
            <w:pPr>
              <w:jc w:val="both"/>
              <w:rPr>
                <w:ins w:id="319" w:author="Наталья Б. Еременко" w:date="2018-05-22T14:36:00Z"/>
                <w:rFonts w:ascii="Times New Roman" w:hAnsi="Times New Roman" w:cs="Times New Roman"/>
                <w:sz w:val="24"/>
                <w:szCs w:val="24"/>
              </w:rPr>
            </w:pPr>
          </w:p>
          <w:p w14:paraId="70A0D719" w14:textId="77777777" w:rsidR="00D74D9B" w:rsidRDefault="00D74D9B" w:rsidP="00074F6E">
            <w:pPr>
              <w:jc w:val="both"/>
              <w:rPr>
                <w:ins w:id="320" w:author="Наталья Б. Еременко" w:date="2018-05-22T14:36:00Z"/>
                <w:rFonts w:ascii="Times New Roman" w:hAnsi="Times New Roman" w:cs="Times New Roman"/>
                <w:sz w:val="24"/>
                <w:szCs w:val="24"/>
              </w:rPr>
            </w:pPr>
          </w:p>
          <w:p w14:paraId="6568D350" w14:textId="77777777" w:rsidR="00D74D9B" w:rsidRDefault="00D74D9B" w:rsidP="00074F6E">
            <w:pPr>
              <w:jc w:val="both"/>
              <w:rPr>
                <w:ins w:id="321" w:author="Наталья Б. Еременко" w:date="2018-05-22T14:36:00Z"/>
                <w:rFonts w:ascii="Times New Roman" w:hAnsi="Times New Roman" w:cs="Times New Roman"/>
                <w:sz w:val="24"/>
                <w:szCs w:val="24"/>
              </w:rPr>
            </w:pPr>
          </w:p>
          <w:p w14:paraId="017FA05F" w14:textId="77777777" w:rsidR="00D74D9B" w:rsidRDefault="00D74D9B" w:rsidP="00074F6E">
            <w:pPr>
              <w:jc w:val="both"/>
              <w:rPr>
                <w:ins w:id="322" w:author="Наталья Б. Еременко" w:date="2018-05-22T14:36:00Z"/>
                <w:rFonts w:ascii="Times New Roman" w:hAnsi="Times New Roman" w:cs="Times New Roman"/>
                <w:sz w:val="24"/>
                <w:szCs w:val="24"/>
              </w:rPr>
            </w:pPr>
          </w:p>
          <w:p w14:paraId="18381D1A" w14:textId="77777777" w:rsidR="00D74D9B" w:rsidRDefault="00D74D9B" w:rsidP="00074F6E">
            <w:pPr>
              <w:jc w:val="both"/>
              <w:rPr>
                <w:ins w:id="323" w:author="Наталья Б. Еременко" w:date="2018-05-22T14:36:00Z"/>
                <w:rFonts w:ascii="Times New Roman" w:hAnsi="Times New Roman" w:cs="Times New Roman"/>
                <w:sz w:val="24"/>
                <w:szCs w:val="24"/>
              </w:rPr>
            </w:pPr>
          </w:p>
          <w:p w14:paraId="3BC137F4" w14:textId="77777777" w:rsidR="00D74D9B" w:rsidRDefault="00D74D9B" w:rsidP="00074F6E">
            <w:pPr>
              <w:jc w:val="both"/>
              <w:rPr>
                <w:ins w:id="324" w:author="Наталья Б. Еременко" w:date="2018-05-22T14:36:00Z"/>
                <w:rFonts w:ascii="Times New Roman" w:hAnsi="Times New Roman" w:cs="Times New Roman"/>
                <w:sz w:val="24"/>
                <w:szCs w:val="24"/>
              </w:rPr>
            </w:pPr>
          </w:p>
          <w:p w14:paraId="7E8C51E2" w14:textId="77777777" w:rsidR="00D74D9B" w:rsidRDefault="00D74D9B" w:rsidP="00074F6E">
            <w:pPr>
              <w:jc w:val="both"/>
              <w:rPr>
                <w:ins w:id="325" w:author="Наталья Б. Еременко" w:date="2018-05-22T14:36:00Z"/>
                <w:rFonts w:ascii="Times New Roman" w:hAnsi="Times New Roman" w:cs="Times New Roman"/>
                <w:sz w:val="24"/>
                <w:szCs w:val="24"/>
              </w:rPr>
            </w:pPr>
          </w:p>
          <w:p w14:paraId="682E4322" w14:textId="77777777" w:rsidR="00D74D9B" w:rsidRDefault="00D74D9B" w:rsidP="00074F6E">
            <w:pPr>
              <w:jc w:val="both"/>
              <w:rPr>
                <w:ins w:id="326" w:author="Наталья Б. Еременко" w:date="2018-05-22T14:36:00Z"/>
                <w:rFonts w:ascii="Times New Roman" w:hAnsi="Times New Roman" w:cs="Times New Roman"/>
                <w:sz w:val="24"/>
                <w:szCs w:val="24"/>
              </w:rPr>
            </w:pPr>
          </w:p>
          <w:p w14:paraId="51D26F41" w14:textId="77777777" w:rsidR="00D74D9B" w:rsidRDefault="00D74D9B" w:rsidP="00074F6E">
            <w:pPr>
              <w:jc w:val="both"/>
              <w:rPr>
                <w:ins w:id="327" w:author="Наталья Б. Еременко" w:date="2018-05-22T14:36:00Z"/>
                <w:rFonts w:ascii="Times New Roman" w:hAnsi="Times New Roman" w:cs="Times New Roman"/>
                <w:sz w:val="24"/>
                <w:szCs w:val="24"/>
              </w:rPr>
            </w:pPr>
          </w:p>
          <w:p w14:paraId="1102ECC7" w14:textId="77777777" w:rsidR="00D74D9B" w:rsidRDefault="00D74D9B" w:rsidP="00074F6E">
            <w:pPr>
              <w:jc w:val="both"/>
              <w:rPr>
                <w:ins w:id="328" w:author="Наталья Б. Еременко" w:date="2018-05-22T14:36:00Z"/>
                <w:rFonts w:ascii="Times New Roman" w:hAnsi="Times New Roman" w:cs="Times New Roman"/>
                <w:sz w:val="24"/>
                <w:szCs w:val="24"/>
              </w:rPr>
            </w:pPr>
          </w:p>
          <w:p w14:paraId="384251CE" w14:textId="77777777" w:rsidR="00D74D9B" w:rsidRDefault="00D74D9B" w:rsidP="00074F6E">
            <w:pPr>
              <w:jc w:val="both"/>
              <w:rPr>
                <w:ins w:id="329" w:author="Наталья Б. Еременко" w:date="2018-05-22T14:36:00Z"/>
                <w:rFonts w:ascii="Times New Roman" w:hAnsi="Times New Roman" w:cs="Times New Roman"/>
                <w:sz w:val="24"/>
                <w:szCs w:val="24"/>
              </w:rPr>
            </w:pPr>
          </w:p>
          <w:p w14:paraId="63491890" w14:textId="77777777" w:rsidR="00D74D9B" w:rsidRDefault="00D74D9B" w:rsidP="00074F6E">
            <w:pPr>
              <w:jc w:val="both"/>
              <w:rPr>
                <w:ins w:id="330" w:author="Наталья Б. Еременко" w:date="2018-05-22T14:36:00Z"/>
                <w:rFonts w:ascii="Times New Roman" w:hAnsi="Times New Roman" w:cs="Times New Roman"/>
                <w:sz w:val="24"/>
                <w:szCs w:val="24"/>
              </w:rPr>
            </w:pPr>
          </w:p>
          <w:p w14:paraId="06402628" w14:textId="77777777" w:rsidR="00D74D9B" w:rsidRDefault="00D74D9B" w:rsidP="00074F6E">
            <w:pPr>
              <w:jc w:val="both"/>
              <w:rPr>
                <w:ins w:id="331" w:author="Наталья Б. Еременко" w:date="2018-05-22T14:36:00Z"/>
                <w:rFonts w:ascii="Times New Roman" w:hAnsi="Times New Roman" w:cs="Times New Roman"/>
                <w:sz w:val="24"/>
                <w:szCs w:val="24"/>
              </w:rPr>
            </w:pPr>
          </w:p>
          <w:p w14:paraId="660477D6" w14:textId="77777777" w:rsidR="00D74D9B" w:rsidRDefault="00D74D9B" w:rsidP="00074F6E">
            <w:pPr>
              <w:jc w:val="both"/>
              <w:rPr>
                <w:ins w:id="332" w:author="Наталья Б. Еременко" w:date="2018-05-22T14:36:00Z"/>
                <w:rFonts w:ascii="Times New Roman" w:hAnsi="Times New Roman" w:cs="Times New Roman"/>
                <w:sz w:val="24"/>
                <w:szCs w:val="24"/>
              </w:rPr>
            </w:pPr>
          </w:p>
          <w:p w14:paraId="54764C7E" w14:textId="77777777" w:rsidR="00D74D9B" w:rsidRDefault="00D74D9B" w:rsidP="00074F6E">
            <w:pPr>
              <w:jc w:val="both"/>
              <w:rPr>
                <w:ins w:id="333" w:author="Наталья Б. Еременко" w:date="2018-05-22T14:36:00Z"/>
                <w:rFonts w:ascii="Times New Roman" w:hAnsi="Times New Roman" w:cs="Times New Roman"/>
                <w:sz w:val="24"/>
                <w:szCs w:val="24"/>
              </w:rPr>
            </w:pPr>
          </w:p>
          <w:p w14:paraId="5961725C" w14:textId="77777777" w:rsidR="00D74D9B" w:rsidRDefault="00D74D9B" w:rsidP="00074F6E">
            <w:pPr>
              <w:jc w:val="both"/>
              <w:rPr>
                <w:ins w:id="334" w:author="Наталья Б. Еременко" w:date="2018-05-22T14:36:00Z"/>
                <w:rFonts w:ascii="Times New Roman" w:hAnsi="Times New Roman" w:cs="Times New Roman"/>
                <w:sz w:val="24"/>
                <w:szCs w:val="24"/>
              </w:rPr>
            </w:pPr>
          </w:p>
          <w:p w14:paraId="0A6D258B" w14:textId="77777777" w:rsidR="00D74D9B" w:rsidRDefault="00D74D9B" w:rsidP="00074F6E">
            <w:pPr>
              <w:jc w:val="both"/>
              <w:rPr>
                <w:ins w:id="335" w:author="Наталья Б. Еременко" w:date="2018-05-22T14:36:00Z"/>
                <w:rFonts w:ascii="Times New Roman" w:hAnsi="Times New Roman" w:cs="Times New Roman"/>
                <w:sz w:val="24"/>
                <w:szCs w:val="24"/>
              </w:rPr>
            </w:pPr>
          </w:p>
          <w:p w14:paraId="1845EB1D" w14:textId="77777777" w:rsidR="00D74D9B" w:rsidRDefault="00D74D9B" w:rsidP="00074F6E">
            <w:pPr>
              <w:jc w:val="both"/>
              <w:rPr>
                <w:ins w:id="336" w:author="Наталья Б. Еременко" w:date="2018-05-22T14:36:00Z"/>
                <w:rFonts w:ascii="Times New Roman" w:hAnsi="Times New Roman" w:cs="Times New Roman"/>
                <w:sz w:val="24"/>
                <w:szCs w:val="24"/>
              </w:rPr>
            </w:pPr>
          </w:p>
          <w:p w14:paraId="4D59720E" w14:textId="77777777" w:rsidR="00D74D9B" w:rsidRDefault="00D74D9B" w:rsidP="00074F6E">
            <w:pPr>
              <w:jc w:val="both"/>
              <w:rPr>
                <w:ins w:id="337" w:author="Наталья Б. Еременко" w:date="2018-05-22T14:36:00Z"/>
                <w:rFonts w:ascii="Times New Roman" w:hAnsi="Times New Roman" w:cs="Times New Roman"/>
                <w:sz w:val="24"/>
                <w:szCs w:val="24"/>
              </w:rPr>
            </w:pPr>
          </w:p>
          <w:p w14:paraId="7B79579A" w14:textId="77777777" w:rsidR="00D74D9B" w:rsidRDefault="00D74D9B" w:rsidP="00074F6E">
            <w:pPr>
              <w:jc w:val="both"/>
              <w:rPr>
                <w:ins w:id="338" w:author="Наталья Б. Еременко" w:date="2018-05-22T14:36:00Z"/>
                <w:rFonts w:ascii="Times New Roman" w:hAnsi="Times New Roman" w:cs="Times New Roman"/>
                <w:sz w:val="24"/>
                <w:szCs w:val="24"/>
              </w:rPr>
            </w:pPr>
          </w:p>
          <w:p w14:paraId="7922AAF3" w14:textId="77777777" w:rsidR="00D74D9B" w:rsidRDefault="00D74D9B" w:rsidP="00074F6E">
            <w:pPr>
              <w:jc w:val="both"/>
              <w:rPr>
                <w:ins w:id="339" w:author="Наталья Б. Еременко" w:date="2018-05-22T14:36:00Z"/>
                <w:rFonts w:ascii="Times New Roman" w:hAnsi="Times New Roman" w:cs="Times New Roman"/>
                <w:sz w:val="24"/>
                <w:szCs w:val="24"/>
              </w:rPr>
            </w:pPr>
          </w:p>
          <w:p w14:paraId="42051DCB" w14:textId="77777777" w:rsidR="00D74D9B" w:rsidRDefault="00D74D9B" w:rsidP="00074F6E">
            <w:pPr>
              <w:jc w:val="both"/>
              <w:rPr>
                <w:ins w:id="340" w:author="Наталья Б. Еременко" w:date="2018-05-22T14:36:00Z"/>
                <w:rFonts w:ascii="Times New Roman" w:hAnsi="Times New Roman" w:cs="Times New Roman"/>
                <w:sz w:val="24"/>
                <w:szCs w:val="24"/>
              </w:rPr>
            </w:pPr>
          </w:p>
          <w:p w14:paraId="5954D5C7" w14:textId="77777777" w:rsidR="00D74D9B" w:rsidRDefault="00D74D9B" w:rsidP="00074F6E">
            <w:pPr>
              <w:jc w:val="both"/>
              <w:rPr>
                <w:ins w:id="341" w:author="Наталья Б. Еременко" w:date="2018-05-22T14:36:00Z"/>
                <w:rFonts w:ascii="Times New Roman" w:hAnsi="Times New Roman" w:cs="Times New Roman"/>
                <w:sz w:val="24"/>
                <w:szCs w:val="24"/>
              </w:rPr>
            </w:pPr>
          </w:p>
          <w:p w14:paraId="269A15C0" w14:textId="77777777" w:rsidR="00D74D9B" w:rsidRDefault="00D74D9B" w:rsidP="00074F6E">
            <w:pPr>
              <w:jc w:val="both"/>
              <w:rPr>
                <w:ins w:id="342" w:author="Наталья Б. Еременко" w:date="2018-05-22T14:36:00Z"/>
                <w:rFonts w:ascii="Times New Roman" w:hAnsi="Times New Roman" w:cs="Times New Roman"/>
                <w:sz w:val="24"/>
                <w:szCs w:val="24"/>
              </w:rPr>
            </w:pPr>
          </w:p>
          <w:p w14:paraId="00413428" w14:textId="77777777" w:rsidR="00D74D9B" w:rsidRDefault="00D74D9B" w:rsidP="00074F6E">
            <w:pPr>
              <w:jc w:val="both"/>
              <w:rPr>
                <w:ins w:id="343" w:author="Наталья Б. Еременко" w:date="2018-05-22T14:36:00Z"/>
                <w:rFonts w:ascii="Times New Roman" w:hAnsi="Times New Roman" w:cs="Times New Roman"/>
                <w:sz w:val="24"/>
                <w:szCs w:val="24"/>
              </w:rPr>
            </w:pPr>
          </w:p>
          <w:p w14:paraId="607A87FE" w14:textId="77777777" w:rsidR="00D74D9B" w:rsidRDefault="00D74D9B" w:rsidP="00074F6E">
            <w:pPr>
              <w:jc w:val="both"/>
              <w:rPr>
                <w:ins w:id="344" w:author="Наталья Б. Еременко" w:date="2018-05-22T14:36:00Z"/>
                <w:rFonts w:ascii="Times New Roman" w:hAnsi="Times New Roman" w:cs="Times New Roman"/>
                <w:sz w:val="24"/>
                <w:szCs w:val="24"/>
              </w:rPr>
            </w:pPr>
          </w:p>
          <w:p w14:paraId="57C01495" w14:textId="77777777" w:rsidR="00D74D9B" w:rsidRDefault="00D74D9B" w:rsidP="00074F6E">
            <w:pPr>
              <w:jc w:val="both"/>
              <w:rPr>
                <w:ins w:id="345" w:author="Наталья Б. Еременко" w:date="2018-05-22T14:36:00Z"/>
                <w:rFonts w:ascii="Times New Roman" w:hAnsi="Times New Roman" w:cs="Times New Roman"/>
                <w:sz w:val="24"/>
                <w:szCs w:val="24"/>
              </w:rPr>
            </w:pPr>
          </w:p>
          <w:p w14:paraId="7EE28346" w14:textId="77777777" w:rsidR="00D74D9B" w:rsidRDefault="00D74D9B" w:rsidP="00074F6E">
            <w:pPr>
              <w:jc w:val="both"/>
              <w:rPr>
                <w:ins w:id="346" w:author="Наталья Б. Еременко" w:date="2018-05-22T14:36:00Z"/>
                <w:rFonts w:ascii="Times New Roman" w:hAnsi="Times New Roman" w:cs="Times New Roman"/>
                <w:sz w:val="24"/>
                <w:szCs w:val="24"/>
              </w:rPr>
            </w:pPr>
          </w:p>
          <w:p w14:paraId="52D30AE4" w14:textId="77777777" w:rsidR="00D74D9B" w:rsidRDefault="00D74D9B" w:rsidP="00074F6E">
            <w:pPr>
              <w:jc w:val="both"/>
              <w:rPr>
                <w:ins w:id="347" w:author="Наталья Б. Еременко" w:date="2018-05-22T14:36:00Z"/>
                <w:rFonts w:ascii="Times New Roman" w:hAnsi="Times New Roman" w:cs="Times New Roman"/>
                <w:sz w:val="24"/>
                <w:szCs w:val="24"/>
              </w:rPr>
            </w:pPr>
          </w:p>
          <w:p w14:paraId="0555AD6A" w14:textId="77777777" w:rsidR="00D74D9B" w:rsidRDefault="00D74D9B" w:rsidP="00074F6E">
            <w:pPr>
              <w:jc w:val="both"/>
              <w:rPr>
                <w:ins w:id="348" w:author="Наталья Б. Еременко" w:date="2018-05-22T14:36:00Z"/>
                <w:rFonts w:ascii="Times New Roman" w:hAnsi="Times New Roman" w:cs="Times New Roman"/>
                <w:sz w:val="24"/>
                <w:szCs w:val="24"/>
              </w:rPr>
            </w:pPr>
          </w:p>
          <w:p w14:paraId="42EA7427" w14:textId="77777777" w:rsidR="00D74D9B" w:rsidRDefault="00D74D9B" w:rsidP="00074F6E">
            <w:pPr>
              <w:jc w:val="both"/>
              <w:rPr>
                <w:ins w:id="349" w:author="Наталья Б. Еременко" w:date="2018-05-22T14:36:00Z"/>
                <w:rFonts w:ascii="Times New Roman" w:hAnsi="Times New Roman" w:cs="Times New Roman"/>
                <w:sz w:val="24"/>
                <w:szCs w:val="24"/>
              </w:rPr>
            </w:pPr>
          </w:p>
          <w:p w14:paraId="3776E24C" w14:textId="77777777" w:rsidR="00D74D9B" w:rsidRDefault="00D74D9B" w:rsidP="00074F6E">
            <w:pPr>
              <w:jc w:val="both"/>
              <w:rPr>
                <w:ins w:id="350" w:author="Наталья Б. Еременко" w:date="2018-05-22T14:36:00Z"/>
                <w:rFonts w:ascii="Times New Roman" w:hAnsi="Times New Roman" w:cs="Times New Roman"/>
                <w:sz w:val="24"/>
                <w:szCs w:val="24"/>
              </w:rPr>
            </w:pPr>
          </w:p>
          <w:p w14:paraId="66D44730" w14:textId="77777777" w:rsidR="00D74D9B" w:rsidRDefault="00D74D9B" w:rsidP="00074F6E">
            <w:pPr>
              <w:jc w:val="both"/>
              <w:rPr>
                <w:ins w:id="351" w:author="Наталья Б. Еременко" w:date="2018-05-22T14:36:00Z"/>
                <w:rFonts w:ascii="Times New Roman" w:hAnsi="Times New Roman" w:cs="Times New Roman"/>
                <w:sz w:val="24"/>
                <w:szCs w:val="24"/>
              </w:rPr>
            </w:pPr>
          </w:p>
          <w:p w14:paraId="78BBE482" w14:textId="77777777" w:rsidR="00D74D9B" w:rsidRDefault="00D74D9B" w:rsidP="00074F6E">
            <w:pPr>
              <w:jc w:val="both"/>
              <w:rPr>
                <w:ins w:id="352" w:author="Наталья Б. Еременко" w:date="2018-05-22T14:36:00Z"/>
                <w:rFonts w:ascii="Times New Roman" w:hAnsi="Times New Roman" w:cs="Times New Roman"/>
                <w:sz w:val="24"/>
                <w:szCs w:val="24"/>
              </w:rPr>
            </w:pPr>
          </w:p>
          <w:p w14:paraId="5B3A5AE4" w14:textId="77777777" w:rsidR="00D74D9B" w:rsidRDefault="00D74D9B" w:rsidP="00074F6E">
            <w:pPr>
              <w:jc w:val="both"/>
              <w:rPr>
                <w:ins w:id="353" w:author="Наталья Б. Еременко" w:date="2018-05-22T14:36:00Z"/>
                <w:rFonts w:ascii="Times New Roman" w:hAnsi="Times New Roman" w:cs="Times New Roman"/>
                <w:sz w:val="24"/>
                <w:szCs w:val="24"/>
              </w:rPr>
            </w:pPr>
          </w:p>
          <w:p w14:paraId="68BDCCD8" w14:textId="77777777" w:rsidR="00D74D9B" w:rsidRDefault="00D74D9B" w:rsidP="00074F6E">
            <w:pPr>
              <w:jc w:val="both"/>
              <w:rPr>
                <w:ins w:id="354" w:author="Наталья Б. Еременко" w:date="2018-05-22T14:36:00Z"/>
                <w:rFonts w:ascii="Times New Roman" w:hAnsi="Times New Roman" w:cs="Times New Roman"/>
                <w:sz w:val="24"/>
                <w:szCs w:val="24"/>
              </w:rPr>
            </w:pPr>
          </w:p>
          <w:p w14:paraId="2BE08644" w14:textId="594596A6" w:rsidR="00D74D9B" w:rsidRPr="00A23D8E" w:rsidRDefault="00D74D9B" w:rsidP="00074F6E">
            <w:pPr>
              <w:jc w:val="both"/>
              <w:rPr>
                <w:ins w:id="355" w:author="Наталья Б. Еременко" w:date="2018-05-22T14:17:00Z"/>
                <w:rFonts w:ascii="Times New Roman" w:hAnsi="Times New Roman" w:cs="Times New Roman"/>
                <w:sz w:val="24"/>
                <w:szCs w:val="24"/>
              </w:rPr>
            </w:pPr>
            <w:ins w:id="356" w:author="Наталья Б. Еременко" w:date="2018-05-22T14:33:00Z">
              <w:r w:rsidRPr="00074F6E">
                <w:rPr>
                  <w:rFonts w:ascii="Times New Roman" w:hAnsi="Times New Roman" w:cs="Times New Roman"/>
                  <w:sz w:val="24"/>
                  <w:szCs w:val="24"/>
                </w:rPr>
                <w:t>»;</w:t>
              </w:r>
            </w:ins>
          </w:p>
        </w:tc>
      </w:tr>
      <w:tr w:rsidR="00D74D9B" w14:paraId="72BDEDAF" w14:textId="77777777" w:rsidTr="00DA0011">
        <w:trPr>
          <w:ins w:id="357" w:author="Наталья Б. Еременко" w:date="2018-05-22T14:17:00Z"/>
        </w:trPr>
        <w:tc>
          <w:tcPr>
            <w:tcW w:w="337" w:type="dxa"/>
            <w:tcBorders>
              <w:right w:val="single" w:sz="4" w:space="0" w:color="auto"/>
            </w:tcBorders>
          </w:tcPr>
          <w:p w14:paraId="63B78A5B" w14:textId="77777777" w:rsidR="00D74D9B" w:rsidRPr="001823ED" w:rsidRDefault="00D74D9B" w:rsidP="00E57650">
            <w:pPr>
              <w:jc w:val="both"/>
              <w:rPr>
                <w:ins w:id="358"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343C1AB" w14:textId="2314860D" w:rsidR="00D74D9B" w:rsidRDefault="00D74D9B" w:rsidP="00E57650">
            <w:pPr>
              <w:jc w:val="both"/>
              <w:rPr>
                <w:ins w:id="359" w:author="Наталья Б. Еременко" w:date="2018-05-22T14:17:00Z"/>
                <w:rFonts w:ascii="Times New Roman" w:hAnsi="Times New Roman" w:cs="Times New Roman"/>
                <w:sz w:val="24"/>
                <w:szCs w:val="24"/>
              </w:rPr>
            </w:pPr>
            <w:ins w:id="360" w:author="Наталья Б. Еременко" w:date="2018-05-22T14:18:00Z">
              <w:r>
                <w:rPr>
                  <w:rFonts w:ascii="Times New Roman" w:hAnsi="Times New Roman" w:cs="Times New Roman"/>
                  <w:sz w:val="24"/>
                  <w:szCs w:val="24"/>
                </w:rPr>
                <w:t>2.18.</w:t>
              </w:r>
            </w:ins>
          </w:p>
        </w:tc>
        <w:tc>
          <w:tcPr>
            <w:tcW w:w="2410" w:type="dxa"/>
            <w:tcBorders>
              <w:top w:val="single" w:sz="4" w:space="0" w:color="auto"/>
              <w:left w:val="single" w:sz="4" w:space="0" w:color="auto"/>
              <w:bottom w:val="single" w:sz="4" w:space="0" w:color="auto"/>
              <w:right w:val="single" w:sz="4" w:space="0" w:color="auto"/>
            </w:tcBorders>
          </w:tcPr>
          <w:p w14:paraId="29697339" w14:textId="656753AC" w:rsidR="00D74D9B" w:rsidRPr="0028678D" w:rsidRDefault="00D74D9B" w:rsidP="00E57650">
            <w:pPr>
              <w:jc w:val="both"/>
              <w:rPr>
                <w:ins w:id="361" w:author="Наталья Б. Еременко" w:date="2018-05-22T14:17:00Z"/>
                <w:rFonts w:ascii="Times New Roman" w:hAnsi="Times New Roman" w:cs="Times New Roman"/>
                <w:color w:val="000000"/>
                <w:sz w:val="24"/>
                <w:szCs w:val="24"/>
              </w:rPr>
            </w:pPr>
            <w:ins w:id="362" w:author="Наталья Б. Еременко" w:date="2018-05-22T14:18:00Z">
              <w:r w:rsidRPr="00AB76BD">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Pr>
                  <w:rFonts w:ascii="Times New Roman" w:eastAsia="Times New Roman" w:hAnsi="Times New Roman" w:cs="Times New Roman"/>
                  <w:sz w:val="24"/>
                  <w:szCs w:val="24"/>
                </w:rPr>
                <w:t>и особенности предоставления му</w:t>
              </w:r>
              <w:r w:rsidRPr="00AB76BD">
                <w:rPr>
                  <w:rFonts w:ascii="Times New Roman" w:eastAsia="Times New Roman" w:hAnsi="Times New Roman" w:cs="Times New Roman"/>
                  <w:sz w:val="24"/>
                  <w:szCs w:val="24"/>
                </w:rPr>
                <w:t>ниципальной услуги в электронной форме</w:t>
              </w:r>
            </w:ins>
          </w:p>
        </w:tc>
        <w:tc>
          <w:tcPr>
            <w:tcW w:w="5812" w:type="dxa"/>
            <w:tcBorders>
              <w:top w:val="single" w:sz="4" w:space="0" w:color="auto"/>
              <w:left w:val="single" w:sz="4" w:space="0" w:color="auto"/>
              <w:bottom w:val="single" w:sz="4" w:space="0" w:color="auto"/>
              <w:right w:val="single" w:sz="4" w:space="0" w:color="auto"/>
            </w:tcBorders>
          </w:tcPr>
          <w:p w14:paraId="4801DB1B" w14:textId="77777777" w:rsidR="00D74D9B" w:rsidRPr="00AB76BD" w:rsidRDefault="00D74D9B" w:rsidP="00E57650">
            <w:pPr>
              <w:ind w:left="80" w:firstLine="300"/>
              <w:jc w:val="both"/>
              <w:rPr>
                <w:ins w:id="363" w:author="Наталья Б. Еременко" w:date="2018-05-22T14:18:00Z"/>
                <w:rFonts w:ascii="Times New Roman" w:eastAsia="Times New Roman" w:hAnsi="Times New Roman" w:cs="Times New Roman"/>
                <w:sz w:val="24"/>
                <w:szCs w:val="24"/>
              </w:rPr>
            </w:pPr>
            <w:ins w:id="364" w:author="Наталья Б. Еременко" w:date="2018-05-22T14:18:00Z">
              <w:r w:rsidRPr="00AB76BD">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ins>
          </w:p>
          <w:p w14:paraId="0A3F6AB0" w14:textId="77777777" w:rsidR="00D74D9B" w:rsidRPr="00AB76BD" w:rsidRDefault="00D74D9B" w:rsidP="00E57650">
            <w:pPr>
              <w:ind w:left="80" w:firstLine="300"/>
              <w:jc w:val="both"/>
              <w:rPr>
                <w:ins w:id="365" w:author="Наталья Б. Еременко" w:date="2018-05-22T14:18:00Z"/>
                <w:rFonts w:ascii="Times New Roman" w:eastAsia="Times New Roman" w:hAnsi="Times New Roman" w:cs="Times New Roman"/>
                <w:sz w:val="24"/>
                <w:szCs w:val="24"/>
              </w:rPr>
            </w:pPr>
            <w:ins w:id="366" w:author="Наталья Б. Еременко" w:date="2018-05-22T14:18:00Z">
              <w:r w:rsidRPr="00AB76BD">
                <w:rPr>
                  <w:rFonts w:ascii="Times New Roman" w:eastAsia="Times New Roman" w:hAnsi="Times New Roman" w:cs="Times New Roman"/>
                  <w:sz w:val="24"/>
                  <w:szCs w:val="24"/>
                </w:rPr>
                <w:t>на официальный адрес электронной почты Администрации;</w:t>
              </w:r>
            </w:ins>
          </w:p>
          <w:p w14:paraId="3DEC872D" w14:textId="77777777" w:rsidR="00D74D9B" w:rsidRPr="00AB76BD" w:rsidRDefault="00D74D9B" w:rsidP="00E57650">
            <w:pPr>
              <w:ind w:left="80" w:firstLine="300"/>
              <w:jc w:val="both"/>
              <w:rPr>
                <w:ins w:id="367" w:author="Наталья Б. Еременко" w:date="2018-05-22T14:18:00Z"/>
                <w:rFonts w:ascii="Times New Roman" w:eastAsia="Times New Roman" w:hAnsi="Times New Roman" w:cs="Times New Roman"/>
                <w:sz w:val="24"/>
                <w:szCs w:val="24"/>
              </w:rPr>
            </w:pPr>
            <w:ins w:id="368" w:author="Наталья Б. Еременко" w:date="2018-05-22T14:18:00Z">
              <w:r w:rsidRPr="00AB76BD">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ins>
          </w:p>
          <w:p w14:paraId="360AADC1" w14:textId="77777777" w:rsidR="00D74D9B" w:rsidRPr="00AB76BD" w:rsidRDefault="00D74D9B" w:rsidP="00E57650">
            <w:pPr>
              <w:ind w:left="80" w:firstLine="300"/>
              <w:jc w:val="both"/>
              <w:rPr>
                <w:ins w:id="369" w:author="Наталья Б. Еременко" w:date="2018-05-22T14:18:00Z"/>
                <w:rFonts w:ascii="Times New Roman" w:eastAsia="Times New Roman" w:hAnsi="Times New Roman" w:cs="Times New Roman"/>
                <w:sz w:val="24"/>
                <w:szCs w:val="24"/>
              </w:rPr>
            </w:pPr>
            <w:ins w:id="370" w:author="Наталья Б. Еременко" w:date="2018-05-22T14:18:00Z">
              <w:r w:rsidRPr="00AB76BD">
                <w:rPr>
                  <w:rFonts w:ascii="Times New Roman" w:eastAsia="Times New Roman" w:hAnsi="Times New Roman" w:cs="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w:t>
              </w:r>
              <w:r>
                <w:rPr>
                  <w:rFonts w:ascii="Times New Roman" w:eastAsia="Times New Roman" w:hAnsi="Times New Roman" w:cs="Times New Roman"/>
                  <w:sz w:val="24"/>
                  <w:szCs w:val="24"/>
                </w:rPr>
                <w:t>а от 27 июля 2010 года № 210-ФЗ</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«Об организации предоставления государственных и муниципальн</w:t>
              </w:r>
              <w:r>
                <w:rPr>
                  <w:rFonts w:ascii="Times New Roman" w:eastAsia="Times New Roman" w:hAnsi="Times New Roman" w:cs="Times New Roman"/>
                  <w:sz w:val="24"/>
                  <w:szCs w:val="24"/>
                </w:rPr>
                <w:t>ых услуг» и Федерального закона</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от 6 апреля 2011 года № 63-ФЗ «Об электронной подписи».</w:t>
              </w:r>
            </w:ins>
          </w:p>
          <w:p w14:paraId="52B887E0" w14:textId="77777777" w:rsidR="00D74D9B" w:rsidRPr="00AB76BD" w:rsidRDefault="00D74D9B" w:rsidP="00E57650">
            <w:pPr>
              <w:ind w:left="80" w:firstLine="300"/>
              <w:jc w:val="both"/>
              <w:rPr>
                <w:ins w:id="371" w:author="Наталья Б. Еременко" w:date="2018-05-22T14:18:00Z"/>
                <w:rFonts w:ascii="Times New Roman" w:eastAsia="Times New Roman" w:hAnsi="Times New Roman" w:cs="Times New Roman"/>
                <w:sz w:val="24"/>
                <w:szCs w:val="24"/>
              </w:rPr>
            </w:pPr>
            <w:ins w:id="372" w:author="Наталья Б. Еременко" w:date="2018-05-22T14:18:00Z">
              <w:r w:rsidRPr="00AB76BD">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ins>
          </w:p>
          <w:p w14:paraId="0C417026" w14:textId="77777777" w:rsidR="00D74D9B" w:rsidRPr="00AB76BD" w:rsidRDefault="00D74D9B" w:rsidP="00E57650">
            <w:pPr>
              <w:ind w:left="80" w:firstLine="300"/>
              <w:jc w:val="both"/>
              <w:rPr>
                <w:ins w:id="373" w:author="Наталья Б. Еременко" w:date="2018-05-22T14:18:00Z"/>
                <w:rFonts w:ascii="Times New Roman" w:eastAsia="Times New Roman" w:hAnsi="Times New Roman" w:cs="Times New Roman"/>
                <w:sz w:val="24"/>
                <w:szCs w:val="24"/>
              </w:rPr>
            </w:pPr>
            <w:ins w:id="374" w:author="Наталья Б. Еременко" w:date="2018-05-22T14:18:00Z">
              <w:r w:rsidRPr="00AB76BD">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ins>
          </w:p>
          <w:p w14:paraId="45781821" w14:textId="77777777" w:rsidR="00D74D9B" w:rsidRPr="00AB76BD" w:rsidRDefault="00D74D9B" w:rsidP="00E57650">
            <w:pPr>
              <w:ind w:left="80" w:firstLine="300"/>
              <w:jc w:val="both"/>
              <w:rPr>
                <w:ins w:id="375" w:author="Наталья Б. Еременко" w:date="2018-05-22T14:18:00Z"/>
                <w:rFonts w:ascii="Times New Roman" w:eastAsia="Times New Roman" w:hAnsi="Times New Roman" w:cs="Times New Roman"/>
                <w:sz w:val="24"/>
                <w:szCs w:val="24"/>
              </w:rPr>
            </w:pPr>
            <w:ins w:id="376" w:author="Наталья Б. Еременко" w:date="2018-05-22T14:18:00Z">
              <w:r w:rsidRPr="00AB76BD">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ins>
          </w:p>
          <w:p w14:paraId="2B4277EA" w14:textId="77777777" w:rsidR="00D74D9B" w:rsidRPr="00AB76BD" w:rsidRDefault="00D74D9B" w:rsidP="00E57650">
            <w:pPr>
              <w:ind w:left="80" w:firstLine="300"/>
              <w:jc w:val="both"/>
              <w:rPr>
                <w:ins w:id="377" w:author="Наталья Б. Еременко" w:date="2018-05-22T14:18:00Z"/>
                <w:rFonts w:ascii="Times New Roman" w:eastAsia="Times New Roman" w:hAnsi="Times New Roman" w:cs="Times New Roman"/>
                <w:sz w:val="24"/>
                <w:szCs w:val="24"/>
              </w:rPr>
            </w:pPr>
            <w:ins w:id="378" w:author="Наталья Б. Еременко" w:date="2018-05-22T14:18:00Z">
              <w:r w:rsidRPr="00AB76BD">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ins>
          </w:p>
          <w:p w14:paraId="2FFF2240" w14:textId="77777777" w:rsidR="00D74D9B" w:rsidRPr="00AB76BD" w:rsidRDefault="00D74D9B" w:rsidP="00E57650">
            <w:pPr>
              <w:ind w:left="80" w:firstLine="300"/>
              <w:jc w:val="both"/>
              <w:rPr>
                <w:ins w:id="379" w:author="Наталья Б. Еременко" w:date="2018-05-22T14:18:00Z"/>
                <w:rFonts w:ascii="Times New Roman" w:eastAsia="Times New Roman" w:hAnsi="Times New Roman" w:cs="Times New Roman"/>
                <w:sz w:val="24"/>
                <w:szCs w:val="24"/>
              </w:rPr>
            </w:pPr>
            <w:ins w:id="380" w:author="Наталья Б. Еременко" w:date="2018-05-22T14:18:00Z">
              <w:r w:rsidRPr="00AB76BD">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ins>
          </w:p>
          <w:p w14:paraId="69D1CDB6" w14:textId="77777777" w:rsidR="00D74D9B" w:rsidRPr="00AB76BD" w:rsidRDefault="00D74D9B" w:rsidP="00E57650">
            <w:pPr>
              <w:ind w:left="80" w:firstLine="300"/>
              <w:jc w:val="both"/>
              <w:rPr>
                <w:ins w:id="381" w:author="Наталья Б. Еременко" w:date="2018-05-22T14:18:00Z"/>
                <w:rFonts w:ascii="Times New Roman" w:eastAsia="Times New Roman" w:hAnsi="Times New Roman" w:cs="Times New Roman"/>
                <w:sz w:val="24"/>
                <w:szCs w:val="24"/>
              </w:rPr>
            </w:pPr>
            <w:ins w:id="382" w:author="Наталья Б. Еременко" w:date="2018-05-22T14:18:00Z">
              <w:r w:rsidRPr="00AB76BD">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ins>
          </w:p>
          <w:p w14:paraId="30CD9E81" w14:textId="77777777" w:rsidR="00D74D9B" w:rsidRPr="00AB76BD" w:rsidRDefault="00D74D9B" w:rsidP="00E57650">
            <w:pPr>
              <w:ind w:left="80" w:firstLine="300"/>
              <w:jc w:val="both"/>
              <w:rPr>
                <w:ins w:id="383" w:author="Наталья Б. Еременко" w:date="2018-05-22T14:18:00Z"/>
                <w:rFonts w:ascii="Times New Roman" w:eastAsia="Times New Roman" w:hAnsi="Times New Roman" w:cs="Times New Roman"/>
                <w:sz w:val="24"/>
                <w:szCs w:val="24"/>
              </w:rPr>
            </w:pPr>
            <w:ins w:id="384" w:author="Наталья Б. Еременко" w:date="2018-05-22T14:18:00Z">
              <w:r w:rsidRPr="00AB76BD">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ins>
          </w:p>
          <w:p w14:paraId="5B46771B" w14:textId="77777777" w:rsidR="00D74D9B" w:rsidRPr="00AB76BD" w:rsidRDefault="00D74D9B" w:rsidP="00E57650">
            <w:pPr>
              <w:ind w:left="80" w:firstLine="300"/>
              <w:jc w:val="both"/>
              <w:rPr>
                <w:ins w:id="385" w:author="Наталья Б. Еременко" w:date="2018-05-22T14:18:00Z"/>
                <w:rFonts w:ascii="Times New Roman" w:eastAsia="Times New Roman" w:hAnsi="Times New Roman" w:cs="Times New Roman"/>
                <w:sz w:val="24"/>
                <w:szCs w:val="24"/>
              </w:rPr>
            </w:pPr>
            <w:ins w:id="386" w:author="Наталья Б. Еременко" w:date="2018-05-22T14:18:00Z">
              <w:r w:rsidRPr="00AB76BD">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ins>
          </w:p>
          <w:p w14:paraId="39542226" w14:textId="77777777" w:rsidR="00D74D9B" w:rsidRPr="00AB76BD" w:rsidRDefault="00D74D9B" w:rsidP="00E57650">
            <w:pPr>
              <w:ind w:left="80" w:firstLine="300"/>
              <w:jc w:val="both"/>
              <w:rPr>
                <w:ins w:id="387" w:author="Наталья Б. Еременко" w:date="2018-05-22T14:18:00Z"/>
                <w:rFonts w:ascii="Times New Roman" w:eastAsia="Times New Roman" w:hAnsi="Times New Roman" w:cs="Times New Roman"/>
                <w:sz w:val="24"/>
                <w:szCs w:val="24"/>
              </w:rPr>
            </w:pPr>
            <w:ins w:id="388" w:author="Наталья Б. Еременко" w:date="2018-05-22T14:18:00Z">
              <w:r w:rsidRPr="00AB76BD">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ins>
          </w:p>
          <w:p w14:paraId="6BAECF63" w14:textId="77777777" w:rsidR="00D74D9B" w:rsidRPr="00AB76BD" w:rsidRDefault="00D74D9B" w:rsidP="00E57650">
            <w:pPr>
              <w:ind w:left="80" w:firstLine="300"/>
              <w:jc w:val="both"/>
              <w:rPr>
                <w:ins w:id="389" w:author="Наталья Б. Еременко" w:date="2018-05-22T14:18:00Z"/>
                <w:rFonts w:ascii="Times New Roman" w:eastAsia="Times New Roman" w:hAnsi="Times New Roman" w:cs="Times New Roman"/>
                <w:sz w:val="24"/>
                <w:szCs w:val="24"/>
              </w:rPr>
            </w:pPr>
            <w:ins w:id="390" w:author="Наталья Б. Еременко" w:date="2018-05-22T14:18:00Z">
              <w:r w:rsidRPr="00AB76BD">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ins>
          </w:p>
          <w:p w14:paraId="2C570306" w14:textId="77777777" w:rsidR="00D74D9B" w:rsidRPr="00AB76BD" w:rsidRDefault="00D74D9B" w:rsidP="00E57650">
            <w:pPr>
              <w:ind w:left="80" w:firstLine="300"/>
              <w:jc w:val="both"/>
              <w:rPr>
                <w:ins w:id="391" w:author="Наталья Б. Еременко" w:date="2018-05-22T14:18:00Z"/>
                <w:rFonts w:ascii="Times New Roman" w:eastAsia="Times New Roman" w:hAnsi="Times New Roman" w:cs="Times New Roman"/>
                <w:sz w:val="24"/>
                <w:szCs w:val="24"/>
              </w:rPr>
            </w:pPr>
            <w:ins w:id="392" w:author="Наталья Б. Еременко" w:date="2018-05-22T14:18:00Z">
              <w:r w:rsidRPr="00AB76BD">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ins>
          </w:p>
          <w:p w14:paraId="211BD2FA" w14:textId="77777777" w:rsidR="00D74D9B" w:rsidRPr="00AB76BD" w:rsidRDefault="00D74D9B" w:rsidP="00E57650">
            <w:pPr>
              <w:ind w:left="80" w:firstLine="300"/>
              <w:jc w:val="both"/>
              <w:rPr>
                <w:ins w:id="393" w:author="Наталья Б. Еременко" w:date="2018-05-22T14:18:00Z"/>
                <w:rFonts w:ascii="Times New Roman" w:eastAsia="Times New Roman" w:hAnsi="Times New Roman" w:cs="Times New Roman"/>
                <w:sz w:val="24"/>
                <w:szCs w:val="24"/>
              </w:rPr>
            </w:pPr>
            <w:ins w:id="394" w:author="Наталья Б. Еременко" w:date="2018-05-22T14:18:00Z">
              <w:r w:rsidRPr="00AB76BD">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ins>
          </w:p>
          <w:p w14:paraId="43797379" w14:textId="77777777" w:rsidR="00D74D9B" w:rsidRPr="00AB76BD" w:rsidRDefault="00D74D9B" w:rsidP="00E57650">
            <w:pPr>
              <w:ind w:left="80" w:firstLine="300"/>
              <w:jc w:val="both"/>
              <w:rPr>
                <w:ins w:id="395" w:author="Наталья Б. Еременко" w:date="2018-05-22T14:18:00Z"/>
                <w:rFonts w:ascii="Times New Roman" w:eastAsia="Times New Roman" w:hAnsi="Times New Roman" w:cs="Times New Roman"/>
                <w:sz w:val="24"/>
                <w:szCs w:val="24"/>
              </w:rPr>
            </w:pPr>
            <w:ins w:id="396" w:author="Наталья Б. Еременко" w:date="2018-05-22T14:18:00Z">
              <w:r w:rsidRPr="00AB76BD">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ins>
          </w:p>
          <w:p w14:paraId="254FBAB5" w14:textId="77777777" w:rsidR="00D74D9B" w:rsidRPr="00AB76BD" w:rsidRDefault="00D74D9B" w:rsidP="00E57650">
            <w:pPr>
              <w:ind w:left="80" w:firstLine="620"/>
              <w:jc w:val="both"/>
              <w:rPr>
                <w:ins w:id="397" w:author="Наталья Б. Еременко" w:date="2018-05-22T14:18:00Z"/>
                <w:rFonts w:ascii="Times New Roman" w:eastAsia="Times New Roman" w:hAnsi="Times New Roman" w:cs="Times New Roman"/>
                <w:sz w:val="24"/>
                <w:szCs w:val="24"/>
              </w:rPr>
            </w:pPr>
            <w:ins w:id="398" w:author="Наталья Б. Еременко" w:date="2018-05-22T14:18:00Z">
              <w:r w:rsidRPr="00AB76BD">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ins>
          </w:p>
          <w:p w14:paraId="4D760ABA" w14:textId="7EBA6BBF" w:rsidR="00D74D9B" w:rsidRPr="0028678D" w:rsidRDefault="00D74D9B" w:rsidP="00E57650">
            <w:pPr>
              <w:widowControl w:val="0"/>
              <w:tabs>
                <w:tab w:val="left" w:pos="521"/>
              </w:tabs>
              <w:autoSpaceDE w:val="0"/>
              <w:autoSpaceDN w:val="0"/>
              <w:adjustRightInd w:val="0"/>
              <w:ind w:firstLine="284"/>
              <w:jc w:val="both"/>
              <w:rPr>
                <w:ins w:id="399" w:author="Наталья Б. Еременко" w:date="2018-05-22T14:17:00Z"/>
                <w:rFonts w:ascii="Times New Roman" w:hAnsi="Times New Roman" w:cs="Times New Roman"/>
                <w:sz w:val="24"/>
                <w:szCs w:val="24"/>
              </w:rPr>
            </w:pPr>
            <w:ins w:id="400" w:author="Наталья Б. Еременко" w:date="2018-05-22T14:18:00Z">
              <w:r w:rsidRPr="00AB76BD">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tc>
        <w:tc>
          <w:tcPr>
            <w:tcW w:w="567" w:type="dxa"/>
            <w:vMerge/>
            <w:tcBorders>
              <w:left w:val="single" w:sz="4" w:space="0" w:color="auto"/>
            </w:tcBorders>
          </w:tcPr>
          <w:p w14:paraId="4486642D" w14:textId="77777777" w:rsidR="00D74D9B" w:rsidRPr="00A23D8E" w:rsidRDefault="00D74D9B" w:rsidP="00E57650">
            <w:pPr>
              <w:jc w:val="both"/>
              <w:rPr>
                <w:ins w:id="401" w:author="Наталья Б. Еременко" w:date="2018-05-22T14:17:00Z"/>
                <w:rFonts w:ascii="Times New Roman" w:hAnsi="Times New Roman" w:cs="Times New Roman"/>
                <w:sz w:val="24"/>
                <w:szCs w:val="24"/>
              </w:rPr>
            </w:pPr>
          </w:p>
        </w:tc>
      </w:tr>
    </w:tbl>
    <w:p w14:paraId="27C68B65" w14:textId="461CA18B" w:rsidR="00A23D8E" w:rsidDel="0079110B" w:rsidRDefault="00A23D8E" w:rsidP="00C47457">
      <w:pPr>
        <w:spacing w:after="0" w:line="240" w:lineRule="auto"/>
        <w:ind w:firstLine="708"/>
        <w:jc w:val="both"/>
        <w:rPr>
          <w:del w:id="402" w:author="Наталья Б. Еременко" w:date="2018-05-22T14:18:00Z"/>
          <w:rFonts w:ascii="Times New Roman" w:hAnsi="Times New Roman" w:cs="Times New Roman"/>
          <w:sz w:val="20"/>
          <w:szCs w:val="20"/>
        </w:rPr>
      </w:pPr>
    </w:p>
    <w:p w14:paraId="0BA14D3C" w14:textId="77777777" w:rsidR="0079110B" w:rsidRPr="0071352E" w:rsidRDefault="0079110B" w:rsidP="00864CBC">
      <w:pPr>
        <w:spacing w:after="0" w:line="240" w:lineRule="auto"/>
        <w:ind w:firstLine="708"/>
        <w:jc w:val="both"/>
        <w:rPr>
          <w:ins w:id="403" w:author="Наталья Б. Еременко" w:date="2018-05-22T14:19:00Z"/>
          <w:rFonts w:ascii="Times New Roman" w:hAnsi="Times New Roman" w:cs="Times New Roman"/>
          <w:sz w:val="20"/>
          <w:szCs w:val="20"/>
          <w:rPrChange w:id="404" w:author="Наталья Б. Еременко" w:date="2018-05-21T12:22:00Z">
            <w:rPr>
              <w:ins w:id="405" w:author="Наталья Б. Еременко" w:date="2018-05-22T14:19:00Z"/>
              <w:rFonts w:ascii="Times New Roman" w:hAnsi="Times New Roman" w:cs="Times New Roman"/>
              <w:sz w:val="28"/>
              <w:szCs w:val="28"/>
            </w:rPr>
          </w:rPrChange>
        </w:rPr>
      </w:pPr>
    </w:p>
    <w:p w14:paraId="06DE6235" w14:textId="709C2F1D" w:rsidR="00A23D8E" w:rsidRPr="00A23D8E" w:rsidDel="00E57650" w:rsidRDefault="00490303" w:rsidP="00A23D8E">
      <w:pPr>
        <w:spacing w:after="0" w:line="240" w:lineRule="auto"/>
        <w:ind w:firstLine="708"/>
        <w:jc w:val="both"/>
        <w:rPr>
          <w:del w:id="406" w:author="Наталья Б. Еременко" w:date="2018-05-22T14:18:00Z"/>
          <w:rFonts w:ascii="Times New Roman" w:hAnsi="Times New Roman" w:cs="Times New Roman"/>
          <w:sz w:val="28"/>
          <w:szCs w:val="28"/>
        </w:rPr>
      </w:pPr>
      <w:del w:id="407" w:author="Наталья Б. Еременко" w:date="2018-05-21T07:58:00Z">
        <w:r w:rsidDel="00313EBC">
          <w:rPr>
            <w:rFonts w:ascii="Times New Roman" w:hAnsi="Times New Roman" w:cs="Times New Roman"/>
            <w:sz w:val="28"/>
            <w:szCs w:val="28"/>
          </w:rPr>
          <w:delText>з</w:delText>
        </w:r>
      </w:del>
      <w:del w:id="408" w:author="Наталья Б. Еременко" w:date="2018-05-22T14:18:00Z">
        <w:r w:rsidR="00A23D8E" w:rsidDel="00E57650">
          <w:rPr>
            <w:rFonts w:ascii="Times New Roman" w:hAnsi="Times New Roman" w:cs="Times New Roman"/>
            <w:sz w:val="28"/>
            <w:szCs w:val="28"/>
          </w:rPr>
          <w:delText xml:space="preserve">) </w:delText>
        </w:r>
      </w:del>
      <w:del w:id="409" w:author="Наталья Б. Еременко" w:date="2018-05-21T08:39:00Z">
        <w:r w:rsidR="00A23D8E" w:rsidRPr="00A23D8E" w:rsidDel="00800C5B">
          <w:rPr>
            <w:rFonts w:ascii="Times New Roman" w:hAnsi="Times New Roman" w:cs="Times New Roman"/>
            <w:sz w:val="28"/>
            <w:szCs w:val="28"/>
          </w:rPr>
          <w:delText>подраздел 2.1</w:delText>
        </w:r>
        <w:r w:rsidR="00A23D8E" w:rsidDel="00800C5B">
          <w:rPr>
            <w:rFonts w:ascii="Times New Roman" w:hAnsi="Times New Roman" w:cs="Times New Roman"/>
            <w:sz w:val="28"/>
            <w:szCs w:val="28"/>
          </w:rPr>
          <w:delText>7</w:delText>
        </w:r>
        <w:r w:rsidR="00A23D8E"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R="00A23D8E" w:rsidDel="00800C5B">
          <w:rPr>
            <w:rFonts w:ascii="Times New Roman" w:hAnsi="Times New Roman" w:cs="Times New Roman"/>
            <w:sz w:val="28"/>
            <w:szCs w:val="28"/>
          </w:rPr>
          <w:delText xml:space="preserve">» </w:delText>
        </w:r>
        <w:r w:rsidR="001A0023" w:rsidRPr="001A0023" w:rsidDel="00800C5B">
          <w:rPr>
            <w:rFonts w:ascii="Times New Roman" w:hAnsi="Times New Roman" w:cs="Times New Roman"/>
            <w:sz w:val="28"/>
            <w:szCs w:val="28"/>
          </w:rPr>
          <w:delText xml:space="preserve">после слов «соблюдение срока получения результата </w:delText>
        </w:r>
        <w:r w:rsidR="001A0023" w:rsidDel="00800C5B">
          <w:rPr>
            <w:rFonts w:ascii="Times New Roman" w:hAnsi="Times New Roman" w:cs="Times New Roman"/>
            <w:sz w:val="28"/>
            <w:szCs w:val="28"/>
          </w:rPr>
          <w:delText>муниципальной услуги</w:delText>
        </w:r>
        <w:r w:rsidR="001A0023" w:rsidRPr="001A0023" w:rsidDel="00800C5B">
          <w:rPr>
            <w:rFonts w:ascii="Times New Roman" w:hAnsi="Times New Roman" w:cs="Times New Roman"/>
            <w:sz w:val="28"/>
            <w:szCs w:val="28"/>
          </w:rPr>
          <w:delText>;» дополнит</w:delText>
        </w:r>
        <w:r w:rsidR="001A0023" w:rsidDel="00800C5B">
          <w:rPr>
            <w:rFonts w:ascii="Times New Roman" w:hAnsi="Times New Roman" w:cs="Times New Roman"/>
            <w:sz w:val="28"/>
            <w:szCs w:val="28"/>
          </w:rPr>
          <w:delText>ь абзацем следующего содержания</w:delText>
        </w:r>
      </w:del>
      <w:del w:id="410" w:author="Наталья Б. Еременко" w:date="2018-05-22T14:18:00Z">
        <w:r w:rsidR="00A23D8E" w:rsidRPr="00A23D8E" w:rsidDel="00E57650">
          <w:rPr>
            <w:rFonts w:ascii="Times New Roman" w:hAnsi="Times New Roman" w:cs="Times New Roman"/>
            <w:sz w:val="28"/>
            <w:szCs w:val="28"/>
          </w:rPr>
          <w:delText>:</w:delText>
        </w:r>
      </w:del>
    </w:p>
    <w:p w14:paraId="1C6A4DCB" w14:textId="243A5012" w:rsidR="00490303" w:rsidDel="00AB76BD" w:rsidRDefault="00A23D8E">
      <w:pPr>
        <w:spacing w:after="0" w:line="240" w:lineRule="auto"/>
        <w:ind w:firstLine="709"/>
        <w:jc w:val="both"/>
        <w:rPr>
          <w:del w:id="411" w:author="Наталья Б. Еременко" w:date="2018-05-21T08:49:00Z"/>
          <w:rFonts w:ascii="Times New Roman" w:hAnsi="Times New Roman" w:cs="Times New Roman"/>
          <w:sz w:val="28"/>
          <w:szCs w:val="28"/>
        </w:rPr>
        <w:pPrChange w:id="412" w:author="Наталья Б. Еременко" w:date="2018-05-21T08:49:00Z">
          <w:pPr>
            <w:spacing w:after="0" w:line="240" w:lineRule="auto"/>
            <w:ind w:firstLine="708"/>
            <w:jc w:val="both"/>
          </w:pPr>
        </w:pPrChange>
      </w:pPr>
      <w:del w:id="413" w:author="Наталья Б. Еременко" w:date="2018-05-21T08:49:00Z">
        <w:r w:rsidRPr="00A23D8E" w:rsidDel="00AB76BD">
          <w:rPr>
            <w:rFonts w:ascii="Times New Roman" w:hAnsi="Times New Roman" w:cs="Times New Roman"/>
            <w:sz w:val="28"/>
            <w:szCs w:val="28"/>
          </w:rPr>
          <w:delText>«возможность получения информации о ходе предоставления муниципальной услуги, в том</w:delText>
        </w:r>
        <w:r w:rsidR="001A0023" w:rsidDel="00AB76BD">
          <w:rPr>
            <w:rFonts w:ascii="Times New Roman" w:hAnsi="Times New Roman" w:cs="Times New Roman"/>
            <w:sz w:val="28"/>
            <w:szCs w:val="28"/>
          </w:rPr>
          <w:delText xml:space="preserve"> числе с использованием Портала</w:delText>
        </w:r>
        <w:r w:rsidRPr="00A23D8E" w:rsidDel="00AB76BD">
          <w:rPr>
            <w:rFonts w:ascii="Times New Roman" w:hAnsi="Times New Roman" w:cs="Times New Roman"/>
            <w:sz w:val="28"/>
            <w:szCs w:val="28"/>
          </w:rPr>
          <w:delText>;»</w:delText>
        </w:r>
        <w:r w:rsidR="00490303" w:rsidDel="00AB76BD">
          <w:rPr>
            <w:rFonts w:ascii="Times New Roman" w:hAnsi="Times New Roman" w:cs="Times New Roman"/>
            <w:sz w:val="28"/>
            <w:szCs w:val="28"/>
          </w:rPr>
          <w:delText>;</w:delText>
        </w:r>
      </w:del>
    </w:p>
    <w:p w14:paraId="6BF704E6" w14:textId="00A042E7" w:rsidR="00800C5B" w:rsidRPr="0071352E" w:rsidDel="0079110B" w:rsidRDefault="00490303">
      <w:pPr>
        <w:spacing w:after="0" w:line="240" w:lineRule="auto"/>
        <w:jc w:val="both"/>
        <w:rPr>
          <w:del w:id="414" w:author="Наталья Б. Еременко" w:date="2018-05-22T14:18:00Z"/>
          <w:rFonts w:ascii="Times New Roman" w:hAnsi="Times New Roman" w:cs="Times New Roman"/>
          <w:sz w:val="20"/>
          <w:szCs w:val="20"/>
          <w:rPrChange w:id="415" w:author="Наталья Б. Еременко" w:date="2018-05-21T12:23:00Z">
            <w:rPr>
              <w:del w:id="416" w:author="Наталья Б. Еременко" w:date="2018-05-22T14:18:00Z"/>
              <w:rFonts w:ascii="Times New Roman" w:hAnsi="Times New Roman" w:cs="Times New Roman"/>
              <w:sz w:val="28"/>
              <w:szCs w:val="28"/>
            </w:rPr>
          </w:rPrChange>
        </w:rPr>
        <w:pPrChange w:id="417" w:author="Наталья Б. Еременко" w:date="2018-05-22T14:18:00Z">
          <w:pPr>
            <w:spacing w:after="0" w:line="240" w:lineRule="auto"/>
            <w:ind w:firstLine="708"/>
            <w:jc w:val="both"/>
          </w:pPr>
        </w:pPrChange>
      </w:pPr>
      <w:del w:id="418" w:author="Наталья Б. Еременко" w:date="2018-04-30T15:29:00Z">
        <w:r w:rsidDel="006B2546">
          <w:rPr>
            <w:rFonts w:ascii="Times New Roman" w:hAnsi="Times New Roman" w:cs="Times New Roman"/>
            <w:sz w:val="28"/>
            <w:szCs w:val="28"/>
          </w:rPr>
          <w:delText>е</w:delText>
        </w:r>
      </w:del>
      <w:del w:id="419" w:author="Наталья Б. Еременко" w:date="2018-05-22T14:18:00Z">
        <w:r w:rsidDel="00E57650">
          <w:rPr>
            <w:rFonts w:ascii="Times New Roman" w:hAnsi="Times New Roman" w:cs="Times New Roman"/>
            <w:sz w:val="28"/>
            <w:szCs w:val="28"/>
          </w:rPr>
          <w:delText>)</w:delText>
        </w:r>
      </w:del>
      <w:del w:id="420" w:author="Наталья Б. Еременко" w:date="2018-05-21T08:39:00Z">
        <w:r w:rsidDel="00800C5B">
          <w:rPr>
            <w:rFonts w:ascii="Times New Roman" w:hAnsi="Times New Roman" w:cs="Times New Roman"/>
            <w:sz w:val="28"/>
            <w:szCs w:val="28"/>
          </w:rPr>
          <w:delText xml:space="preserve"> </w:delText>
        </w:r>
        <w:r w:rsidRPr="00A23D8E" w:rsidDel="00800C5B">
          <w:rPr>
            <w:rFonts w:ascii="Times New Roman" w:hAnsi="Times New Roman" w:cs="Times New Roman"/>
            <w:sz w:val="28"/>
            <w:szCs w:val="28"/>
          </w:rPr>
          <w:delText>подраздел 2.1</w:delText>
        </w:r>
        <w:r w:rsidDel="00800C5B">
          <w:rPr>
            <w:rFonts w:ascii="Times New Roman" w:hAnsi="Times New Roman" w:cs="Times New Roman"/>
            <w:sz w:val="28"/>
            <w:szCs w:val="28"/>
          </w:rPr>
          <w:delText>7</w:delText>
        </w:r>
        <w:r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Del="00800C5B">
          <w:rPr>
            <w:rFonts w:ascii="Times New Roman" w:hAnsi="Times New Roman" w:cs="Times New Roman"/>
            <w:sz w:val="28"/>
            <w:szCs w:val="28"/>
          </w:rPr>
          <w:delText xml:space="preserve">» </w:delText>
        </w:r>
      </w:del>
      <w:del w:id="421" w:author="Наталья Б. Еременко" w:date="2018-05-21T08:38:00Z">
        <w:r w:rsidDel="00800C5B">
          <w:rPr>
            <w:rFonts w:ascii="Times New Roman" w:hAnsi="Times New Roman" w:cs="Times New Roman"/>
            <w:sz w:val="28"/>
            <w:szCs w:val="28"/>
          </w:rPr>
          <w:delText>дополнить абзацами</w:delText>
        </w:r>
      </w:del>
      <w:del w:id="422" w:author="Наталья Б. Еременко" w:date="2018-05-21T08:39:00Z">
        <w:r w:rsidDel="00800C5B">
          <w:rPr>
            <w:rFonts w:ascii="Times New Roman" w:hAnsi="Times New Roman" w:cs="Times New Roman"/>
            <w:sz w:val="28"/>
            <w:szCs w:val="28"/>
          </w:rPr>
          <w:delText xml:space="preserve"> </w:delText>
        </w:r>
      </w:del>
      <w:del w:id="423" w:author="Наталья Б. Еременко" w:date="2018-05-21T08:38:00Z">
        <w:r w:rsidDel="00800C5B">
          <w:rPr>
            <w:rFonts w:ascii="Times New Roman" w:hAnsi="Times New Roman" w:cs="Times New Roman"/>
            <w:sz w:val="28"/>
            <w:szCs w:val="28"/>
          </w:rPr>
          <w:delText>следующего содержания</w:delText>
        </w:r>
      </w:del>
      <w:del w:id="424" w:author="Наталья Б. Еременко" w:date="2018-05-22T14:18:00Z">
        <w:r w:rsidDel="00E57650">
          <w:rPr>
            <w:rFonts w:ascii="Times New Roman" w:hAnsi="Times New Roman" w:cs="Times New Roman"/>
            <w:sz w:val="28"/>
            <w:szCs w:val="28"/>
          </w:rPr>
          <w:delText>:</w:delText>
        </w:r>
      </w:del>
    </w:p>
    <w:p w14:paraId="1F5E00B9" w14:textId="3D483494" w:rsidR="00490303" w:rsidRPr="00490303" w:rsidDel="00AB76BD" w:rsidRDefault="00490303" w:rsidP="00490303">
      <w:pPr>
        <w:spacing w:after="0" w:line="240" w:lineRule="auto"/>
        <w:ind w:firstLine="708"/>
        <w:jc w:val="both"/>
        <w:rPr>
          <w:del w:id="425" w:author="Наталья Б. Еременко" w:date="2018-05-21T08:52:00Z"/>
          <w:rFonts w:ascii="Times New Roman" w:hAnsi="Times New Roman" w:cs="Times New Roman"/>
          <w:sz w:val="28"/>
          <w:szCs w:val="28"/>
        </w:rPr>
      </w:pPr>
      <w:del w:id="426" w:author="Наталья Б. Еременко" w:date="2018-05-21T08:52:00Z">
        <w:r w:rsidDel="00AB76BD">
          <w:rPr>
            <w:rFonts w:ascii="Times New Roman" w:hAnsi="Times New Roman" w:cs="Times New Roman"/>
            <w:sz w:val="28"/>
            <w:szCs w:val="28"/>
          </w:rPr>
          <w:delText>«</w:delText>
        </w:r>
        <w:r w:rsidRPr="00490303" w:rsidDel="00AB76BD">
          <w:rPr>
            <w:rFonts w:ascii="Times New Roman" w:hAnsi="Times New Roman" w:cs="Times New Roman"/>
            <w:sz w:val="28"/>
            <w:szCs w:val="28"/>
          </w:rPr>
          <w:delTex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delText>
        </w:r>
      </w:del>
    </w:p>
    <w:p w14:paraId="744E8601" w14:textId="02B75A61" w:rsidR="00490303" w:rsidRPr="00490303" w:rsidDel="00AB76BD" w:rsidRDefault="00490303" w:rsidP="00490303">
      <w:pPr>
        <w:spacing w:after="0" w:line="240" w:lineRule="auto"/>
        <w:ind w:firstLine="708"/>
        <w:jc w:val="both"/>
        <w:rPr>
          <w:del w:id="427" w:author="Наталья Б. Еременко" w:date="2018-05-21T08:52:00Z"/>
          <w:rFonts w:ascii="Times New Roman" w:hAnsi="Times New Roman" w:cs="Times New Roman"/>
          <w:sz w:val="28"/>
          <w:szCs w:val="28"/>
        </w:rPr>
      </w:pPr>
      <w:del w:id="428" w:author="Наталья Б. Еременко" w:date="2018-05-21T08:52:00Z">
        <w:r w:rsidRPr="00490303" w:rsidDel="00AB76BD">
          <w:rPr>
            <w:rFonts w:ascii="Times New Roman" w:hAnsi="Times New Roman" w:cs="Times New Roman"/>
            <w:sz w:val="28"/>
            <w:szCs w:val="28"/>
          </w:rPr>
          <w:delTex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delText>
        </w:r>
      </w:del>
    </w:p>
    <w:p w14:paraId="0377DB8A" w14:textId="28C15096" w:rsidR="00490303" w:rsidRPr="00490303" w:rsidDel="00AB76BD" w:rsidRDefault="00490303" w:rsidP="00490303">
      <w:pPr>
        <w:spacing w:after="0" w:line="240" w:lineRule="auto"/>
        <w:ind w:firstLine="708"/>
        <w:jc w:val="both"/>
        <w:rPr>
          <w:del w:id="429" w:author="Наталья Б. Еременко" w:date="2018-05-21T08:52:00Z"/>
          <w:rFonts w:ascii="Times New Roman" w:hAnsi="Times New Roman" w:cs="Times New Roman"/>
          <w:sz w:val="28"/>
          <w:szCs w:val="28"/>
        </w:rPr>
      </w:pPr>
      <w:del w:id="430" w:author="Наталья Б. Еременко" w:date="2018-05-21T08:52:00Z">
        <w:r w:rsidRPr="00490303" w:rsidDel="00AB76BD">
          <w:rPr>
            <w:rFonts w:ascii="Times New Roman" w:hAnsi="Times New Roman" w:cs="Times New Roman"/>
            <w:sz w:val="28"/>
            <w:szCs w:val="28"/>
          </w:rPr>
          <w:delTex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delText>
        </w:r>
      </w:del>
    </w:p>
    <w:p w14:paraId="282DE452" w14:textId="1A993D51" w:rsidR="00A23D8E" w:rsidDel="00AB76BD" w:rsidRDefault="00490303" w:rsidP="00490303">
      <w:pPr>
        <w:spacing w:after="0" w:line="240" w:lineRule="auto"/>
        <w:ind w:firstLine="708"/>
        <w:jc w:val="both"/>
        <w:rPr>
          <w:del w:id="431" w:author="Наталья Б. Еременко" w:date="2018-05-21T08:52:00Z"/>
          <w:rFonts w:ascii="Times New Roman" w:hAnsi="Times New Roman" w:cs="Times New Roman"/>
          <w:sz w:val="28"/>
          <w:szCs w:val="28"/>
        </w:rPr>
      </w:pPr>
      <w:del w:id="432" w:author="Наталья Б. Еременко" w:date="2018-05-21T08:52:00Z">
        <w:r w:rsidRPr="00490303" w:rsidDel="00AB76BD">
          <w:rPr>
            <w:rFonts w:ascii="Times New Roman" w:hAnsi="Times New Roman" w:cs="Times New Roman"/>
            <w:sz w:val="28"/>
            <w:szCs w:val="28"/>
          </w:rPr>
          <w:delTex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delText>
        </w:r>
        <w:r w:rsidDel="00AB76BD">
          <w:rPr>
            <w:rFonts w:ascii="Times New Roman" w:hAnsi="Times New Roman" w:cs="Times New Roman"/>
            <w:sz w:val="28"/>
            <w:szCs w:val="28"/>
          </w:rPr>
          <w:delText>»</w:delText>
        </w:r>
        <w:r w:rsidR="00A23D8E" w:rsidRPr="00A23D8E" w:rsidDel="00AB76BD">
          <w:rPr>
            <w:rFonts w:ascii="Times New Roman" w:hAnsi="Times New Roman" w:cs="Times New Roman"/>
            <w:sz w:val="28"/>
            <w:szCs w:val="28"/>
          </w:rPr>
          <w:delText>.</w:delText>
        </w:r>
      </w:del>
    </w:p>
    <w:p w14:paraId="039CF78F" w14:textId="736F500A" w:rsidR="00C47457" w:rsidDel="00AB76BD" w:rsidRDefault="00490303" w:rsidP="00C47457">
      <w:pPr>
        <w:spacing w:after="0" w:line="240" w:lineRule="auto"/>
        <w:ind w:firstLine="708"/>
        <w:jc w:val="both"/>
        <w:rPr>
          <w:del w:id="433" w:author="Наталья Б. Еременко" w:date="2018-05-21T08:52:00Z"/>
          <w:rFonts w:ascii="Times New Roman" w:hAnsi="Times New Roman" w:cs="Times New Roman"/>
          <w:sz w:val="28"/>
          <w:szCs w:val="28"/>
        </w:rPr>
      </w:pPr>
      <w:del w:id="434" w:author="Наталья Б. Еременко" w:date="2018-05-21T07:58:00Z">
        <w:r w:rsidDel="00313EBC">
          <w:rPr>
            <w:rFonts w:ascii="Times New Roman" w:hAnsi="Times New Roman" w:cs="Times New Roman"/>
            <w:sz w:val="28"/>
            <w:szCs w:val="28"/>
          </w:rPr>
          <w:delText>к</w:delText>
        </w:r>
      </w:del>
      <w:del w:id="435" w:author="Наталья Б. Еременко" w:date="2018-05-21T08:52:00Z">
        <w:r w:rsidDel="00AB76BD">
          <w:rPr>
            <w:rFonts w:ascii="Times New Roman" w:hAnsi="Times New Roman" w:cs="Times New Roman"/>
            <w:sz w:val="28"/>
            <w:szCs w:val="28"/>
          </w:rPr>
          <w:delText>) абзацы 19-22 подраздела 2.18 «</w:delText>
        </w:r>
        <w:r w:rsidRPr="00490303" w:rsidDel="00AB76BD">
          <w:rPr>
            <w:rFonts w:ascii="Times New Roman" w:hAnsi="Times New Roman" w:cs="Times New Roman"/>
            <w:sz w:val="28"/>
            <w:szCs w:val="28"/>
          </w:rPr>
          <w:delTex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delText>
        </w:r>
        <w:r w:rsidDel="00AB76BD">
          <w:rPr>
            <w:rFonts w:ascii="Times New Roman" w:hAnsi="Times New Roman" w:cs="Times New Roman"/>
            <w:sz w:val="28"/>
            <w:szCs w:val="28"/>
          </w:rPr>
          <w:delText>» исключить.</w:delText>
        </w:r>
      </w:del>
    </w:p>
    <w:p w14:paraId="37D1CD4A" w14:textId="3D4ED470" w:rsidR="006B7726" w:rsidRDefault="006B7726" w:rsidP="00C47457">
      <w:pPr>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3</w:t>
      </w:r>
      <w:ins w:id="436" w:author="Наталья Б. Еременко" w:date="2018-05-21T11:17:00Z">
        <w:r w:rsidR="00EA6C1E">
          <w:rPr>
            <w:rFonts w:ascii="Times New Roman" w:hAnsi="Times New Roman" w:cs="Times New Roman"/>
            <w:sz w:val="28"/>
            <w:szCs w:val="28"/>
          </w:rPr>
          <w:t>)</w:t>
        </w:r>
      </w:ins>
      <w:del w:id="437" w:author="Наталья Б. Еременко" w:date="2018-05-21T11:17:00Z">
        <w:r w:rsidDel="00EA6C1E">
          <w:rPr>
            <w:rFonts w:ascii="Times New Roman" w:hAnsi="Times New Roman" w:cs="Times New Roman"/>
            <w:sz w:val="28"/>
            <w:szCs w:val="28"/>
          </w:rPr>
          <w:delText>.</w:delText>
        </w:r>
      </w:del>
      <w:r>
        <w:rPr>
          <w:rFonts w:ascii="Times New Roman" w:hAnsi="Times New Roman" w:cs="Times New Roman"/>
          <w:sz w:val="28"/>
          <w:szCs w:val="28"/>
        </w:rPr>
        <w:t xml:space="preserve"> </w:t>
      </w:r>
      <w:ins w:id="438" w:author="Наталья Б. Еременко" w:date="2018-05-21T13:37:00Z">
        <w:r w:rsidR="00D7400E">
          <w:rPr>
            <w:rFonts w:ascii="Times New Roman" w:hAnsi="Times New Roman" w:cs="Times New Roman"/>
            <w:sz w:val="28"/>
            <w:szCs w:val="28"/>
          </w:rPr>
          <w:t>подраздел 3.6</w:t>
        </w:r>
      </w:ins>
      <w:del w:id="439" w:author="Наталья Б. Еременко" w:date="2018-05-21T11:17:00Z">
        <w:r w:rsidR="00C47457" w:rsidDel="00EA6C1E">
          <w:rPr>
            <w:rFonts w:ascii="Times New Roman" w:hAnsi="Times New Roman" w:cs="Times New Roman"/>
            <w:sz w:val="28"/>
            <w:szCs w:val="28"/>
          </w:rPr>
          <w:delText>В</w:delText>
        </w:r>
      </w:del>
      <w:r w:rsidR="00C47457">
        <w:rPr>
          <w:rFonts w:ascii="Times New Roman" w:hAnsi="Times New Roman" w:cs="Times New Roman"/>
          <w:sz w:val="28"/>
          <w:szCs w:val="28"/>
        </w:rPr>
        <w:t xml:space="preserve"> </w:t>
      </w:r>
      <w:r w:rsidR="00C47457" w:rsidRPr="00C47457">
        <w:rPr>
          <w:rFonts w:ascii="Times New Roman" w:hAnsi="Times New Roman" w:cs="Times New Roman"/>
          <w:sz w:val="28"/>
          <w:szCs w:val="28"/>
        </w:rPr>
        <w:t>раздел</w:t>
      </w:r>
      <w:ins w:id="440" w:author="Наталья Б. Еременко" w:date="2018-05-21T13:37:00Z">
        <w:r w:rsidR="00D7400E">
          <w:rPr>
            <w:rFonts w:ascii="Times New Roman" w:hAnsi="Times New Roman" w:cs="Times New Roman"/>
            <w:sz w:val="28"/>
            <w:szCs w:val="28"/>
          </w:rPr>
          <w:t>а</w:t>
        </w:r>
      </w:ins>
      <w:del w:id="441" w:author="Наталья Б. Еременко" w:date="2018-05-21T13:37:00Z">
        <w:r w:rsidR="00C47457" w:rsidRPr="00C47457" w:rsidDel="00D7400E">
          <w:rPr>
            <w:rFonts w:ascii="Times New Roman" w:hAnsi="Times New Roman" w:cs="Times New Roman"/>
            <w:sz w:val="28"/>
            <w:szCs w:val="28"/>
          </w:rPr>
          <w:delText>е</w:delText>
        </w:r>
      </w:del>
      <w:r w:rsidR="00C47457" w:rsidRPr="00C47457">
        <w:rPr>
          <w:rFonts w:ascii="Times New Roman" w:hAnsi="Times New Roman" w:cs="Times New Roman"/>
          <w:sz w:val="28"/>
          <w:szCs w:val="28"/>
        </w:rPr>
        <w:t xml:space="preserve"> 3 «</w:t>
      </w:r>
      <w:r w:rsidR="00C47457" w:rsidRPr="00C47457">
        <w:rPr>
          <w:rFonts w:ascii="Times New Roman" w:eastAsia="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r w:rsidR="00C47457">
        <w:rPr>
          <w:rFonts w:ascii="Times New Roman" w:eastAsia="Times New Roman" w:hAnsi="Times New Roman" w:cs="Times New Roman"/>
          <w:sz w:val="28"/>
          <w:szCs w:val="28"/>
        </w:rPr>
        <w:t xml:space="preserve">» </w:t>
      </w:r>
      <w:del w:id="442" w:author="Наталья Б. Еременко" w:date="2018-05-21T13:37:00Z">
        <w:r w:rsidR="00C47457" w:rsidDel="00D7400E">
          <w:rPr>
            <w:rFonts w:ascii="Times New Roman" w:eastAsia="Times New Roman" w:hAnsi="Times New Roman" w:cs="Times New Roman"/>
            <w:sz w:val="28"/>
            <w:szCs w:val="28"/>
          </w:rPr>
          <w:delText>подраздел 3.6</w:delText>
        </w:r>
      </w:del>
      <w:del w:id="443" w:author="Наталья Б. Еременко" w:date="2018-05-21T11:17:00Z">
        <w:r w:rsidR="00C47457" w:rsidDel="00EA6C1E">
          <w:rPr>
            <w:rFonts w:ascii="Times New Roman" w:eastAsia="Times New Roman" w:hAnsi="Times New Roman" w:cs="Times New Roman"/>
            <w:sz w:val="28"/>
            <w:szCs w:val="28"/>
          </w:rPr>
          <w:delText xml:space="preserve"> «</w:delText>
        </w:r>
        <w:r w:rsidR="00C47457" w:rsidRPr="00C47457" w:rsidDel="00EA6C1E">
          <w:rPr>
            <w:rFonts w:ascii="Times New Roman" w:eastAsia="Times New Roman" w:hAnsi="Times New Roman" w:cs="Times New Roman"/>
            <w:sz w:val="28"/>
            <w:szCs w:val="28"/>
          </w:rPr>
          <w:delText>Предоставление муниципальной услуги через МФЦ</w:delText>
        </w:r>
        <w:r w:rsidR="00C47457" w:rsidDel="00EA6C1E">
          <w:rPr>
            <w:rFonts w:ascii="Times New Roman" w:eastAsia="Times New Roman" w:hAnsi="Times New Roman" w:cs="Times New Roman"/>
            <w:sz w:val="28"/>
            <w:szCs w:val="28"/>
          </w:rPr>
          <w:delText>»</w:delText>
        </w:r>
      </w:del>
      <w:del w:id="444" w:author="Наталья Б. Еременко" w:date="2018-05-21T13:37:00Z">
        <w:r w:rsidR="00C47457" w:rsidDel="00D7400E">
          <w:rPr>
            <w:rFonts w:ascii="Times New Roman" w:eastAsia="Times New Roman" w:hAnsi="Times New Roman" w:cs="Times New Roman"/>
            <w:sz w:val="28"/>
            <w:szCs w:val="28"/>
          </w:rPr>
          <w:delText xml:space="preserve"> </w:delText>
        </w:r>
      </w:del>
      <w:r w:rsidR="00C47457">
        <w:rPr>
          <w:rFonts w:ascii="Times New Roman" w:eastAsia="Times New Roman" w:hAnsi="Times New Roman" w:cs="Times New Roman"/>
          <w:sz w:val="28"/>
          <w:szCs w:val="28"/>
        </w:rPr>
        <w:t>изложить в следующей редакции:</w:t>
      </w:r>
    </w:p>
    <w:p w14:paraId="536E302B" w14:textId="1600EE52" w:rsidR="0079110B" w:rsidRDefault="00C47457">
      <w:pPr>
        <w:spacing w:before="120" w:after="0" w:line="240" w:lineRule="auto"/>
        <w:ind w:firstLine="697"/>
        <w:jc w:val="both"/>
        <w:rPr>
          <w:ins w:id="445" w:author="Наталья Б. Еременко" w:date="2018-05-22T14:19:00Z"/>
          <w:rFonts w:ascii="Times New Roman" w:eastAsia="Times New Roman" w:hAnsi="Times New Roman" w:cs="Times New Roman"/>
          <w:sz w:val="28"/>
          <w:szCs w:val="28"/>
        </w:rPr>
        <w:pPrChange w:id="446" w:author="Наталья Б. Еременко" w:date="2018-05-23T07:44:00Z">
          <w:pPr>
            <w:spacing w:after="0" w:line="240" w:lineRule="auto"/>
            <w:ind w:firstLine="700"/>
            <w:jc w:val="both"/>
          </w:pPr>
        </w:pPrChange>
      </w:pPr>
      <w:r w:rsidRPr="00C47457">
        <w:rPr>
          <w:rFonts w:ascii="Times New Roman" w:eastAsia="Times New Roman" w:hAnsi="Times New Roman" w:cs="Times New Roman"/>
          <w:sz w:val="28"/>
          <w:szCs w:val="28"/>
        </w:rPr>
        <w:t>«</w:t>
      </w:r>
      <w:ins w:id="447" w:author="Наталья Б. Еременко" w:date="2018-05-22T14:37:00Z">
        <w:r w:rsidR="00D74D9B" w:rsidRPr="00D74D9B">
          <w:rPr>
            <w:rFonts w:ascii="Times New Roman" w:eastAsia="Times New Roman" w:hAnsi="Times New Roman" w:cs="Times New Roman"/>
            <w:sz w:val="28"/>
            <w:szCs w:val="28"/>
          </w:rPr>
          <w:t>3.6. Предоставление муниципальной услуги через МФЦ</w:t>
        </w:r>
      </w:ins>
    </w:p>
    <w:p w14:paraId="06BD6D66" w14:textId="453ABB89" w:rsidR="00C47457" w:rsidRPr="00C47457" w:rsidRDefault="00C47457">
      <w:pPr>
        <w:spacing w:before="120" w:after="0" w:line="240" w:lineRule="auto"/>
        <w:ind w:firstLine="697"/>
        <w:jc w:val="both"/>
        <w:rPr>
          <w:rFonts w:ascii="Times New Roman" w:eastAsia="Times New Roman" w:hAnsi="Times New Roman" w:cs="Times New Roman"/>
          <w:sz w:val="28"/>
          <w:szCs w:val="28"/>
        </w:rPr>
        <w:pPrChange w:id="448" w:author="Наталья Б. Еременко" w:date="2018-05-22T14:37:00Z">
          <w:pPr>
            <w:spacing w:after="0" w:line="240" w:lineRule="auto"/>
            <w:ind w:firstLine="700"/>
            <w:jc w:val="both"/>
          </w:pPr>
        </w:pPrChange>
      </w:pPr>
      <w:r w:rsidRPr="00C47457">
        <w:rPr>
          <w:rFonts w:ascii="Times New Roman" w:eastAsia="Times New Roman" w:hAnsi="Times New Roman" w:cs="Times New Roman"/>
          <w:sz w:val="28"/>
          <w:szCs w:val="28"/>
        </w:rPr>
        <w:t>3.6.1. Заявитель вправе обратиться для получения муниципальной услуги в МФЦ.</w:t>
      </w:r>
    </w:p>
    <w:p w14:paraId="2C1A898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commentRangeStart w:id="449"/>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449"/>
      <w:r w:rsidRPr="00C47457">
        <w:rPr>
          <w:rFonts w:ascii="Times New Roman" w:hAnsi="Times New Roman" w:cs="Times New Roman"/>
          <w:sz w:val="28"/>
          <w:szCs w:val="28"/>
        </w:rPr>
        <w:commentReference w:id="449"/>
      </w:r>
    </w:p>
    <w:p w14:paraId="111B68C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3.6.2. Специалист МФЦ, ведущий прием заявлений, в соответствии с Административным регламентом МФЦ осуществляет:</w:t>
      </w:r>
    </w:p>
    <w:p w14:paraId="638F2E2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06EA46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64AB7FB0"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224E72E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369A09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4E7755D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3.6.3.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5325EF4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715A4C04"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302316A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4D28355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1A9256E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7B1D3DD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2BD9BA4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3.6.5. Специалист МФЦ выдает заявителю результат муниципальной услуги под роспись.</w:t>
      </w:r>
    </w:p>
    <w:p w14:paraId="5ACCA5C9"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7801085A"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450"/>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450"/>
      <w:r w:rsidRPr="00C47457">
        <w:rPr>
          <w:rFonts w:ascii="Times New Roman" w:hAnsi="Times New Roman" w:cs="Times New Roman"/>
          <w:sz w:val="28"/>
          <w:szCs w:val="28"/>
        </w:rPr>
        <w:commentReference w:id="450"/>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5AAA59F5" w14:textId="77777777" w:rsidR="00C47457" w:rsidRPr="00C47457" w:rsidRDefault="00C47457" w:rsidP="00C47457">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5449F02F"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commentRangeStart w:id="451"/>
      <w:r w:rsidRPr="00C47457">
        <w:rPr>
          <w:rFonts w:ascii="Times New Roman" w:eastAsia="Times New Roman" w:hAnsi="Times New Roman" w:cs="Times New Roman"/>
          <w:sz w:val="28"/>
          <w:szCs w:val="28"/>
        </w:rPr>
        <w:t>3.6.6.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33900F4B"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38A7906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52" w:author="Наталья Б. Еременко" w:date="2018-04-30T14:31:00Z">
            <w:rPr>
              <w:rFonts w:ascii="Times New Roman" w:eastAsia="Times New Roman" w:hAnsi="Times New Roman" w:cs="Times New Roman"/>
              <w:color w:val="22272F"/>
              <w:sz w:val="28"/>
              <w:szCs w:val="28"/>
            </w:rPr>
          </w:rPrChange>
        </w:rPr>
        <w:pPrChange w:id="453"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54" w:author="Наталья Б. Еременко" w:date="2018-04-30T14:31:00Z">
            <w:rPr>
              <w:rFonts w:ascii="Times New Roman" w:eastAsia="Times New Roman" w:hAnsi="Times New Roman" w:cs="Times New Roman"/>
              <w:color w:val="22272F"/>
              <w:sz w:val="28"/>
              <w:szCs w:val="28"/>
            </w:rPr>
          </w:rPrChange>
        </w:rPr>
        <w:t>3.6.8.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0F5AB4CE"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55" w:author="Наталья Б. Еременко" w:date="2018-04-30T14:31:00Z">
            <w:rPr>
              <w:rFonts w:ascii="Times New Roman" w:eastAsia="Times New Roman" w:hAnsi="Times New Roman" w:cs="Times New Roman"/>
              <w:color w:val="22272F"/>
              <w:sz w:val="28"/>
              <w:szCs w:val="28"/>
            </w:rPr>
          </w:rPrChange>
        </w:rPr>
        <w:pPrChange w:id="45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57" w:author="Наталья Б. Еременко" w:date="2018-04-30T14:31:00Z">
            <w:rPr>
              <w:rFonts w:ascii="Times New Roman" w:eastAsia="Times New Roman" w:hAnsi="Times New Roman" w:cs="Times New Roman"/>
              <w:color w:val="22272F"/>
              <w:sz w:val="28"/>
              <w:szCs w:val="28"/>
            </w:rPr>
          </w:rPrChange>
        </w:rPr>
        <w:t>3.6.9.Одновременно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w:t>
      </w:r>
      <w:ins w:id="458" w:author="Наталья Б. Еременко" w:date="2018-04-30T14:33:00Z">
        <w:r w:rsidR="00857428">
          <w:rPr>
            <w:rFonts w:ascii="Times New Roman" w:eastAsia="Times New Roman" w:hAnsi="Times New Roman" w:cs="Times New Roman"/>
            <w:sz w:val="28"/>
            <w:szCs w:val="28"/>
          </w:rPr>
          <w:br/>
        </w:r>
      </w:ins>
      <w:del w:id="459" w:author="Наталья Б. Еременко" w:date="2018-04-30T14:33:00Z">
        <w:r w:rsidRPr="00C47457" w:rsidDel="00857428">
          <w:rPr>
            <w:rFonts w:ascii="Times New Roman" w:eastAsia="Times New Roman" w:hAnsi="Times New Roman" w:cs="Times New Roman"/>
            <w:sz w:val="28"/>
            <w:szCs w:val="28"/>
            <w:rPrChange w:id="460"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461" w:author="Наталья Б. Еременко" w:date="2018-04-30T14:31:00Z">
            <w:rPr>
              <w:rFonts w:ascii="Times New Roman" w:eastAsia="Times New Roman" w:hAnsi="Times New Roman" w:cs="Times New Roman"/>
              <w:color w:val="22272F"/>
              <w:sz w:val="28"/>
              <w:szCs w:val="28"/>
            </w:rPr>
          </w:rPrChange>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25D6F4F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62" w:author="Наталья Б. Еременко" w:date="2018-04-30T14:31:00Z">
            <w:rPr>
              <w:rFonts w:ascii="Times New Roman" w:eastAsia="Times New Roman" w:hAnsi="Times New Roman" w:cs="Times New Roman"/>
              <w:color w:val="22272F"/>
              <w:sz w:val="28"/>
              <w:szCs w:val="28"/>
            </w:rPr>
          </w:rPrChange>
        </w:rPr>
        <w:pPrChange w:id="463"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64" w:author="Наталья Б. Еременко" w:date="2018-04-30T14:31:00Z">
            <w:rPr>
              <w:rFonts w:ascii="Times New Roman" w:eastAsia="Times New Roman" w:hAnsi="Times New Roman" w:cs="Times New Roman"/>
              <w:color w:val="22272F"/>
              <w:sz w:val="28"/>
              <w:szCs w:val="28"/>
            </w:rPr>
          </w:rPrChange>
        </w:rPr>
        <w:t xml:space="preserve">3.6.10.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w:t>
      </w:r>
      <w:del w:id="465" w:author="Наталья Б. Еременко" w:date="2018-04-30T14:30:00Z">
        <w:r w:rsidRPr="00C47457" w:rsidDel="00C47457">
          <w:rPr>
            <w:rFonts w:ascii="Times New Roman" w:eastAsia="Times New Roman" w:hAnsi="Times New Roman" w:cs="Times New Roman"/>
            <w:sz w:val="28"/>
            <w:szCs w:val="28"/>
            <w:rPrChange w:id="466"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467" w:author="Наталья Б. Еременко" w:date="2018-04-30T14:31:00Z">
            <w:rPr>
              <w:rFonts w:ascii="Times New Roman" w:eastAsia="Times New Roman" w:hAnsi="Times New Roman" w:cs="Times New Roman"/>
              <w:color w:val="22272F"/>
              <w:sz w:val="28"/>
              <w:szCs w:val="28"/>
            </w:rPr>
          </w:rPrChange>
        </w:rPr>
        <w:t>органом исполнительной власти.</w:t>
      </w:r>
    </w:p>
    <w:p w14:paraId="42806F1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68" w:author="Наталья Б. Еременко" w:date="2018-04-30T14:31:00Z">
            <w:rPr>
              <w:rFonts w:ascii="Times New Roman" w:eastAsia="Times New Roman" w:hAnsi="Times New Roman" w:cs="Times New Roman"/>
              <w:color w:val="22272F"/>
              <w:sz w:val="28"/>
              <w:szCs w:val="28"/>
            </w:rPr>
          </w:rPrChange>
        </w:rPr>
        <w:pPrChange w:id="46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0" w:author="Наталья Б. Еременко" w:date="2018-04-30T14:31:00Z">
            <w:rPr>
              <w:rFonts w:ascii="Times New Roman" w:eastAsia="Times New Roman" w:hAnsi="Times New Roman" w:cs="Times New Roman"/>
              <w:color w:val="22272F"/>
              <w:sz w:val="28"/>
              <w:szCs w:val="28"/>
            </w:rPr>
          </w:rPrChange>
        </w:rPr>
        <w:t>3.6.11.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54318FA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71" w:author="Наталья Б. Еременко" w:date="2018-04-30T14:31:00Z">
            <w:rPr>
              <w:rFonts w:ascii="Times New Roman" w:eastAsia="Times New Roman" w:hAnsi="Times New Roman" w:cs="Times New Roman"/>
              <w:color w:val="22272F"/>
              <w:sz w:val="28"/>
              <w:szCs w:val="28"/>
            </w:rPr>
          </w:rPrChange>
        </w:rPr>
        <w:pPrChange w:id="472"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3" w:author="Наталья Б. Еременко" w:date="2018-04-30T14:31:00Z">
            <w:rPr>
              <w:rFonts w:ascii="Times New Roman" w:eastAsia="Times New Roman" w:hAnsi="Times New Roman" w:cs="Times New Roman"/>
              <w:color w:val="22272F"/>
              <w:sz w:val="28"/>
              <w:szCs w:val="28"/>
            </w:rPr>
          </w:rPrChange>
        </w:rPr>
        <w:t>3.6.12.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0C60E784"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74" w:author="Наталья Б. Еременко" w:date="2018-04-30T14:31:00Z">
            <w:rPr>
              <w:rFonts w:ascii="Times New Roman" w:eastAsia="Times New Roman" w:hAnsi="Times New Roman" w:cs="Times New Roman"/>
              <w:color w:val="22272F"/>
              <w:sz w:val="28"/>
              <w:szCs w:val="28"/>
            </w:rPr>
          </w:rPrChange>
        </w:rPr>
        <w:pPrChange w:id="475"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6" w:author="Наталья Б. Еременко" w:date="2018-04-30T14:31:00Z">
            <w:rPr>
              <w:rFonts w:ascii="Times New Roman" w:eastAsia="Times New Roman" w:hAnsi="Times New Roman" w:cs="Times New Roman"/>
              <w:color w:val="22272F"/>
              <w:sz w:val="28"/>
              <w:szCs w:val="28"/>
            </w:rPr>
          </w:rPrChange>
        </w:rPr>
        <w:t>3.6.13.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7C9E715D"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77" w:author="Наталья Б. Еременко" w:date="2018-04-30T14:31:00Z">
            <w:rPr>
              <w:rFonts w:ascii="Times New Roman" w:eastAsia="Times New Roman" w:hAnsi="Times New Roman" w:cs="Times New Roman"/>
              <w:color w:val="22272F"/>
              <w:sz w:val="28"/>
              <w:szCs w:val="28"/>
            </w:rPr>
          </w:rPrChange>
        </w:rPr>
        <w:pPrChange w:id="478"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9" w:author="Наталья Б. Еременко" w:date="2018-04-30T14:31:00Z">
            <w:rPr>
              <w:rFonts w:ascii="Times New Roman" w:eastAsia="Times New Roman" w:hAnsi="Times New Roman" w:cs="Times New Roman"/>
              <w:color w:val="22272F"/>
              <w:sz w:val="28"/>
              <w:szCs w:val="28"/>
            </w:rPr>
          </w:rPrChange>
        </w:rPr>
        <w:t>3.6.14.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657008C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80" w:author="Наталья Б. Еременко" w:date="2018-04-30T14:31:00Z">
            <w:rPr>
              <w:rFonts w:ascii="Times New Roman" w:eastAsia="Times New Roman" w:hAnsi="Times New Roman" w:cs="Times New Roman"/>
              <w:color w:val="22272F"/>
              <w:sz w:val="28"/>
              <w:szCs w:val="28"/>
            </w:rPr>
          </w:rPrChange>
        </w:rPr>
        <w:pPrChange w:id="481"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82" w:author="Наталья Б. Еременко" w:date="2018-04-30T14:31:00Z">
            <w:rPr>
              <w:rFonts w:ascii="Times New Roman" w:eastAsia="Times New Roman" w:hAnsi="Times New Roman" w:cs="Times New Roman"/>
              <w:color w:val="22272F"/>
              <w:sz w:val="28"/>
              <w:szCs w:val="28"/>
            </w:rPr>
          </w:rPrChange>
        </w:rPr>
        <w:t>3.6.15.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160C9348"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83" w:author="Наталья Б. Еременко" w:date="2018-04-30T14:31:00Z">
            <w:rPr>
              <w:rFonts w:ascii="Times New Roman" w:eastAsia="Times New Roman" w:hAnsi="Times New Roman" w:cs="Times New Roman"/>
              <w:color w:val="22272F"/>
              <w:sz w:val="28"/>
              <w:szCs w:val="28"/>
            </w:rPr>
          </w:rPrChange>
        </w:rPr>
        <w:pPrChange w:id="484"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85" w:author="Наталья Б. Еременко" w:date="2018-04-30T14:31:00Z">
            <w:rPr>
              <w:rFonts w:ascii="Times New Roman" w:eastAsia="Times New Roman" w:hAnsi="Times New Roman" w:cs="Times New Roman"/>
              <w:color w:val="22272F"/>
              <w:sz w:val="28"/>
              <w:szCs w:val="28"/>
            </w:rPr>
          </w:rPrChange>
        </w:rPr>
        <w:t>1) в ходе личного приема заявителя;</w:t>
      </w:r>
    </w:p>
    <w:p w14:paraId="7B7AE95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86" w:author="Наталья Б. Еременко" w:date="2018-04-30T14:31:00Z">
            <w:rPr>
              <w:rFonts w:ascii="Times New Roman" w:eastAsia="Times New Roman" w:hAnsi="Times New Roman" w:cs="Times New Roman"/>
              <w:color w:val="22272F"/>
              <w:sz w:val="28"/>
              <w:szCs w:val="28"/>
            </w:rPr>
          </w:rPrChange>
        </w:rPr>
        <w:pPrChange w:id="487"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88" w:author="Наталья Б. Еременко" w:date="2018-04-30T14:31:00Z">
            <w:rPr>
              <w:rFonts w:ascii="Times New Roman" w:eastAsia="Times New Roman" w:hAnsi="Times New Roman" w:cs="Times New Roman"/>
              <w:color w:val="22272F"/>
              <w:sz w:val="28"/>
              <w:szCs w:val="28"/>
            </w:rPr>
          </w:rPrChange>
        </w:rPr>
        <w:t>2) по телефону;</w:t>
      </w:r>
    </w:p>
    <w:p w14:paraId="3557046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89" w:author="Наталья Б. Еременко" w:date="2018-04-30T14:31:00Z">
            <w:rPr>
              <w:rFonts w:ascii="Times New Roman" w:eastAsia="Times New Roman" w:hAnsi="Times New Roman" w:cs="Times New Roman"/>
              <w:color w:val="22272F"/>
              <w:sz w:val="28"/>
              <w:szCs w:val="28"/>
            </w:rPr>
          </w:rPrChange>
        </w:rPr>
        <w:pPrChange w:id="490"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91" w:author="Наталья Б. Еременко" w:date="2018-04-30T14:31:00Z">
            <w:rPr>
              <w:rFonts w:ascii="Times New Roman" w:eastAsia="Times New Roman" w:hAnsi="Times New Roman" w:cs="Times New Roman"/>
              <w:color w:val="22272F"/>
              <w:sz w:val="28"/>
              <w:szCs w:val="28"/>
            </w:rPr>
          </w:rPrChange>
        </w:rPr>
        <w:t>3) по электронной почте.</w:t>
      </w:r>
    </w:p>
    <w:p w14:paraId="664FB94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92" w:author="Наталья Б. Еременко" w:date="2018-04-30T14:31:00Z">
            <w:rPr>
              <w:rFonts w:ascii="Times New Roman" w:eastAsia="Times New Roman" w:hAnsi="Times New Roman" w:cs="Times New Roman"/>
              <w:color w:val="22272F"/>
              <w:sz w:val="28"/>
              <w:szCs w:val="28"/>
            </w:rPr>
          </w:rPrChange>
        </w:rPr>
        <w:pPrChange w:id="493"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94" w:author="Наталья Б. Еременко" w:date="2018-04-30T14:31:00Z">
            <w:rPr>
              <w:rFonts w:ascii="Times New Roman" w:eastAsia="Times New Roman" w:hAnsi="Times New Roman" w:cs="Times New Roman"/>
              <w:color w:val="22272F"/>
              <w:sz w:val="28"/>
              <w:szCs w:val="28"/>
            </w:rPr>
          </w:rPrChange>
        </w:rPr>
        <w:t>3.6.16.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1B82DF6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95" w:author="Наталья Б. Еременко" w:date="2018-04-30T14:31:00Z">
            <w:rPr>
              <w:rFonts w:ascii="Times New Roman" w:eastAsia="Times New Roman" w:hAnsi="Times New Roman" w:cs="Times New Roman"/>
              <w:color w:val="22272F"/>
              <w:sz w:val="28"/>
              <w:szCs w:val="28"/>
            </w:rPr>
          </w:rPrChange>
        </w:rPr>
        <w:pPrChange w:id="49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97" w:author="Наталья Б. Еременко" w:date="2018-04-30T14:31:00Z">
            <w:rPr>
              <w:rFonts w:ascii="Times New Roman" w:eastAsia="Times New Roman" w:hAnsi="Times New Roman" w:cs="Times New Roman"/>
              <w:color w:val="22272F"/>
              <w:sz w:val="28"/>
              <w:szCs w:val="28"/>
            </w:rPr>
          </w:rPrChange>
        </w:rPr>
        <w:t>3.6.17.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06C18F1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98" w:author="Наталья Б. Еременко" w:date="2018-04-30T14:31:00Z">
            <w:rPr>
              <w:rFonts w:ascii="Times New Roman" w:eastAsia="Times New Roman" w:hAnsi="Times New Roman" w:cs="Times New Roman"/>
              <w:color w:val="22272F"/>
              <w:sz w:val="28"/>
              <w:szCs w:val="28"/>
            </w:rPr>
          </w:rPrChange>
        </w:rPr>
        <w:pPrChange w:id="49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500" w:author="Наталья Б. Еременко" w:date="2018-04-30T14:31:00Z">
            <w:rPr>
              <w:rFonts w:ascii="Times New Roman" w:eastAsia="Times New Roman" w:hAnsi="Times New Roman" w:cs="Times New Roman"/>
              <w:color w:val="22272F"/>
              <w:sz w:val="28"/>
              <w:szCs w:val="28"/>
            </w:rPr>
          </w:rPrChange>
        </w:rPr>
        <w:t>3.6.18. При предоставлении государственной услуги по экстерриториальному принципу многофункциональный центр:</w:t>
      </w:r>
    </w:p>
    <w:p w14:paraId="4A9B5E4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01" w:author="Наталья Б. Еременко" w:date="2018-04-30T14:31:00Z">
            <w:rPr>
              <w:rFonts w:ascii="Times New Roman" w:eastAsia="Times New Roman" w:hAnsi="Times New Roman" w:cs="Times New Roman"/>
              <w:color w:val="22272F"/>
              <w:sz w:val="28"/>
              <w:szCs w:val="28"/>
            </w:rPr>
          </w:rPrChange>
        </w:rPr>
        <w:pPrChange w:id="502"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03" w:author="Наталья Б. Еременко" w:date="2018-04-30T14:31:00Z">
            <w:rPr>
              <w:rFonts w:ascii="Times New Roman" w:eastAsia="Times New Roman" w:hAnsi="Times New Roman" w:cs="Times New Roman"/>
              <w:color w:val="22272F"/>
              <w:sz w:val="28"/>
              <w:szCs w:val="28"/>
            </w:rPr>
          </w:rPrChange>
        </w:rPr>
        <w:t>1) принимает от заявителя (представителя заявителя) заявление и документы, представленные заявителем (представителем заявителя);</w:t>
      </w:r>
    </w:p>
    <w:p w14:paraId="457D1D2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04" w:author="Наталья Б. Еременко" w:date="2018-04-30T14:31:00Z">
            <w:rPr>
              <w:rFonts w:ascii="Times New Roman" w:eastAsia="Times New Roman" w:hAnsi="Times New Roman" w:cs="Times New Roman"/>
              <w:color w:val="22272F"/>
              <w:sz w:val="28"/>
              <w:szCs w:val="28"/>
            </w:rPr>
          </w:rPrChange>
        </w:rPr>
        <w:pPrChange w:id="505"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06" w:author="Наталья Б. Еременко" w:date="2018-04-30T14:31:00Z">
            <w:rPr>
              <w:rFonts w:ascii="Times New Roman" w:eastAsia="Times New Roman" w:hAnsi="Times New Roman" w:cs="Times New Roman"/>
              <w:color w:val="22272F"/>
              <w:sz w:val="28"/>
              <w:szCs w:val="28"/>
            </w:rPr>
          </w:rPrChange>
        </w:rPr>
        <w:t xml:space="preserve">2) осуществляет копирование (сканирование) документов, предусмотренных </w:t>
      </w:r>
      <w:r w:rsidRPr="00C47457">
        <w:rPr>
          <w:rFonts w:ascii="Times New Roman" w:hAnsi="Times New Roman" w:cs="Times New Roman"/>
          <w:sz w:val="28"/>
          <w:szCs w:val="28"/>
          <w:rPrChange w:id="507"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"/document/12177515/entry/706" \h </w:instrText>
      </w:r>
      <w:r w:rsidRPr="00C47457">
        <w:rPr>
          <w:rFonts w:ascii="Times New Roman" w:hAnsi="Times New Roman" w:cs="Times New Roman"/>
          <w:sz w:val="28"/>
          <w:szCs w:val="28"/>
          <w:rPrChange w:id="508"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509" w:author="Наталья Б. Еременко" w:date="2018-04-30T14:31:00Z">
            <w:rPr>
              <w:rFonts w:ascii="Times New Roman" w:eastAsia="Times New Roman" w:hAnsi="Times New Roman" w:cs="Times New Roman"/>
              <w:color w:val="734C9B"/>
              <w:sz w:val="28"/>
              <w:szCs w:val="28"/>
              <w:u w:val="single"/>
            </w:rPr>
          </w:rPrChange>
        </w:rPr>
        <w:t>частью 6 статьи 7</w:t>
      </w:r>
      <w:r w:rsidRPr="00C47457">
        <w:rPr>
          <w:rFonts w:ascii="Times New Roman" w:eastAsia="Times New Roman" w:hAnsi="Times New Roman" w:cs="Times New Roman"/>
          <w:sz w:val="28"/>
          <w:szCs w:val="28"/>
          <w:rPrChange w:id="510" w:author="Наталья Б. Еременко" w:date="2018-04-30T14:31:00Z">
            <w:rPr>
              <w:rFonts w:ascii="Times New Roman" w:eastAsia="Times New Roman" w:hAnsi="Times New Roman" w:cs="Times New Roman"/>
              <w:color w:val="734C9B"/>
              <w:sz w:val="28"/>
              <w:szCs w:val="28"/>
              <w:u w:val="single"/>
            </w:rPr>
          </w:rPrChange>
        </w:rPr>
        <w:fldChar w:fldCharType="end"/>
      </w:r>
      <w:commentRangeStart w:id="511"/>
      <w:r w:rsidRPr="00C47457">
        <w:rPr>
          <w:rFonts w:ascii="Times New Roman" w:eastAsia="Times New Roman" w:hAnsi="Times New Roman" w:cs="Times New Roman"/>
          <w:sz w:val="28"/>
          <w:szCs w:val="28"/>
          <w:rPrChange w:id="512" w:author="Наталья Б. Еременко" w:date="2018-04-30T14:31:00Z">
            <w:rPr>
              <w:rFonts w:ascii="Times New Roman" w:eastAsia="Times New Roman" w:hAnsi="Times New Roman" w:cs="Times New Roman"/>
              <w:color w:val="22272F"/>
              <w:sz w:val="28"/>
              <w:szCs w:val="28"/>
            </w:rPr>
          </w:rPrChange>
        </w:rPr>
        <w:t xml:space="preserve"> Федерального закона</w:t>
      </w:r>
      <w:commentRangeEnd w:id="511"/>
      <w:r w:rsidRPr="00C47457">
        <w:rPr>
          <w:rFonts w:ascii="Times New Roman" w:hAnsi="Times New Roman" w:cs="Times New Roman"/>
          <w:sz w:val="28"/>
          <w:szCs w:val="28"/>
        </w:rPr>
        <w:commentReference w:id="511"/>
      </w:r>
      <w:r w:rsidRPr="00C47457">
        <w:rPr>
          <w:rFonts w:ascii="Times New Roman" w:eastAsia="Times New Roman" w:hAnsi="Times New Roman" w:cs="Times New Roman"/>
          <w:sz w:val="28"/>
          <w:szCs w:val="28"/>
          <w:rPrChange w:id="513" w:author="Наталья Б. Еременко" w:date="2018-04-30T14:31:00Z">
            <w:rPr>
              <w:rFonts w:ascii="Times New Roman" w:eastAsia="Times New Roman" w:hAnsi="Times New Roman" w:cs="Times New Roman"/>
              <w:color w:val="22272F"/>
              <w:sz w:val="28"/>
              <w:szCs w:val="28"/>
            </w:rPr>
          </w:rPrChange>
        </w:rPr>
        <w:t xml:space="preserve"> от 27 июля 2010 года </w:t>
      </w:r>
      <w:ins w:id="514" w:author="Наталья Б. Еременко" w:date="2018-04-30T14:31:00Z">
        <w:r>
          <w:rPr>
            <w:rFonts w:ascii="Times New Roman" w:eastAsia="Times New Roman" w:hAnsi="Times New Roman" w:cs="Times New Roman"/>
            <w:sz w:val="28"/>
            <w:szCs w:val="28"/>
          </w:rPr>
          <w:t>№</w:t>
        </w:r>
      </w:ins>
      <w:del w:id="515" w:author="Наталья Б. Еременко" w:date="2018-04-30T14:31:00Z">
        <w:r w:rsidRPr="00C47457" w:rsidDel="00C47457">
          <w:rPr>
            <w:rFonts w:ascii="Times New Roman" w:eastAsia="Times New Roman" w:hAnsi="Times New Roman" w:cs="Times New Roman"/>
            <w:sz w:val="28"/>
            <w:szCs w:val="28"/>
            <w:rPrChange w:id="516" w:author="Наталья Б. Еременко" w:date="2018-04-30T14:31:00Z">
              <w:rPr>
                <w:rFonts w:ascii="Times New Roman" w:eastAsia="Times New Roman" w:hAnsi="Times New Roman" w:cs="Times New Roman"/>
                <w:color w:val="22272F"/>
                <w:sz w:val="28"/>
                <w:szCs w:val="28"/>
              </w:rPr>
            </w:rPrChange>
          </w:rPr>
          <w:delText>N</w:delText>
        </w:r>
      </w:del>
      <w:r w:rsidRPr="00C47457">
        <w:rPr>
          <w:rFonts w:ascii="Times New Roman" w:eastAsia="Times New Roman" w:hAnsi="Times New Roman" w:cs="Times New Roman"/>
          <w:sz w:val="28"/>
          <w:szCs w:val="28"/>
          <w:rPrChange w:id="517" w:author="Наталья Б. Еременко" w:date="2018-04-30T14:31:00Z">
            <w:rPr>
              <w:rFonts w:ascii="Times New Roman" w:eastAsia="Times New Roman" w:hAnsi="Times New Roman" w:cs="Times New Roman"/>
              <w:color w:val="22272F"/>
              <w:sz w:val="28"/>
              <w:szCs w:val="28"/>
            </w:rPr>
          </w:rPrChange>
        </w:rPr>
        <w:t xml:space="preserve"> 210-ФЗ</w:t>
      </w:r>
      <w:ins w:id="518" w:author="Наталья Б. Еременко" w:date="2018-04-30T14:32:00Z">
        <w:r w:rsidR="00857428">
          <w:rPr>
            <w:rFonts w:ascii="Times New Roman" w:eastAsia="Times New Roman" w:hAnsi="Times New Roman" w:cs="Times New Roman"/>
            <w:sz w:val="28"/>
            <w:szCs w:val="28"/>
          </w:rPr>
          <w:br/>
        </w:r>
      </w:ins>
      <w:del w:id="519" w:author="Наталья Б. Еременко" w:date="2018-04-30T14:32:00Z">
        <w:r w:rsidRPr="00C47457" w:rsidDel="00857428">
          <w:rPr>
            <w:rFonts w:ascii="Times New Roman" w:eastAsia="Times New Roman" w:hAnsi="Times New Roman" w:cs="Times New Roman"/>
            <w:sz w:val="28"/>
            <w:szCs w:val="28"/>
            <w:rPrChange w:id="520" w:author="Наталья Б. Еременко" w:date="2018-04-30T14:31:00Z">
              <w:rPr>
                <w:rFonts w:ascii="Times New Roman" w:eastAsia="Times New Roman" w:hAnsi="Times New Roman" w:cs="Times New Roman"/>
                <w:color w:val="22272F"/>
                <w:sz w:val="28"/>
                <w:szCs w:val="28"/>
              </w:rPr>
            </w:rPrChange>
          </w:rPr>
          <w:delText xml:space="preserve"> </w:delText>
        </w:r>
      </w:del>
      <w:ins w:id="521" w:author="Наталья Б. Еременко" w:date="2018-04-30T14:31:00Z">
        <w:r>
          <w:rPr>
            <w:rFonts w:ascii="Times New Roman" w:eastAsia="Times New Roman" w:hAnsi="Times New Roman" w:cs="Times New Roman"/>
            <w:sz w:val="28"/>
            <w:szCs w:val="28"/>
          </w:rPr>
          <w:t>«</w:t>
        </w:r>
      </w:ins>
      <w:del w:id="522" w:author="Наталья Б. Еременко" w:date="2018-04-30T14:31:00Z">
        <w:r w:rsidRPr="00C47457" w:rsidDel="00C47457">
          <w:rPr>
            <w:rFonts w:ascii="Times New Roman" w:eastAsia="Times New Roman" w:hAnsi="Times New Roman" w:cs="Times New Roman"/>
            <w:sz w:val="28"/>
            <w:szCs w:val="28"/>
            <w:rPrChange w:id="523"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24" w:author="Наталья Б. Еременко" w:date="2018-04-30T14:31:00Z">
            <w:rPr>
              <w:rFonts w:ascii="Times New Roman" w:eastAsia="Times New Roman" w:hAnsi="Times New Roman" w:cs="Times New Roman"/>
              <w:color w:val="22272F"/>
              <w:sz w:val="28"/>
              <w:szCs w:val="28"/>
            </w:rPr>
          </w:rPrChange>
        </w:rPr>
        <w:t>Об организации предоставления государственных и муниципальных услуг</w:t>
      </w:r>
      <w:ins w:id="525" w:author="Наталья Б. Еременко" w:date="2018-04-30T14:32:00Z">
        <w:r>
          <w:rPr>
            <w:rFonts w:ascii="Times New Roman" w:eastAsia="Times New Roman" w:hAnsi="Times New Roman" w:cs="Times New Roman"/>
            <w:sz w:val="28"/>
            <w:szCs w:val="28"/>
          </w:rPr>
          <w:t>»</w:t>
        </w:r>
      </w:ins>
      <w:del w:id="526" w:author="Наталья Б. Еременко" w:date="2018-04-30T14:32:00Z">
        <w:r w:rsidRPr="00C47457" w:rsidDel="00C47457">
          <w:rPr>
            <w:rFonts w:ascii="Times New Roman" w:eastAsia="Times New Roman" w:hAnsi="Times New Roman" w:cs="Times New Roman"/>
            <w:sz w:val="28"/>
            <w:szCs w:val="28"/>
            <w:rPrChange w:id="527"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28" w:author="Наталья Б. Еременко" w:date="2018-04-30T14:31:00Z">
            <w:rPr>
              <w:rFonts w:ascii="Times New Roman" w:eastAsia="Times New Roman" w:hAnsi="Times New Roman" w:cs="Times New Roman"/>
              <w:color w:val="22272F"/>
              <w:sz w:val="28"/>
              <w:szCs w:val="28"/>
            </w:rPr>
          </w:rPrChange>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6BD4BDC1"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29" w:author="Наталья Б. Еременко" w:date="2018-04-30T14:31:00Z">
            <w:rPr>
              <w:rFonts w:ascii="Times New Roman" w:eastAsia="Times New Roman" w:hAnsi="Times New Roman" w:cs="Times New Roman"/>
              <w:color w:val="22272F"/>
              <w:sz w:val="28"/>
              <w:szCs w:val="28"/>
            </w:rPr>
          </w:rPrChange>
        </w:rPr>
        <w:pPrChange w:id="530"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31" w:author="Наталья Б. Еременко" w:date="2018-04-30T14:31:00Z">
            <w:rPr>
              <w:rFonts w:ascii="Times New Roman" w:eastAsia="Times New Roman" w:hAnsi="Times New Roman" w:cs="Times New Roman"/>
              <w:color w:val="22272F"/>
              <w:sz w:val="28"/>
              <w:szCs w:val="28"/>
            </w:rPr>
          </w:rPrChange>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r w:rsidRPr="00C47457">
        <w:rPr>
          <w:rFonts w:ascii="Times New Roman" w:hAnsi="Times New Roman" w:cs="Times New Roman"/>
          <w:sz w:val="28"/>
          <w:szCs w:val="28"/>
          <w:rPrChange w:id="532"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"/document/12184522/entry/21" \h </w:instrText>
      </w:r>
      <w:r w:rsidRPr="00C47457">
        <w:rPr>
          <w:rFonts w:ascii="Times New Roman" w:hAnsi="Times New Roman" w:cs="Times New Roman"/>
          <w:sz w:val="28"/>
          <w:szCs w:val="28"/>
          <w:rPrChange w:id="533"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534" w:author="Наталья Б. Еременко" w:date="2018-04-30T14:31:00Z">
            <w:rPr>
              <w:rFonts w:ascii="Times New Roman" w:eastAsia="Times New Roman" w:hAnsi="Times New Roman" w:cs="Times New Roman"/>
              <w:color w:val="734C9B"/>
              <w:sz w:val="28"/>
              <w:szCs w:val="28"/>
              <w:u w:val="single"/>
            </w:rPr>
          </w:rPrChange>
        </w:rPr>
        <w:t>электронной подписью</w:t>
      </w:r>
      <w:r w:rsidRPr="00C47457">
        <w:rPr>
          <w:rFonts w:ascii="Times New Roman" w:eastAsia="Times New Roman" w:hAnsi="Times New Roman" w:cs="Times New Roman"/>
          <w:sz w:val="28"/>
          <w:szCs w:val="28"/>
          <w:rPrChange w:id="535" w:author="Наталья Б. Еременко" w:date="2018-04-30T14:31:00Z">
            <w:rPr>
              <w:rFonts w:ascii="Times New Roman" w:eastAsia="Times New Roman" w:hAnsi="Times New Roman" w:cs="Times New Roman"/>
              <w:color w:val="734C9B"/>
              <w:sz w:val="28"/>
              <w:szCs w:val="28"/>
              <w:u w:val="single"/>
            </w:rPr>
          </w:rPrChange>
        </w:rPr>
        <w:fldChar w:fldCharType="end"/>
      </w:r>
      <w:r w:rsidRPr="00C47457">
        <w:rPr>
          <w:rFonts w:ascii="Times New Roman" w:eastAsia="Times New Roman" w:hAnsi="Times New Roman" w:cs="Times New Roman"/>
          <w:sz w:val="28"/>
          <w:szCs w:val="28"/>
          <w:rPrChange w:id="536" w:author="Наталья Б. Еременко" w:date="2018-04-30T14:31:00Z">
            <w:rPr>
              <w:rFonts w:ascii="Times New Roman" w:eastAsia="Times New Roman" w:hAnsi="Times New Roman" w:cs="Times New Roman"/>
              <w:color w:val="22272F"/>
              <w:sz w:val="28"/>
              <w:szCs w:val="28"/>
            </w:rPr>
          </w:rPrChange>
        </w:rPr>
        <w:t xml:space="preserve"> в установленном порядке;</w:t>
      </w:r>
    </w:p>
    <w:p w14:paraId="5B808BB9"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37" w:author="Наталья Б. Еременко" w:date="2018-04-30T14:31:00Z">
            <w:rPr>
              <w:rFonts w:ascii="Times New Roman" w:eastAsia="Times New Roman" w:hAnsi="Times New Roman" w:cs="Times New Roman"/>
              <w:color w:val="22272F"/>
              <w:sz w:val="28"/>
              <w:szCs w:val="28"/>
            </w:rPr>
          </w:rPrChange>
        </w:rPr>
        <w:pPrChange w:id="538"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39" w:author="Наталья Б. Еременко" w:date="2018-04-30T14:31:00Z">
            <w:rPr>
              <w:rFonts w:ascii="Times New Roman" w:eastAsia="Times New Roman" w:hAnsi="Times New Roman" w:cs="Times New Roman"/>
              <w:color w:val="22272F"/>
              <w:sz w:val="28"/>
              <w:szCs w:val="28"/>
            </w:rPr>
          </w:rPrChange>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6D7D26B9" w14:textId="41909AD0" w:rsidR="00C47457" w:rsidRPr="00C47457" w:rsidDel="00C47457" w:rsidRDefault="00C47457">
      <w:pPr>
        <w:spacing w:after="0" w:line="240" w:lineRule="auto"/>
        <w:ind w:firstLine="697"/>
        <w:jc w:val="both"/>
        <w:rPr>
          <w:del w:id="540" w:author="Наталья Б. Еременко" w:date="2018-04-30T14:31:00Z"/>
          <w:rFonts w:ascii="Times New Roman" w:eastAsia="Times New Roman" w:hAnsi="Times New Roman" w:cs="Times New Roman"/>
          <w:sz w:val="28"/>
          <w:szCs w:val="28"/>
        </w:rPr>
        <w:pPrChange w:id="541"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42" w:author="Наталья Б. Еременко" w:date="2018-04-30T14:31:00Z">
            <w:rPr>
              <w:rFonts w:ascii="Times New Roman" w:eastAsia="Times New Roman" w:hAnsi="Times New Roman" w:cs="Times New Roman"/>
              <w:color w:val="22272F"/>
              <w:sz w:val="28"/>
              <w:szCs w:val="28"/>
            </w:rPr>
          </w:rPrChange>
        </w:rPr>
        <w:t xml:space="preserve">3.6.19.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ins w:id="543" w:author="Наталья Б. Еременко" w:date="2018-04-30T14:32:00Z">
        <w:r w:rsidR="00857428">
          <w:rPr>
            <w:rFonts w:ascii="Times New Roman" w:eastAsia="Times New Roman" w:hAnsi="Times New Roman" w:cs="Times New Roman"/>
            <w:sz w:val="28"/>
            <w:szCs w:val="28"/>
          </w:rPr>
          <w:t>«</w:t>
        </w:r>
      </w:ins>
      <w:del w:id="544" w:author="Наталья Б. Еременко" w:date="2018-04-30T14:32:00Z">
        <w:r w:rsidRPr="00C47457" w:rsidDel="00857428">
          <w:rPr>
            <w:rFonts w:ascii="Times New Roman" w:eastAsia="Times New Roman" w:hAnsi="Times New Roman" w:cs="Times New Roman"/>
            <w:sz w:val="28"/>
            <w:szCs w:val="28"/>
            <w:rPrChange w:id="545"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46" w:author="Наталья Б. Еременко" w:date="2018-04-30T14:31:00Z">
            <w:rPr>
              <w:rFonts w:ascii="Times New Roman" w:eastAsia="Times New Roman" w:hAnsi="Times New Roman" w:cs="Times New Roman"/>
              <w:color w:val="22272F"/>
              <w:sz w:val="28"/>
              <w:szCs w:val="28"/>
            </w:rPr>
          </w:rPrChange>
        </w:rPr>
        <w:t>Многофункциональный центр предоставления государственных и муниципальных услуг Краснодарского края</w:t>
      </w:r>
      <w:ins w:id="547" w:author="Наталья Б. Еременко" w:date="2018-04-30T14:32:00Z">
        <w:r w:rsidR="00857428">
          <w:rPr>
            <w:rFonts w:ascii="Times New Roman" w:eastAsia="Times New Roman" w:hAnsi="Times New Roman" w:cs="Times New Roman"/>
            <w:sz w:val="28"/>
            <w:szCs w:val="28"/>
          </w:rPr>
          <w:t>»</w:t>
        </w:r>
      </w:ins>
      <w:del w:id="548" w:author="Наталья Б. Еременко" w:date="2018-04-30T14:32:00Z">
        <w:r w:rsidRPr="00C47457" w:rsidDel="00857428">
          <w:rPr>
            <w:rFonts w:ascii="Times New Roman" w:eastAsia="Times New Roman" w:hAnsi="Times New Roman" w:cs="Times New Roman"/>
            <w:sz w:val="28"/>
            <w:szCs w:val="28"/>
            <w:rPrChange w:id="549"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50" w:author="Наталья Б. Еременко" w:date="2018-04-30T14:31:00Z">
            <w:rPr>
              <w:rFonts w:ascii="Times New Roman" w:eastAsia="Times New Roman" w:hAnsi="Times New Roman" w:cs="Times New Roman"/>
              <w:color w:val="22272F"/>
              <w:sz w:val="28"/>
              <w:szCs w:val="28"/>
            </w:rPr>
          </w:rPrChange>
        </w:rPr>
        <w:t xml:space="preserve"> и администрацией муниципального образования Брюховецкий район.</w:t>
      </w:r>
      <w:del w:id="551" w:author="Наталья Б. Еременко" w:date="2018-04-30T15:08:00Z">
        <w:r w:rsidRPr="00C47457" w:rsidDel="00822EB7">
          <w:rPr>
            <w:rFonts w:ascii="Times New Roman" w:eastAsia="Times New Roman" w:hAnsi="Times New Roman" w:cs="Times New Roman"/>
            <w:sz w:val="28"/>
            <w:szCs w:val="28"/>
            <w:rPrChange w:id="552" w:author="Наталья Б. Еременко" w:date="2018-04-30T14:31:00Z">
              <w:rPr>
                <w:rFonts w:ascii="Times New Roman" w:eastAsia="Times New Roman" w:hAnsi="Times New Roman" w:cs="Times New Roman"/>
                <w:color w:val="22272F"/>
                <w:sz w:val="28"/>
                <w:szCs w:val="28"/>
              </w:rPr>
            </w:rPrChange>
          </w:rPr>
          <w:delText xml:space="preserve"> </w:delText>
        </w:r>
        <w:commentRangeEnd w:id="451"/>
        <w:r w:rsidRPr="00C47457" w:rsidDel="00822EB7">
          <w:rPr>
            <w:rFonts w:ascii="Times New Roman" w:hAnsi="Times New Roman" w:cs="Times New Roman"/>
            <w:sz w:val="28"/>
            <w:szCs w:val="28"/>
          </w:rPr>
          <w:commentReference w:id="451"/>
        </w:r>
      </w:del>
    </w:p>
    <w:p w14:paraId="75438456" w14:textId="77777777" w:rsidR="00C47457" w:rsidRPr="00C47457" w:rsidDel="00C47457" w:rsidRDefault="00C47457" w:rsidP="00C47457">
      <w:pPr>
        <w:spacing w:after="0" w:line="240" w:lineRule="auto"/>
        <w:ind w:firstLine="708"/>
        <w:jc w:val="both"/>
        <w:rPr>
          <w:del w:id="553" w:author="Наталья Б. Еременко" w:date="2018-04-30T14:31:00Z"/>
          <w:rFonts w:ascii="Times New Roman" w:hAnsi="Times New Roman" w:cs="Times New Roman"/>
          <w:sz w:val="28"/>
          <w:szCs w:val="28"/>
        </w:rPr>
      </w:pPr>
    </w:p>
    <w:p w14:paraId="3A38BE45" w14:textId="35361AFA" w:rsidR="00C47457" w:rsidRDefault="00822EB7">
      <w:pPr>
        <w:spacing w:after="0" w:line="240" w:lineRule="auto"/>
        <w:ind w:firstLine="697"/>
        <w:jc w:val="both"/>
        <w:rPr>
          <w:rFonts w:ascii="Times New Roman" w:hAnsi="Times New Roman" w:cs="Times New Roman"/>
          <w:sz w:val="28"/>
          <w:szCs w:val="28"/>
        </w:rPr>
        <w:pPrChange w:id="554" w:author="Наталья Б. Еременко" w:date="2018-04-30T14:31:00Z">
          <w:pPr>
            <w:spacing w:after="0" w:line="240" w:lineRule="auto"/>
            <w:ind w:firstLine="708"/>
            <w:jc w:val="both"/>
          </w:pPr>
        </w:pPrChange>
      </w:pPr>
      <w:ins w:id="555" w:author="Наталья Б. Еременко" w:date="2018-04-30T15:08:00Z">
        <w:r>
          <w:rPr>
            <w:rFonts w:ascii="Times New Roman" w:eastAsia="Times New Roman" w:hAnsi="Times New Roman" w:cs="Times New Roman"/>
            <w:sz w:val="28"/>
            <w:szCs w:val="28"/>
          </w:rPr>
          <w:t>»</w:t>
        </w:r>
        <w:r w:rsidR="00D74D9B">
          <w:rPr>
            <w:rFonts w:ascii="Times New Roman" w:eastAsia="Times New Roman" w:hAnsi="Times New Roman" w:cs="Times New Roman"/>
            <w:sz w:val="28"/>
            <w:szCs w:val="28"/>
          </w:rPr>
          <w:t>;</w:t>
        </w:r>
      </w:ins>
    </w:p>
    <w:p w14:paraId="2DE82D9E" w14:textId="3766A841" w:rsidR="00490303" w:rsidRDefault="00C47457" w:rsidP="00490303">
      <w:pPr>
        <w:spacing w:after="0" w:line="240" w:lineRule="auto"/>
        <w:ind w:firstLine="708"/>
        <w:jc w:val="both"/>
        <w:rPr>
          <w:rFonts w:ascii="Times New Roman" w:hAnsi="Times New Roman" w:cs="Times New Roman"/>
          <w:sz w:val="28"/>
          <w:szCs w:val="28"/>
        </w:rPr>
      </w:pPr>
      <w:ins w:id="556" w:author="Наталья Б. Еременко" w:date="2018-04-30T14:31:00Z">
        <w:r>
          <w:rPr>
            <w:rFonts w:ascii="Times New Roman" w:hAnsi="Times New Roman" w:cs="Times New Roman"/>
            <w:sz w:val="28"/>
            <w:szCs w:val="28"/>
          </w:rPr>
          <w:t>4</w:t>
        </w:r>
      </w:ins>
      <w:del w:id="557" w:author="Наталья Б. Еременко" w:date="2018-04-30T14:31:00Z">
        <w:r w:rsidR="00490303" w:rsidDel="00C47457">
          <w:rPr>
            <w:rFonts w:ascii="Times New Roman" w:hAnsi="Times New Roman" w:cs="Times New Roman"/>
            <w:sz w:val="28"/>
            <w:szCs w:val="28"/>
          </w:rPr>
          <w:delText>3</w:delText>
        </w:r>
      </w:del>
      <w:ins w:id="558" w:author="Наталья Б. Еременко" w:date="2018-05-21T11:18:00Z">
        <w:r w:rsidR="00EA6C1E">
          <w:rPr>
            <w:rFonts w:ascii="Times New Roman" w:hAnsi="Times New Roman" w:cs="Times New Roman"/>
            <w:sz w:val="28"/>
            <w:szCs w:val="28"/>
          </w:rPr>
          <w:t>)</w:t>
        </w:r>
      </w:ins>
      <w:del w:id="559" w:author="Наталья Б. Еременко" w:date="2018-05-21T11:17:00Z">
        <w:r w:rsidR="00490303" w:rsidDel="00EA6C1E">
          <w:rPr>
            <w:rFonts w:ascii="Times New Roman" w:hAnsi="Times New Roman" w:cs="Times New Roman"/>
            <w:sz w:val="28"/>
            <w:szCs w:val="28"/>
          </w:rPr>
          <w:delText>.</w:delText>
        </w:r>
      </w:del>
      <w:r w:rsidR="00490303">
        <w:rPr>
          <w:rFonts w:ascii="Times New Roman" w:hAnsi="Times New Roman" w:cs="Times New Roman"/>
          <w:sz w:val="28"/>
          <w:szCs w:val="28"/>
        </w:rPr>
        <w:t xml:space="preserve"> </w:t>
      </w:r>
      <w:del w:id="560" w:author="Наталья Б. Еременко" w:date="2018-05-21T08:56:00Z">
        <w:r w:rsidR="00183E95" w:rsidDel="00AB76BD">
          <w:rPr>
            <w:rFonts w:ascii="Times New Roman" w:hAnsi="Times New Roman" w:cs="Times New Roman"/>
            <w:sz w:val="28"/>
            <w:szCs w:val="28"/>
          </w:rPr>
          <w:delText xml:space="preserve">Название </w:delText>
        </w:r>
      </w:del>
      <w:ins w:id="561" w:author="Наталья Б. Еременко" w:date="2018-05-21T08:56:00Z">
        <w:r w:rsidR="00EA6C1E">
          <w:rPr>
            <w:rFonts w:ascii="Times New Roman" w:hAnsi="Times New Roman" w:cs="Times New Roman"/>
            <w:sz w:val="28"/>
            <w:szCs w:val="28"/>
          </w:rPr>
          <w:t>р</w:t>
        </w:r>
        <w:r w:rsidR="00AB76BD">
          <w:rPr>
            <w:rFonts w:ascii="Times New Roman" w:hAnsi="Times New Roman" w:cs="Times New Roman"/>
            <w:sz w:val="28"/>
            <w:szCs w:val="28"/>
          </w:rPr>
          <w:t>а</w:t>
        </w:r>
      </w:ins>
      <w:del w:id="562" w:author="Наталья Б. Еременко" w:date="2018-05-21T08:56:00Z">
        <w:r w:rsidR="00183E95" w:rsidDel="00AB76BD">
          <w:rPr>
            <w:rFonts w:ascii="Times New Roman" w:hAnsi="Times New Roman" w:cs="Times New Roman"/>
            <w:sz w:val="28"/>
            <w:szCs w:val="28"/>
          </w:rPr>
          <w:delText>и текст ра</w:delText>
        </w:r>
      </w:del>
      <w:r w:rsidR="00183E95">
        <w:rPr>
          <w:rFonts w:ascii="Times New Roman" w:hAnsi="Times New Roman" w:cs="Times New Roman"/>
          <w:sz w:val="28"/>
          <w:szCs w:val="28"/>
        </w:rPr>
        <w:t>здел</w:t>
      </w:r>
      <w:del w:id="563" w:author="Наталья Б. Еременко" w:date="2018-05-21T08:57:00Z">
        <w:r w:rsidR="00183E95" w:rsidDel="00AB76BD">
          <w:rPr>
            <w:rFonts w:ascii="Times New Roman" w:hAnsi="Times New Roman" w:cs="Times New Roman"/>
            <w:sz w:val="28"/>
            <w:szCs w:val="28"/>
          </w:rPr>
          <w:delText>а</w:delText>
        </w:r>
      </w:del>
      <w:r w:rsidR="00183E95">
        <w:rPr>
          <w:rFonts w:ascii="Times New Roman" w:hAnsi="Times New Roman" w:cs="Times New Roman"/>
          <w:sz w:val="28"/>
          <w:szCs w:val="28"/>
        </w:rPr>
        <w:t xml:space="preserve"> 5 изложить в следующей редакции:</w:t>
      </w:r>
    </w:p>
    <w:p w14:paraId="3F2AC3FD" w14:textId="77777777" w:rsidR="00183E95" w:rsidRPr="00183E95" w:rsidRDefault="00183E95" w:rsidP="00183E95">
      <w:pPr>
        <w:suppressAutoHyphens/>
        <w:spacing w:before="120" w:after="120" w:line="240" w:lineRule="auto"/>
        <w:ind w:left="567" w:right="709"/>
        <w:jc w:val="center"/>
        <w:rPr>
          <w:rFonts w:ascii="Times New Roman" w:eastAsia="Times New Roman" w:hAnsi="Times New Roman" w:cs="Times New Roman"/>
          <w:b/>
          <w:sz w:val="28"/>
          <w:szCs w:val="28"/>
        </w:rPr>
      </w:pPr>
      <w:r>
        <w:rPr>
          <w:rFonts w:ascii="Times New Roman" w:hAnsi="Times New Roman" w:cs="Times New Roman"/>
          <w:sz w:val="28"/>
          <w:szCs w:val="28"/>
        </w:rPr>
        <w:t>«</w:t>
      </w:r>
      <w:r w:rsidRPr="00183E95">
        <w:rPr>
          <w:rFonts w:ascii="Times New Roman" w:hAnsi="Times New Roman" w:cs="Times New Roman"/>
          <w:b/>
          <w:sz w:val="28"/>
          <w:szCs w:val="28"/>
        </w:rPr>
        <w:t xml:space="preserve">5. </w:t>
      </w:r>
      <w:r w:rsidRPr="00183E95">
        <w:rPr>
          <w:rFonts w:ascii="Times New Roman" w:eastAsia="Times New Roman" w:hAnsi="Times New Roman" w:cs="Times New Roman"/>
          <w:b/>
          <w:sz w:val="28"/>
          <w:szCs w:val="28"/>
        </w:rPr>
        <w:t>Досудебный</w:t>
      </w:r>
      <w:r>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3254551D" w14:textId="7BA10ACA" w:rsidR="00822EB7" w:rsidRPr="00822EB7" w:rsidRDefault="00822EB7">
      <w:pPr>
        <w:spacing w:after="120" w:line="240" w:lineRule="auto"/>
        <w:ind w:firstLine="697"/>
        <w:jc w:val="both"/>
        <w:rPr>
          <w:ins w:id="564" w:author="Наталья Б. Еременко" w:date="2018-04-30T15:12:00Z"/>
          <w:rFonts w:ascii="Times New Roman" w:eastAsia="Times New Roman" w:hAnsi="Times New Roman" w:cs="Times New Roman"/>
          <w:sz w:val="28"/>
          <w:szCs w:val="28"/>
        </w:rPr>
        <w:pPrChange w:id="565" w:author="Наталья Б. Еременко" w:date="2018-04-30T15:13:00Z">
          <w:pPr>
            <w:ind w:firstLine="700"/>
            <w:jc w:val="center"/>
          </w:pPr>
        </w:pPrChange>
      </w:pPr>
      <w:ins w:id="566" w:author="Наталья Б. Еременко" w:date="2018-04-30T15:12:00Z">
        <w:r w:rsidRPr="00822EB7">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ins>
    </w:p>
    <w:p w14:paraId="21C47BFF" w14:textId="3E4D161A" w:rsidR="006B2546" w:rsidRDefault="00AE489F">
      <w:pPr>
        <w:spacing w:after="0" w:line="240" w:lineRule="auto"/>
        <w:ind w:firstLine="700"/>
        <w:jc w:val="both"/>
        <w:rPr>
          <w:ins w:id="567" w:author="Наталья Б. Еременко" w:date="2018-04-30T15:33:00Z"/>
          <w:rFonts w:ascii="Times New Roman" w:eastAsia="Times New Roman" w:hAnsi="Times New Roman" w:cs="Times New Roman"/>
          <w:sz w:val="28"/>
          <w:szCs w:val="28"/>
        </w:rPr>
        <w:pPrChange w:id="568" w:author="Наталья Б. Еременко" w:date="2018-05-21T08:57:00Z">
          <w:pPr>
            <w:ind w:firstLine="700"/>
            <w:jc w:val="center"/>
          </w:pPr>
        </w:pPrChange>
      </w:pPr>
      <w:ins w:id="569" w:author="Наталья Б. Еременко" w:date="2018-04-30T15:12:00Z">
        <w:r>
          <w:rPr>
            <w:rFonts w:ascii="Times New Roman" w:eastAsia="Times New Roman" w:hAnsi="Times New Roman" w:cs="Times New Roman"/>
            <w:sz w:val="28"/>
            <w:szCs w:val="28"/>
          </w:rPr>
          <w:t>5.1.1</w:t>
        </w:r>
        <w:r w:rsidR="00822EB7" w:rsidRPr="00822EB7">
          <w:rPr>
            <w:rFonts w:ascii="Times New Roman" w:eastAsia="Times New Roman" w:hAnsi="Times New Roman" w:cs="Times New Roman"/>
            <w:sz w:val="28"/>
            <w:szCs w:val="28"/>
          </w:rPr>
          <w:t>.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w:t>
        </w:r>
        <w:r w:rsidR="0071352E">
          <w:rPr>
            <w:rFonts w:ascii="Times New Roman" w:eastAsia="Times New Roman" w:hAnsi="Times New Roman" w:cs="Times New Roman"/>
            <w:sz w:val="28"/>
            <w:szCs w:val="28"/>
          </w:rPr>
          <w:t xml:space="preserve">м администрации муниципального </w:t>
        </w:r>
        <w:r w:rsidR="00822EB7" w:rsidRPr="00822EB7">
          <w:rPr>
            <w:rFonts w:ascii="Times New Roman" w:eastAsia="Times New Roman" w:hAnsi="Times New Roman" w:cs="Times New Roman"/>
            <w:sz w:val="28"/>
            <w:szCs w:val="28"/>
          </w:rPr>
          <w:t>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ins>
    </w:p>
    <w:p w14:paraId="4BB58A98" w14:textId="3D02F3E8" w:rsidR="00822EB7" w:rsidRPr="00822EB7" w:rsidRDefault="00822EB7">
      <w:pPr>
        <w:spacing w:before="120" w:after="120" w:line="240" w:lineRule="auto"/>
        <w:ind w:firstLine="697"/>
        <w:rPr>
          <w:ins w:id="570" w:author="Наталья Б. Еременко" w:date="2018-04-30T15:12:00Z"/>
          <w:rFonts w:ascii="Times New Roman" w:eastAsia="Times New Roman" w:hAnsi="Times New Roman" w:cs="Times New Roman"/>
          <w:sz w:val="28"/>
          <w:szCs w:val="28"/>
        </w:rPr>
        <w:pPrChange w:id="571" w:author="Наталья Б. Еременко" w:date="2018-04-30T15:14:00Z">
          <w:pPr>
            <w:ind w:firstLine="700"/>
            <w:jc w:val="center"/>
          </w:pPr>
        </w:pPrChange>
      </w:pPr>
      <w:ins w:id="572" w:author="Наталья Б. Еременко" w:date="2018-04-30T15:12:00Z">
        <w:r w:rsidRPr="00822EB7">
          <w:rPr>
            <w:rFonts w:ascii="Times New Roman" w:eastAsia="Times New Roman" w:hAnsi="Times New Roman" w:cs="Times New Roman"/>
            <w:sz w:val="28"/>
            <w:szCs w:val="28"/>
          </w:rPr>
          <w:t>5.2.</w:t>
        </w:r>
      </w:ins>
      <w:ins w:id="573" w:author="Наталья Б. Еременко" w:date="2018-04-30T15:14:00Z">
        <w:r>
          <w:rPr>
            <w:rFonts w:ascii="Times New Roman" w:eastAsia="Times New Roman" w:hAnsi="Times New Roman" w:cs="Times New Roman"/>
            <w:sz w:val="28"/>
            <w:szCs w:val="28"/>
          </w:rPr>
          <w:t xml:space="preserve"> </w:t>
        </w:r>
      </w:ins>
      <w:ins w:id="574" w:author="Наталья Б. Еременко" w:date="2018-04-30T15:12:00Z">
        <w:r w:rsidRPr="00822EB7">
          <w:rPr>
            <w:rFonts w:ascii="Times New Roman" w:eastAsia="Times New Roman" w:hAnsi="Times New Roman" w:cs="Times New Roman"/>
            <w:sz w:val="28"/>
            <w:szCs w:val="28"/>
          </w:rPr>
          <w:t>Предмет жалобы</w:t>
        </w:r>
      </w:ins>
    </w:p>
    <w:p w14:paraId="0E92CB4E" w14:textId="77777777" w:rsidR="00822EB7" w:rsidRPr="00822EB7" w:rsidRDefault="00822EB7">
      <w:pPr>
        <w:spacing w:after="0" w:line="240" w:lineRule="auto"/>
        <w:ind w:firstLine="700"/>
        <w:jc w:val="both"/>
        <w:rPr>
          <w:ins w:id="575" w:author="Наталья Б. Еременко" w:date="2018-04-30T15:12:00Z"/>
          <w:rFonts w:ascii="Times New Roman" w:eastAsia="Times New Roman" w:hAnsi="Times New Roman" w:cs="Times New Roman"/>
          <w:sz w:val="28"/>
          <w:szCs w:val="28"/>
        </w:rPr>
        <w:pPrChange w:id="576" w:author="Наталья Б. Еременко" w:date="2018-04-30T15:13:00Z">
          <w:pPr>
            <w:ind w:firstLine="700"/>
            <w:jc w:val="both"/>
          </w:pPr>
        </w:pPrChange>
      </w:pPr>
      <w:ins w:id="577" w:author="Наталья Б. Еременко" w:date="2018-04-30T15:12:00Z">
        <w:r w:rsidRPr="00822EB7">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ins>
    </w:p>
    <w:p w14:paraId="308E19E5" w14:textId="78689DE4" w:rsidR="00822EB7" w:rsidRPr="00822EB7" w:rsidRDefault="00822EB7">
      <w:pPr>
        <w:spacing w:after="0" w:line="240" w:lineRule="auto"/>
        <w:ind w:firstLine="700"/>
        <w:jc w:val="both"/>
        <w:rPr>
          <w:ins w:id="578" w:author="Наталья Б. Еременко" w:date="2018-04-30T15:12:00Z"/>
          <w:rFonts w:ascii="Times New Roman" w:eastAsia="Times New Roman" w:hAnsi="Times New Roman" w:cs="Times New Roman"/>
          <w:sz w:val="28"/>
          <w:szCs w:val="28"/>
        </w:rPr>
        <w:pPrChange w:id="579" w:author="Наталья Б. Еременко" w:date="2018-04-30T15:13:00Z">
          <w:pPr>
            <w:ind w:firstLine="700"/>
            <w:jc w:val="both"/>
          </w:pPr>
        </w:pPrChange>
      </w:pPr>
      <w:ins w:id="580" w:author="Наталья Б. Еременко" w:date="2018-04-30T15:12:00Z">
        <w:r w:rsidRPr="00822EB7">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sidR="0071352E">
          <w:rPr>
            <w:rFonts w:ascii="Times New Roman" w:eastAsia="Times New Roman" w:hAnsi="Times New Roman" w:cs="Times New Roman"/>
            <w:sz w:val="28"/>
            <w:szCs w:val="28"/>
          </w:rPr>
          <w:t xml:space="preserve"> Федерального закона от 27 июля</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ins>
    </w:p>
    <w:p w14:paraId="568446A0" w14:textId="77777777" w:rsidR="00822EB7" w:rsidRPr="00822EB7" w:rsidRDefault="00822EB7">
      <w:pPr>
        <w:spacing w:after="0" w:line="240" w:lineRule="auto"/>
        <w:ind w:firstLine="700"/>
        <w:jc w:val="both"/>
        <w:rPr>
          <w:ins w:id="581" w:author="Наталья Б. Еременко" w:date="2018-04-30T15:12:00Z"/>
          <w:rFonts w:ascii="Times New Roman" w:eastAsia="Times New Roman" w:hAnsi="Times New Roman" w:cs="Times New Roman"/>
          <w:sz w:val="28"/>
          <w:szCs w:val="28"/>
        </w:rPr>
        <w:pPrChange w:id="582" w:author="Наталья Б. Еременко" w:date="2018-04-30T15:13:00Z">
          <w:pPr>
            <w:ind w:firstLine="700"/>
            <w:jc w:val="both"/>
          </w:pPr>
        </w:pPrChange>
      </w:pPr>
      <w:ins w:id="583" w:author="Наталья Б. Еременко" w:date="2018-04-30T15:12:00Z">
        <w:r w:rsidRPr="00822EB7">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2B963933" w14:textId="77777777" w:rsidR="00822EB7" w:rsidRPr="00822EB7" w:rsidRDefault="00822EB7">
      <w:pPr>
        <w:spacing w:after="0" w:line="240" w:lineRule="auto"/>
        <w:ind w:firstLine="700"/>
        <w:jc w:val="both"/>
        <w:rPr>
          <w:ins w:id="584" w:author="Наталья Б. Еременко" w:date="2018-04-30T15:12:00Z"/>
          <w:rFonts w:ascii="Times New Roman" w:eastAsia="Times New Roman" w:hAnsi="Times New Roman" w:cs="Times New Roman"/>
          <w:sz w:val="28"/>
          <w:szCs w:val="28"/>
        </w:rPr>
        <w:pPrChange w:id="585" w:author="Наталья Б. Еременко" w:date="2018-04-30T15:13:00Z">
          <w:pPr>
            <w:ind w:firstLine="700"/>
            <w:jc w:val="both"/>
          </w:pPr>
        </w:pPrChange>
      </w:pPr>
      <w:ins w:id="586" w:author="Наталья Б. Еременко" w:date="2018-04-30T15:12:00Z">
        <w:r w:rsidRPr="00822EB7">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ins>
    </w:p>
    <w:p w14:paraId="3D1D2189" w14:textId="77777777" w:rsidR="00822EB7" w:rsidRPr="00822EB7" w:rsidRDefault="00822EB7">
      <w:pPr>
        <w:spacing w:after="0" w:line="240" w:lineRule="auto"/>
        <w:ind w:firstLine="700"/>
        <w:jc w:val="both"/>
        <w:rPr>
          <w:ins w:id="587" w:author="Наталья Б. Еременко" w:date="2018-04-30T15:12:00Z"/>
          <w:rFonts w:ascii="Times New Roman" w:eastAsia="Times New Roman" w:hAnsi="Times New Roman" w:cs="Times New Roman"/>
          <w:sz w:val="28"/>
          <w:szCs w:val="28"/>
        </w:rPr>
        <w:pPrChange w:id="588" w:author="Наталья Б. Еременко" w:date="2018-04-30T15:13:00Z">
          <w:pPr>
            <w:ind w:firstLine="700"/>
            <w:jc w:val="both"/>
          </w:pPr>
        </w:pPrChange>
      </w:pPr>
      <w:ins w:id="589" w:author="Наталья Б. Еременко" w:date="2018-04-30T15:12:00Z">
        <w:r w:rsidRPr="00822EB7">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ins>
    </w:p>
    <w:p w14:paraId="219C4D9A" w14:textId="77777777" w:rsidR="00822EB7" w:rsidRPr="00822EB7" w:rsidRDefault="00822EB7">
      <w:pPr>
        <w:spacing w:after="0" w:line="240" w:lineRule="auto"/>
        <w:ind w:firstLine="700"/>
        <w:jc w:val="both"/>
        <w:rPr>
          <w:ins w:id="590" w:author="Наталья Б. Еременко" w:date="2018-04-30T15:12:00Z"/>
          <w:rFonts w:ascii="Times New Roman" w:eastAsia="Times New Roman" w:hAnsi="Times New Roman" w:cs="Times New Roman"/>
          <w:sz w:val="28"/>
          <w:szCs w:val="28"/>
        </w:rPr>
        <w:pPrChange w:id="591" w:author="Наталья Б. Еременко" w:date="2018-04-30T15:13:00Z">
          <w:pPr>
            <w:ind w:firstLine="700"/>
            <w:jc w:val="both"/>
          </w:pPr>
        </w:pPrChange>
      </w:pPr>
      <w:ins w:id="592" w:author="Наталья Б. Еременко" w:date="2018-04-30T15:12:00Z">
        <w:r w:rsidRPr="00822EB7">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0459D5B4" w14:textId="77777777" w:rsidR="00822EB7" w:rsidRPr="00822EB7" w:rsidRDefault="00822EB7">
      <w:pPr>
        <w:spacing w:after="0" w:line="240" w:lineRule="auto"/>
        <w:ind w:firstLine="700"/>
        <w:jc w:val="both"/>
        <w:rPr>
          <w:ins w:id="593" w:author="Наталья Б. Еременко" w:date="2018-04-30T15:12:00Z"/>
          <w:rFonts w:ascii="Times New Roman" w:eastAsia="Times New Roman" w:hAnsi="Times New Roman" w:cs="Times New Roman"/>
          <w:sz w:val="28"/>
          <w:szCs w:val="28"/>
        </w:rPr>
        <w:pPrChange w:id="594" w:author="Наталья Б. Еременко" w:date="2018-04-30T15:13:00Z">
          <w:pPr>
            <w:ind w:firstLine="700"/>
            <w:jc w:val="both"/>
          </w:pPr>
        </w:pPrChange>
      </w:pPr>
      <w:ins w:id="595" w:author="Наталья Б. Еременко" w:date="2018-04-30T15:12:00Z">
        <w:r w:rsidRPr="00822EB7">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ins>
    </w:p>
    <w:p w14:paraId="05681C2E" w14:textId="15751735" w:rsidR="00822EB7" w:rsidRPr="00822EB7" w:rsidRDefault="00822EB7">
      <w:pPr>
        <w:spacing w:after="0" w:line="240" w:lineRule="auto"/>
        <w:ind w:firstLine="700"/>
        <w:jc w:val="both"/>
        <w:rPr>
          <w:ins w:id="596" w:author="Наталья Б. Еременко" w:date="2018-04-30T15:12:00Z"/>
          <w:rFonts w:ascii="Times New Roman" w:eastAsia="Times New Roman" w:hAnsi="Times New Roman" w:cs="Times New Roman"/>
          <w:sz w:val="28"/>
          <w:szCs w:val="28"/>
        </w:rPr>
        <w:pPrChange w:id="597" w:author="Наталья Б. Еременко" w:date="2018-04-30T15:13:00Z">
          <w:pPr>
            <w:ind w:firstLine="700"/>
            <w:jc w:val="both"/>
          </w:pPr>
        </w:pPrChange>
      </w:pPr>
      <w:ins w:id="598" w:author="Наталья Б. Еременко" w:date="2018-04-30T15:12:00Z">
        <w:r w:rsidRPr="00822EB7">
          <w:rPr>
            <w:rFonts w:ascii="Times New Roman" w:eastAsia="Times New Roman" w:hAnsi="Times New Roman" w:cs="Times New Roman"/>
            <w:sz w:val="28"/>
            <w:szCs w:val="28"/>
          </w:rPr>
          <w:t>7) отказ администраци</w:t>
        </w:r>
        <w:r w:rsidR="0071352E">
          <w:rPr>
            <w:rFonts w:ascii="Times New Roman" w:eastAsia="Times New Roman" w:hAnsi="Times New Roman" w:cs="Times New Roman"/>
            <w:sz w:val="28"/>
            <w:szCs w:val="28"/>
          </w:rPr>
          <w:t xml:space="preserve">и муниципального </w:t>
        </w:r>
        <w:r w:rsidRPr="00822EB7">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sidR="0071352E">
          <w:rPr>
            <w:rFonts w:ascii="Times New Roman" w:eastAsia="Times New Roman" w:hAnsi="Times New Roman" w:cs="Times New Roman"/>
            <w:sz w:val="28"/>
            <w:szCs w:val="28"/>
          </w:rPr>
          <w:t>3 статьи 16 Федерального закона</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ins>
    </w:p>
    <w:p w14:paraId="060DD69F" w14:textId="77777777" w:rsidR="00822EB7" w:rsidRPr="00822EB7" w:rsidRDefault="00822EB7">
      <w:pPr>
        <w:spacing w:after="0" w:line="240" w:lineRule="auto"/>
        <w:ind w:firstLine="700"/>
        <w:jc w:val="both"/>
        <w:rPr>
          <w:ins w:id="599" w:author="Наталья Б. Еременко" w:date="2018-04-30T15:12:00Z"/>
          <w:rFonts w:ascii="Times New Roman" w:eastAsia="Times New Roman" w:hAnsi="Times New Roman" w:cs="Times New Roman"/>
          <w:sz w:val="28"/>
          <w:szCs w:val="28"/>
        </w:rPr>
        <w:pPrChange w:id="600" w:author="Наталья Б. Еременко" w:date="2018-04-30T15:13:00Z">
          <w:pPr>
            <w:ind w:firstLine="700"/>
            <w:jc w:val="both"/>
          </w:pPr>
        </w:pPrChange>
      </w:pPr>
      <w:ins w:id="601" w:author="Наталья Б. Еременко" w:date="2018-04-30T15:12:00Z">
        <w:r w:rsidRPr="00822EB7">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ins>
    </w:p>
    <w:p w14:paraId="07F4C7AB" w14:textId="656DDF57" w:rsidR="00822EB7" w:rsidRPr="00822EB7" w:rsidRDefault="00822EB7">
      <w:pPr>
        <w:spacing w:after="0" w:line="240" w:lineRule="auto"/>
        <w:ind w:firstLine="700"/>
        <w:jc w:val="both"/>
        <w:rPr>
          <w:ins w:id="602" w:author="Наталья Б. Еременко" w:date="2018-04-30T15:12:00Z"/>
          <w:rFonts w:ascii="Times New Roman" w:eastAsia="Times New Roman" w:hAnsi="Times New Roman" w:cs="Times New Roman"/>
          <w:sz w:val="28"/>
          <w:szCs w:val="28"/>
        </w:rPr>
        <w:pPrChange w:id="603" w:author="Наталья Б. Еременко" w:date="2018-04-30T15:14:00Z">
          <w:pPr>
            <w:ind w:firstLine="700"/>
            <w:jc w:val="both"/>
          </w:pPr>
        </w:pPrChange>
      </w:pPr>
      <w:ins w:id="604" w:author="Наталья Б. Еременко" w:date="2018-04-30T15:12:00Z">
        <w:r w:rsidRPr="00822EB7">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w:t>
        </w:r>
        <w:r w:rsidR="0071352E">
          <w:rPr>
            <w:rFonts w:ascii="Times New Roman" w:eastAsia="Times New Roman" w:hAnsi="Times New Roman" w:cs="Times New Roman"/>
            <w:sz w:val="28"/>
            <w:szCs w:val="28"/>
          </w:rPr>
          <w:t>а от 27 июля 2010 года № 210-ФЗ</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«Об организации предоставления государственных и муниципальных услуг».</w:t>
        </w:r>
      </w:ins>
    </w:p>
    <w:p w14:paraId="180FBEA9" w14:textId="543F7D9B" w:rsidR="00822EB7" w:rsidRPr="00822EB7" w:rsidRDefault="00822EB7">
      <w:pPr>
        <w:suppressAutoHyphens/>
        <w:spacing w:before="120" w:after="120" w:line="240" w:lineRule="auto"/>
        <w:ind w:firstLine="697"/>
        <w:jc w:val="both"/>
        <w:rPr>
          <w:ins w:id="605" w:author="Наталья Б. Еременко" w:date="2018-04-30T15:12:00Z"/>
          <w:rFonts w:ascii="Times New Roman" w:eastAsia="Times New Roman" w:hAnsi="Times New Roman" w:cs="Times New Roman"/>
          <w:sz w:val="28"/>
          <w:szCs w:val="28"/>
        </w:rPr>
        <w:pPrChange w:id="606" w:author="Наталья Б. Еременко" w:date="2018-04-30T15:15:00Z">
          <w:pPr>
            <w:ind w:firstLine="700"/>
            <w:jc w:val="center"/>
          </w:pPr>
        </w:pPrChange>
      </w:pPr>
      <w:ins w:id="607" w:author="Наталья Б. Еременко" w:date="2018-04-30T15:12:00Z">
        <w:r w:rsidRPr="00822EB7">
          <w:rPr>
            <w:rFonts w:ascii="Times New Roman" w:eastAsia="Times New Roman" w:hAnsi="Times New Roman" w:cs="Times New Roman"/>
            <w:sz w:val="28"/>
            <w:szCs w:val="28"/>
          </w:rPr>
          <w:t>5.3.</w:t>
        </w:r>
      </w:ins>
      <w:ins w:id="608" w:author="Наталья Б. Еременко" w:date="2018-04-30T15:14:00Z">
        <w:r w:rsidR="00AE489F">
          <w:rPr>
            <w:rFonts w:ascii="Times New Roman" w:eastAsia="Times New Roman" w:hAnsi="Times New Roman" w:cs="Times New Roman"/>
            <w:sz w:val="28"/>
            <w:szCs w:val="28"/>
          </w:rPr>
          <w:t xml:space="preserve"> </w:t>
        </w:r>
      </w:ins>
      <w:ins w:id="609" w:author="Наталья Б. Еременко" w:date="2018-04-30T15:12:00Z">
        <w:r w:rsidRPr="00822EB7">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ins>
    </w:p>
    <w:p w14:paraId="2F12206E" w14:textId="77777777" w:rsidR="00822EB7" w:rsidRPr="00822EB7" w:rsidRDefault="00822EB7">
      <w:pPr>
        <w:spacing w:after="0" w:line="240" w:lineRule="auto"/>
        <w:ind w:firstLine="700"/>
        <w:jc w:val="both"/>
        <w:rPr>
          <w:ins w:id="610" w:author="Наталья Б. Еременко" w:date="2018-04-30T15:12:00Z"/>
          <w:rFonts w:ascii="Times New Roman" w:eastAsia="Times New Roman" w:hAnsi="Times New Roman" w:cs="Times New Roman"/>
          <w:sz w:val="28"/>
          <w:szCs w:val="28"/>
        </w:rPr>
        <w:pPrChange w:id="611" w:author="Наталья Б. Еременко" w:date="2018-04-30T15:13:00Z">
          <w:pPr>
            <w:ind w:firstLine="700"/>
            <w:jc w:val="both"/>
          </w:pPr>
        </w:pPrChange>
      </w:pPr>
      <w:ins w:id="612" w:author="Наталья Б. Еременко" w:date="2018-04-30T15:12:00Z">
        <w:r w:rsidRPr="00822EB7">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ins>
    </w:p>
    <w:p w14:paraId="6572D6ED" w14:textId="77777777" w:rsidR="00822EB7" w:rsidRPr="00822EB7" w:rsidRDefault="00822EB7">
      <w:pPr>
        <w:spacing w:after="0" w:line="240" w:lineRule="auto"/>
        <w:ind w:firstLine="700"/>
        <w:jc w:val="both"/>
        <w:rPr>
          <w:ins w:id="613" w:author="Наталья Б. Еременко" w:date="2018-04-30T15:12:00Z"/>
          <w:rFonts w:ascii="Times New Roman" w:eastAsia="Times New Roman" w:hAnsi="Times New Roman" w:cs="Times New Roman"/>
          <w:sz w:val="28"/>
          <w:szCs w:val="28"/>
        </w:rPr>
        <w:pPrChange w:id="614" w:author="Наталья Б. Еременко" w:date="2018-04-30T15:13:00Z">
          <w:pPr>
            <w:ind w:firstLine="700"/>
            <w:jc w:val="both"/>
          </w:pPr>
        </w:pPrChange>
      </w:pPr>
      <w:ins w:id="615" w:author="Наталья Б. Еременко" w:date="2018-04-30T15:12:00Z">
        <w:r w:rsidRPr="00822EB7">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ins>
    </w:p>
    <w:p w14:paraId="01AC406E" w14:textId="77777777" w:rsidR="00822EB7" w:rsidRPr="00822EB7" w:rsidRDefault="00822EB7">
      <w:pPr>
        <w:spacing w:after="0" w:line="240" w:lineRule="auto"/>
        <w:ind w:firstLine="700"/>
        <w:jc w:val="both"/>
        <w:rPr>
          <w:ins w:id="616" w:author="Наталья Б. Еременко" w:date="2018-04-30T15:12:00Z"/>
          <w:rFonts w:ascii="Times New Roman" w:eastAsia="Times New Roman" w:hAnsi="Times New Roman" w:cs="Times New Roman"/>
          <w:sz w:val="28"/>
          <w:szCs w:val="28"/>
        </w:rPr>
        <w:pPrChange w:id="617" w:author="Наталья Б. Еременко" w:date="2018-04-30T15:13:00Z">
          <w:pPr>
            <w:ind w:firstLine="700"/>
            <w:jc w:val="both"/>
          </w:pPr>
        </w:pPrChange>
      </w:pPr>
      <w:ins w:id="618" w:author="Наталья Б. Еременко" w:date="2018-04-30T15:12:00Z">
        <w:r w:rsidRPr="00822EB7">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ins>
    </w:p>
    <w:p w14:paraId="483078E1" w14:textId="4F4951BE" w:rsidR="00822EB7" w:rsidRPr="00822EB7" w:rsidRDefault="00822EB7">
      <w:pPr>
        <w:spacing w:after="0" w:line="240" w:lineRule="auto"/>
        <w:ind w:firstLine="700"/>
        <w:jc w:val="both"/>
        <w:rPr>
          <w:ins w:id="619" w:author="Наталья Б. Еременко" w:date="2018-04-30T15:12:00Z"/>
          <w:rFonts w:ascii="Times New Roman" w:eastAsia="Times New Roman" w:hAnsi="Times New Roman" w:cs="Times New Roman"/>
          <w:sz w:val="28"/>
          <w:szCs w:val="28"/>
        </w:rPr>
        <w:pPrChange w:id="620" w:author="Наталья Б. Еременко" w:date="2018-04-30T15:13:00Z">
          <w:pPr>
            <w:ind w:firstLine="700"/>
            <w:jc w:val="both"/>
          </w:pPr>
        </w:pPrChange>
      </w:pPr>
      <w:ins w:id="621" w:author="Наталья Б. Еременко" w:date="2018-04-30T15:12:00Z">
        <w:r w:rsidRPr="00822EB7">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w:t>
        </w:r>
        <w:r w:rsidR="00AE489F">
          <w:rPr>
            <w:rFonts w:ascii="Times New Roman" w:eastAsia="Times New Roman" w:hAnsi="Times New Roman" w:cs="Times New Roman"/>
            <w:sz w:val="28"/>
            <w:szCs w:val="28"/>
          </w:rPr>
          <w:t>ого закона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ins>
    </w:p>
    <w:p w14:paraId="40F89ADF" w14:textId="78519423" w:rsidR="00A755B6" w:rsidRDefault="00822EB7">
      <w:pPr>
        <w:spacing w:after="0" w:line="240" w:lineRule="auto"/>
        <w:ind w:firstLine="700"/>
        <w:jc w:val="both"/>
        <w:rPr>
          <w:ins w:id="622" w:author="Наталья Б. Еременко" w:date="2018-05-21T09:02:00Z"/>
          <w:rFonts w:ascii="Times New Roman" w:eastAsia="Times New Roman" w:hAnsi="Times New Roman" w:cs="Times New Roman"/>
          <w:sz w:val="28"/>
          <w:szCs w:val="28"/>
        </w:rPr>
        <w:pPrChange w:id="623" w:author="Наталья Б. Еременко" w:date="2018-05-21T11:18:00Z">
          <w:pPr>
            <w:ind w:firstLine="700"/>
            <w:jc w:val="center"/>
          </w:pPr>
        </w:pPrChange>
      </w:pPr>
      <w:ins w:id="624" w:author="Наталья Б. Еременко" w:date="2018-04-30T15:12:00Z">
        <w:r w:rsidRPr="00822EB7">
          <w:rPr>
            <w:rFonts w:ascii="Times New Roman" w:eastAsia="Times New Roman" w:hAnsi="Times New Roman" w:cs="Times New Roman"/>
            <w:sz w:val="28"/>
            <w:szCs w:val="28"/>
          </w:rPr>
          <w:t>5.3.4. 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муниципальным правовым актом (указываются реквизиты соответствующего муниципального правового акта).</w:t>
        </w:r>
      </w:ins>
    </w:p>
    <w:p w14:paraId="34505610" w14:textId="14437965" w:rsidR="00822EB7" w:rsidRPr="00822EB7" w:rsidRDefault="00822EB7">
      <w:pPr>
        <w:spacing w:before="120" w:after="120" w:line="240" w:lineRule="auto"/>
        <w:ind w:firstLine="697"/>
        <w:rPr>
          <w:ins w:id="625" w:author="Наталья Б. Еременко" w:date="2018-04-30T15:12:00Z"/>
          <w:rFonts w:ascii="Times New Roman" w:eastAsia="Times New Roman" w:hAnsi="Times New Roman" w:cs="Times New Roman"/>
          <w:sz w:val="28"/>
          <w:szCs w:val="28"/>
        </w:rPr>
        <w:pPrChange w:id="626" w:author="Наталья Б. Еременко" w:date="2018-04-30T15:27:00Z">
          <w:pPr>
            <w:ind w:firstLine="700"/>
            <w:jc w:val="center"/>
          </w:pPr>
        </w:pPrChange>
      </w:pPr>
      <w:ins w:id="627" w:author="Наталья Б. Еременко" w:date="2018-04-30T15:12:00Z">
        <w:r w:rsidRPr="00822EB7">
          <w:rPr>
            <w:rFonts w:ascii="Times New Roman" w:eastAsia="Times New Roman" w:hAnsi="Times New Roman" w:cs="Times New Roman"/>
            <w:sz w:val="28"/>
            <w:szCs w:val="28"/>
          </w:rPr>
          <w:t>5.4.</w:t>
        </w:r>
      </w:ins>
      <w:ins w:id="628" w:author="Наталья Б. Еременко" w:date="2018-04-30T15:27:00Z">
        <w:r w:rsidR="006B2546">
          <w:rPr>
            <w:rFonts w:ascii="Times New Roman" w:eastAsia="Times New Roman" w:hAnsi="Times New Roman" w:cs="Times New Roman"/>
            <w:sz w:val="28"/>
            <w:szCs w:val="28"/>
          </w:rPr>
          <w:t xml:space="preserve"> </w:t>
        </w:r>
      </w:ins>
      <w:ins w:id="629" w:author="Наталья Б. Еременко" w:date="2018-04-30T15:12:00Z">
        <w:r w:rsidRPr="00822EB7">
          <w:rPr>
            <w:rFonts w:ascii="Times New Roman" w:eastAsia="Times New Roman" w:hAnsi="Times New Roman" w:cs="Times New Roman"/>
            <w:sz w:val="28"/>
            <w:szCs w:val="28"/>
          </w:rPr>
          <w:t>Порядок подачи и рассмотрения жалобы</w:t>
        </w:r>
      </w:ins>
    </w:p>
    <w:p w14:paraId="09027C28" w14:textId="77777777" w:rsidR="00822EB7" w:rsidRPr="00822EB7" w:rsidRDefault="00822EB7">
      <w:pPr>
        <w:spacing w:after="0" w:line="240" w:lineRule="auto"/>
        <w:ind w:firstLine="700"/>
        <w:jc w:val="both"/>
        <w:rPr>
          <w:ins w:id="630" w:author="Наталья Б. Еременко" w:date="2018-04-30T15:12:00Z"/>
          <w:rFonts w:ascii="Times New Roman" w:eastAsia="Times New Roman" w:hAnsi="Times New Roman" w:cs="Times New Roman"/>
          <w:sz w:val="28"/>
          <w:szCs w:val="28"/>
        </w:rPr>
        <w:pPrChange w:id="631" w:author="Наталья Б. Еременко" w:date="2018-04-30T15:13:00Z">
          <w:pPr>
            <w:ind w:firstLine="700"/>
            <w:jc w:val="both"/>
          </w:pPr>
        </w:pPrChange>
      </w:pPr>
      <w:ins w:id="632" w:author="Наталья Б. Еременко" w:date="2018-04-30T15:12:00Z">
        <w:r w:rsidRPr="00822EB7">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ins>
    </w:p>
    <w:p w14:paraId="3F61C3ED" w14:textId="77777777" w:rsidR="00822EB7" w:rsidRPr="00822EB7" w:rsidRDefault="00822EB7">
      <w:pPr>
        <w:spacing w:after="0" w:line="240" w:lineRule="auto"/>
        <w:ind w:firstLine="700"/>
        <w:jc w:val="both"/>
        <w:rPr>
          <w:ins w:id="633" w:author="Наталья Б. Еременко" w:date="2018-04-30T15:12:00Z"/>
          <w:rFonts w:ascii="Times New Roman" w:eastAsia="Times New Roman" w:hAnsi="Times New Roman" w:cs="Times New Roman"/>
          <w:sz w:val="28"/>
          <w:szCs w:val="28"/>
        </w:rPr>
        <w:pPrChange w:id="634" w:author="Наталья Б. Еременко" w:date="2018-04-30T15:13:00Z">
          <w:pPr>
            <w:ind w:firstLine="700"/>
            <w:jc w:val="both"/>
          </w:pPr>
        </w:pPrChange>
      </w:pPr>
      <w:ins w:id="635" w:author="Наталья Б. Еременко" w:date="2018-04-30T15:12:00Z">
        <w:r w:rsidRPr="00822EB7">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ins>
    </w:p>
    <w:p w14:paraId="24A63A2F" w14:textId="77777777" w:rsidR="00822EB7" w:rsidRPr="00822EB7" w:rsidRDefault="00822EB7">
      <w:pPr>
        <w:spacing w:after="0" w:line="240" w:lineRule="auto"/>
        <w:ind w:firstLine="700"/>
        <w:jc w:val="both"/>
        <w:rPr>
          <w:ins w:id="636" w:author="Наталья Б. Еременко" w:date="2018-04-30T15:12:00Z"/>
          <w:rFonts w:ascii="Times New Roman" w:eastAsia="Times New Roman" w:hAnsi="Times New Roman" w:cs="Times New Roman"/>
          <w:sz w:val="28"/>
          <w:szCs w:val="28"/>
        </w:rPr>
        <w:pPrChange w:id="637" w:author="Наталья Б. Еременко" w:date="2018-04-30T15:13:00Z">
          <w:pPr>
            <w:ind w:firstLine="700"/>
            <w:jc w:val="both"/>
          </w:pPr>
        </w:pPrChange>
      </w:pPr>
      <w:ins w:id="638" w:author="Наталья Б. Еременко" w:date="2018-04-30T15:12:00Z">
        <w:r w:rsidRPr="00822EB7">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ins>
    </w:p>
    <w:p w14:paraId="1812E3CF" w14:textId="77777777" w:rsidR="00822EB7" w:rsidRPr="00822EB7" w:rsidRDefault="00822EB7">
      <w:pPr>
        <w:spacing w:after="0" w:line="240" w:lineRule="auto"/>
        <w:ind w:firstLine="700"/>
        <w:jc w:val="both"/>
        <w:rPr>
          <w:ins w:id="639" w:author="Наталья Б. Еременко" w:date="2018-04-30T15:12:00Z"/>
          <w:rFonts w:ascii="Times New Roman" w:eastAsia="Times New Roman" w:hAnsi="Times New Roman" w:cs="Times New Roman"/>
          <w:sz w:val="28"/>
          <w:szCs w:val="28"/>
        </w:rPr>
        <w:pPrChange w:id="640" w:author="Наталья Б. Еременко" w:date="2018-04-30T15:13:00Z">
          <w:pPr>
            <w:ind w:firstLine="700"/>
            <w:jc w:val="both"/>
          </w:pPr>
        </w:pPrChange>
      </w:pPr>
      <w:ins w:id="641" w:author="Наталья Б. Еременко" w:date="2018-04-30T15:12:00Z">
        <w:r w:rsidRPr="00822EB7">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7BA41A9" w14:textId="554EA9A9" w:rsidR="00822EB7" w:rsidRPr="00822EB7" w:rsidRDefault="00822EB7">
      <w:pPr>
        <w:spacing w:after="0" w:line="240" w:lineRule="auto"/>
        <w:ind w:firstLine="700"/>
        <w:jc w:val="both"/>
        <w:rPr>
          <w:ins w:id="642" w:author="Наталья Б. Еременко" w:date="2018-04-30T15:12:00Z"/>
          <w:rFonts w:ascii="Times New Roman" w:eastAsia="Times New Roman" w:hAnsi="Times New Roman" w:cs="Times New Roman"/>
          <w:sz w:val="28"/>
          <w:szCs w:val="28"/>
        </w:rPr>
        <w:pPrChange w:id="643" w:author="Наталья Б. Еременко" w:date="2018-04-30T15:13:00Z">
          <w:pPr>
            <w:ind w:firstLine="700"/>
            <w:jc w:val="both"/>
          </w:pPr>
        </w:pPrChange>
      </w:pPr>
      <w:ins w:id="644" w:author="Наталья Б. Еременко" w:date="2018-04-30T15:12:00Z">
        <w:r w:rsidRPr="00822EB7">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w:t>
        </w:r>
        <w:r w:rsidR="00AE489F">
          <w:rPr>
            <w:rFonts w:ascii="Times New Roman" w:eastAsia="Times New Roman" w:hAnsi="Times New Roman" w:cs="Times New Roman"/>
            <w:sz w:val="28"/>
            <w:szCs w:val="28"/>
          </w:rPr>
          <w:t>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F75B27C" w14:textId="77777777" w:rsidR="00822EB7" w:rsidRPr="00822EB7" w:rsidRDefault="00822EB7">
      <w:pPr>
        <w:spacing w:after="0" w:line="240" w:lineRule="auto"/>
        <w:ind w:firstLine="700"/>
        <w:jc w:val="both"/>
        <w:rPr>
          <w:ins w:id="645" w:author="Наталья Б. Еременко" w:date="2018-04-30T15:12:00Z"/>
          <w:rFonts w:ascii="Times New Roman" w:eastAsia="Times New Roman" w:hAnsi="Times New Roman" w:cs="Times New Roman"/>
          <w:sz w:val="28"/>
          <w:szCs w:val="28"/>
        </w:rPr>
        <w:pPrChange w:id="646" w:author="Наталья Б. Еременко" w:date="2018-04-30T15:13:00Z">
          <w:pPr>
            <w:ind w:firstLine="700"/>
            <w:jc w:val="both"/>
          </w:pPr>
        </w:pPrChange>
      </w:pPr>
      <w:ins w:id="647" w:author="Наталья Б. Еременко" w:date="2018-04-30T15:12:00Z">
        <w:r w:rsidRPr="00822EB7">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ins>
    </w:p>
    <w:p w14:paraId="514CFA77" w14:textId="77777777" w:rsidR="00822EB7" w:rsidRPr="00822EB7" w:rsidRDefault="00822EB7">
      <w:pPr>
        <w:spacing w:after="0" w:line="240" w:lineRule="auto"/>
        <w:ind w:firstLine="700"/>
        <w:jc w:val="both"/>
        <w:rPr>
          <w:ins w:id="648" w:author="Наталья Б. Еременко" w:date="2018-04-30T15:12:00Z"/>
          <w:rFonts w:ascii="Times New Roman" w:eastAsia="Times New Roman" w:hAnsi="Times New Roman" w:cs="Times New Roman"/>
          <w:sz w:val="28"/>
          <w:szCs w:val="28"/>
        </w:rPr>
        <w:pPrChange w:id="649" w:author="Наталья Б. Еременко" w:date="2018-04-30T15:13:00Z">
          <w:pPr>
            <w:ind w:firstLine="700"/>
            <w:jc w:val="both"/>
          </w:pPr>
        </w:pPrChange>
      </w:pPr>
      <w:ins w:id="650" w:author="Наталья Б. Еременко" w:date="2018-04-30T15:12:00Z">
        <w:r w:rsidRPr="00822EB7">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ins>
    </w:p>
    <w:p w14:paraId="113182A5" w14:textId="77777777" w:rsidR="00822EB7" w:rsidRPr="00822EB7" w:rsidRDefault="00822EB7">
      <w:pPr>
        <w:spacing w:after="0" w:line="240" w:lineRule="auto"/>
        <w:ind w:firstLine="700"/>
        <w:jc w:val="both"/>
        <w:rPr>
          <w:ins w:id="651" w:author="Наталья Б. Еременко" w:date="2018-04-30T15:12:00Z"/>
          <w:rFonts w:ascii="Times New Roman" w:eastAsia="Times New Roman" w:hAnsi="Times New Roman" w:cs="Times New Roman"/>
          <w:sz w:val="28"/>
          <w:szCs w:val="28"/>
        </w:rPr>
        <w:pPrChange w:id="652" w:author="Наталья Б. Еременко" w:date="2018-04-30T15:13:00Z">
          <w:pPr>
            <w:ind w:firstLine="700"/>
            <w:jc w:val="both"/>
          </w:pPr>
        </w:pPrChange>
      </w:pPr>
      <w:ins w:id="653" w:author="Наталья Б. Еременко" w:date="2018-04-30T15:12:00Z">
        <w:r w:rsidRPr="00822EB7">
          <w:rPr>
            <w:rFonts w:ascii="Times New Roman" w:eastAsia="Times New Roman" w:hAnsi="Times New Roman" w:cs="Times New Roman"/>
            <w:sz w:val="28"/>
            <w:szCs w:val="28"/>
          </w:rPr>
          <w:t>5.4.6. Жалоба должна содержать:</w:t>
        </w:r>
      </w:ins>
    </w:p>
    <w:p w14:paraId="336DBE7F" w14:textId="77777777" w:rsidR="00822EB7" w:rsidRPr="00822EB7" w:rsidRDefault="00822EB7">
      <w:pPr>
        <w:spacing w:after="0" w:line="240" w:lineRule="auto"/>
        <w:ind w:firstLine="700"/>
        <w:jc w:val="both"/>
        <w:rPr>
          <w:ins w:id="654" w:author="Наталья Б. Еременко" w:date="2018-04-30T15:12:00Z"/>
          <w:rFonts w:ascii="Times New Roman" w:eastAsia="Times New Roman" w:hAnsi="Times New Roman" w:cs="Times New Roman"/>
          <w:sz w:val="28"/>
          <w:szCs w:val="28"/>
        </w:rPr>
        <w:pPrChange w:id="655" w:author="Наталья Б. Еременко" w:date="2018-04-30T15:13:00Z">
          <w:pPr>
            <w:ind w:firstLine="700"/>
            <w:jc w:val="both"/>
          </w:pPr>
        </w:pPrChange>
      </w:pPr>
      <w:ins w:id="656" w:author="Наталья Б. Еременко" w:date="2018-04-30T15:12:00Z">
        <w:r w:rsidRPr="00822EB7">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ins>
    </w:p>
    <w:p w14:paraId="1431DDB7" w14:textId="77777777" w:rsidR="00822EB7" w:rsidRPr="00822EB7" w:rsidRDefault="00822EB7">
      <w:pPr>
        <w:spacing w:after="0" w:line="240" w:lineRule="auto"/>
        <w:ind w:firstLine="700"/>
        <w:jc w:val="both"/>
        <w:rPr>
          <w:ins w:id="657" w:author="Наталья Б. Еременко" w:date="2018-04-30T15:12:00Z"/>
          <w:rFonts w:ascii="Times New Roman" w:eastAsia="Times New Roman" w:hAnsi="Times New Roman" w:cs="Times New Roman"/>
          <w:sz w:val="28"/>
          <w:szCs w:val="28"/>
        </w:rPr>
        <w:pPrChange w:id="658" w:author="Наталья Б. Еременко" w:date="2018-04-30T15:13:00Z">
          <w:pPr>
            <w:ind w:firstLine="700"/>
            <w:jc w:val="both"/>
          </w:pPr>
        </w:pPrChange>
      </w:pPr>
      <w:ins w:id="659" w:author="Наталья Б. Еременко" w:date="2018-04-30T15:12:00Z">
        <w:r w:rsidRPr="00822EB7">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ins>
    </w:p>
    <w:p w14:paraId="58136535" w14:textId="77777777" w:rsidR="00822EB7" w:rsidRPr="00822EB7" w:rsidRDefault="00822EB7">
      <w:pPr>
        <w:spacing w:after="0" w:line="240" w:lineRule="auto"/>
        <w:ind w:firstLine="700"/>
        <w:jc w:val="both"/>
        <w:rPr>
          <w:ins w:id="660" w:author="Наталья Б. Еременко" w:date="2018-04-30T15:12:00Z"/>
          <w:rFonts w:ascii="Times New Roman" w:eastAsia="Times New Roman" w:hAnsi="Times New Roman" w:cs="Times New Roman"/>
          <w:sz w:val="28"/>
          <w:szCs w:val="28"/>
        </w:rPr>
        <w:pPrChange w:id="661" w:author="Наталья Б. Еременко" w:date="2018-04-30T15:13:00Z">
          <w:pPr>
            <w:ind w:firstLine="700"/>
            <w:jc w:val="both"/>
          </w:pPr>
        </w:pPrChange>
      </w:pPr>
      <w:ins w:id="662" w:author="Наталья Б. Еременко" w:date="2018-04-30T15:12:00Z">
        <w:r w:rsidRPr="00822EB7">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ins>
    </w:p>
    <w:p w14:paraId="7B1E9724" w14:textId="77777777" w:rsidR="00822EB7" w:rsidRPr="00822EB7" w:rsidRDefault="00822EB7">
      <w:pPr>
        <w:spacing w:after="0" w:line="240" w:lineRule="auto"/>
        <w:ind w:firstLine="700"/>
        <w:jc w:val="both"/>
        <w:rPr>
          <w:ins w:id="663" w:author="Наталья Б. Еременко" w:date="2018-04-30T15:12:00Z"/>
          <w:rFonts w:ascii="Times New Roman" w:eastAsia="Times New Roman" w:hAnsi="Times New Roman" w:cs="Times New Roman"/>
          <w:sz w:val="28"/>
          <w:szCs w:val="28"/>
        </w:rPr>
        <w:pPrChange w:id="664" w:author="Наталья Б. Еременко" w:date="2018-04-30T15:13:00Z">
          <w:pPr>
            <w:ind w:firstLine="700"/>
            <w:jc w:val="both"/>
          </w:pPr>
        </w:pPrChange>
      </w:pPr>
      <w:ins w:id="665" w:author="Наталья Б. Еременко" w:date="2018-04-30T15:12:00Z">
        <w:r w:rsidRPr="00822EB7">
          <w:rPr>
            <w:rFonts w:ascii="Times New Roman" w:eastAsia="Times New Roman" w:hAnsi="Times New Roman" w:cs="Times New Roman"/>
            <w:sz w:val="28"/>
            <w:szCs w:val="28"/>
          </w:rPr>
          <w:t>и почтовый адрес, по которым должен быть направлен ответ заявителю;</w:t>
        </w:r>
      </w:ins>
    </w:p>
    <w:p w14:paraId="5F9927B4" w14:textId="77777777" w:rsidR="00822EB7" w:rsidRPr="00822EB7" w:rsidRDefault="00822EB7">
      <w:pPr>
        <w:spacing w:after="0" w:line="240" w:lineRule="auto"/>
        <w:ind w:firstLine="700"/>
        <w:jc w:val="both"/>
        <w:rPr>
          <w:ins w:id="666" w:author="Наталья Б. Еременко" w:date="2018-04-30T15:12:00Z"/>
          <w:rFonts w:ascii="Times New Roman" w:eastAsia="Times New Roman" w:hAnsi="Times New Roman" w:cs="Times New Roman"/>
          <w:sz w:val="28"/>
          <w:szCs w:val="28"/>
        </w:rPr>
        <w:pPrChange w:id="667" w:author="Наталья Б. Еременко" w:date="2018-04-30T15:13:00Z">
          <w:pPr>
            <w:ind w:firstLine="700"/>
            <w:jc w:val="both"/>
          </w:pPr>
        </w:pPrChange>
      </w:pPr>
      <w:ins w:id="668" w:author="Наталья Б. Еременко" w:date="2018-04-30T15:12:00Z">
        <w:r w:rsidRPr="00822EB7">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ins>
    </w:p>
    <w:p w14:paraId="1D206124" w14:textId="6F9F783E" w:rsidR="00822EB7" w:rsidRPr="00822EB7" w:rsidRDefault="00822EB7">
      <w:pPr>
        <w:spacing w:after="0" w:line="240" w:lineRule="auto"/>
        <w:ind w:firstLine="700"/>
        <w:jc w:val="both"/>
        <w:rPr>
          <w:ins w:id="669" w:author="Наталья Б. Еременко" w:date="2018-04-30T15:12:00Z"/>
          <w:rFonts w:ascii="Times New Roman" w:eastAsia="Times New Roman" w:hAnsi="Times New Roman" w:cs="Times New Roman"/>
          <w:sz w:val="28"/>
          <w:szCs w:val="28"/>
        </w:rPr>
        <w:pPrChange w:id="670" w:author="Наталья Б. Еременко" w:date="2018-04-30T15:15:00Z">
          <w:pPr>
            <w:ind w:firstLine="700"/>
            <w:jc w:val="both"/>
          </w:pPr>
        </w:pPrChange>
      </w:pPr>
      <w:ins w:id="671" w:author="Наталья Б. Еременко" w:date="2018-04-30T15:12:00Z">
        <w:r w:rsidRPr="00822EB7">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w:t>
        </w:r>
        <w:r w:rsidR="0071352E">
          <w:rPr>
            <w:rFonts w:ascii="Times New Roman" w:eastAsia="Times New Roman" w:hAnsi="Times New Roman" w:cs="Times New Roman"/>
            <w:sz w:val="28"/>
            <w:szCs w:val="28"/>
          </w:rPr>
          <w:t xml:space="preserve">пальных услуг», их работников. </w:t>
        </w:r>
        <w:r w:rsidRPr="00822EB7">
          <w:rPr>
            <w:rFonts w:ascii="Times New Roman" w:eastAsia="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ins>
    </w:p>
    <w:p w14:paraId="478720A7" w14:textId="49D43320" w:rsidR="00822EB7" w:rsidRPr="00822EB7" w:rsidRDefault="00822EB7">
      <w:pPr>
        <w:spacing w:before="120" w:after="120" w:line="240" w:lineRule="auto"/>
        <w:ind w:firstLine="697"/>
        <w:rPr>
          <w:ins w:id="672" w:author="Наталья Б. Еременко" w:date="2018-04-30T15:12:00Z"/>
          <w:rFonts w:ascii="Times New Roman" w:eastAsia="Times New Roman" w:hAnsi="Times New Roman" w:cs="Times New Roman"/>
          <w:sz w:val="28"/>
          <w:szCs w:val="28"/>
        </w:rPr>
        <w:pPrChange w:id="673" w:author="Наталья Б. Еременко" w:date="2018-04-30T15:16:00Z">
          <w:pPr>
            <w:ind w:firstLine="700"/>
            <w:jc w:val="both"/>
          </w:pPr>
        </w:pPrChange>
      </w:pPr>
      <w:ins w:id="674" w:author="Наталья Б. Еременко" w:date="2018-04-30T15:12:00Z">
        <w:r w:rsidRPr="00822EB7">
          <w:rPr>
            <w:rFonts w:ascii="Times New Roman" w:eastAsia="Times New Roman" w:hAnsi="Times New Roman" w:cs="Times New Roman"/>
            <w:sz w:val="28"/>
            <w:szCs w:val="28"/>
          </w:rPr>
          <w:t>5.5.</w:t>
        </w:r>
      </w:ins>
      <w:ins w:id="675" w:author="Наталья Б. Еременко" w:date="2018-04-30T15:16:00Z">
        <w:r w:rsidR="00AE489F">
          <w:rPr>
            <w:rFonts w:ascii="Times New Roman" w:eastAsia="Times New Roman" w:hAnsi="Times New Roman" w:cs="Times New Roman"/>
            <w:sz w:val="28"/>
            <w:szCs w:val="28"/>
          </w:rPr>
          <w:t xml:space="preserve"> </w:t>
        </w:r>
      </w:ins>
      <w:ins w:id="676" w:author="Наталья Б. Еременко" w:date="2018-04-30T15:12:00Z">
        <w:r w:rsidRPr="00822EB7">
          <w:rPr>
            <w:rFonts w:ascii="Times New Roman" w:eastAsia="Times New Roman" w:hAnsi="Times New Roman" w:cs="Times New Roman"/>
            <w:sz w:val="28"/>
            <w:szCs w:val="28"/>
          </w:rPr>
          <w:t>Сроки рассмотрения жалобы</w:t>
        </w:r>
      </w:ins>
    </w:p>
    <w:p w14:paraId="613CDF85" w14:textId="4345A3B2" w:rsidR="00822EB7" w:rsidRPr="00822EB7" w:rsidRDefault="00822EB7">
      <w:pPr>
        <w:spacing w:after="0" w:line="240" w:lineRule="auto"/>
        <w:ind w:firstLine="700"/>
        <w:jc w:val="both"/>
        <w:rPr>
          <w:ins w:id="677" w:author="Наталья Б. Еременко" w:date="2018-04-30T15:12:00Z"/>
          <w:rFonts w:ascii="Times New Roman" w:eastAsia="Times New Roman" w:hAnsi="Times New Roman" w:cs="Times New Roman"/>
          <w:sz w:val="28"/>
          <w:szCs w:val="28"/>
        </w:rPr>
        <w:pPrChange w:id="678" w:author="Наталья Б. Еременко" w:date="2018-04-30T15:16:00Z">
          <w:pPr>
            <w:ind w:firstLine="700"/>
            <w:jc w:val="both"/>
          </w:pPr>
        </w:pPrChange>
      </w:pPr>
      <w:ins w:id="679" w:author="Наталья Б. Еременко" w:date="2018-04-30T15:12:00Z">
        <w:r w:rsidRPr="00822EB7">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ins>
    </w:p>
    <w:p w14:paraId="1754C2D5" w14:textId="20AA35E9" w:rsidR="00822EB7" w:rsidRPr="00822EB7" w:rsidRDefault="00822EB7">
      <w:pPr>
        <w:suppressAutoHyphens/>
        <w:spacing w:before="120" w:after="120" w:line="240" w:lineRule="auto"/>
        <w:ind w:firstLine="697"/>
        <w:jc w:val="both"/>
        <w:rPr>
          <w:ins w:id="680" w:author="Наталья Б. Еременко" w:date="2018-04-30T15:12:00Z"/>
          <w:rFonts w:ascii="Times New Roman" w:eastAsia="Times New Roman" w:hAnsi="Times New Roman" w:cs="Times New Roman"/>
          <w:sz w:val="28"/>
          <w:szCs w:val="28"/>
        </w:rPr>
        <w:pPrChange w:id="681" w:author="Наталья Б. Еременко" w:date="2018-04-30T15:16:00Z">
          <w:pPr>
            <w:ind w:firstLine="700"/>
            <w:jc w:val="both"/>
          </w:pPr>
        </w:pPrChange>
      </w:pPr>
      <w:ins w:id="682" w:author="Наталья Б. Еременко" w:date="2018-04-30T15:12:00Z">
        <w:r w:rsidRPr="00822EB7">
          <w:rPr>
            <w:rFonts w:ascii="Times New Roman" w:eastAsia="Times New Roman" w:hAnsi="Times New Roman" w:cs="Times New Roman"/>
            <w:sz w:val="28"/>
            <w:szCs w:val="28"/>
          </w:rPr>
          <w:t>5.6. Перечень оснований для приостановления рассмотрения</w:t>
        </w:r>
      </w:ins>
      <w:ins w:id="683" w:author="Наталья Б. Еременко" w:date="2018-04-30T15:16:00Z">
        <w:r w:rsidR="00AE489F">
          <w:rPr>
            <w:rFonts w:ascii="Times New Roman" w:eastAsia="Times New Roman" w:hAnsi="Times New Roman" w:cs="Times New Roman"/>
            <w:sz w:val="28"/>
            <w:szCs w:val="28"/>
          </w:rPr>
          <w:t xml:space="preserve"> </w:t>
        </w:r>
      </w:ins>
      <w:ins w:id="684" w:author="Наталья Б. Еременко" w:date="2018-04-30T15:12:00Z">
        <w:r w:rsidRPr="00822EB7">
          <w:rPr>
            <w:rFonts w:ascii="Times New Roman" w:eastAsia="Times New Roman" w:hAnsi="Times New Roman" w:cs="Times New Roman"/>
            <w:sz w:val="28"/>
            <w:szCs w:val="28"/>
          </w:rPr>
          <w:t>жалобы в случае, если возможность приостановления</w:t>
        </w:r>
      </w:ins>
      <w:ins w:id="685" w:author="Наталья Б. Еременко" w:date="2018-04-30T15:16:00Z">
        <w:r w:rsidR="00AE489F">
          <w:rPr>
            <w:rFonts w:ascii="Times New Roman" w:eastAsia="Times New Roman" w:hAnsi="Times New Roman" w:cs="Times New Roman"/>
            <w:sz w:val="28"/>
            <w:szCs w:val="28"/>
          </w:rPr>
          <w:t xml:space="preserve"> </w:t>
        </w:r>
      </w:ins>
      <w:ins w:id="686" w:author="Наталья Б. Еременко" w:date="2018-04-30T15:12:00Z">
        <w:r w:rsidRPr="00822EB7">
          <w:rPr>
            <w:rFonts w:ascii="Times New Roman" w:eastAsia="Times New Roman" w:hAnsi="Times New Roman" w:cs="Times New Roman"/>
            <w:sz w:val="28"/>
            <w:szCs w:val="28"/>
          </w:rPr>
          <w:t>предусмотрена законодательством Российской Федерации</w:t>
        </w:r>
      </w:ins>
    </w:p>
    <w:p w14:paraId="3F36B64A" w14:textId="243B97E7" w:rsidR="00822EB7" w:rsidRPr="00822EB7" w:rsidRDefault="00822EB7">
      <w:pPr>
        <w:spacing w:after="0" w:line="240" w:lineRule="auto"/>
        <w:ind w:firstLine="700"/>
        <w:jc w:val="both"/>
        <w:rPr>
          <w:ins w:id="687" w:author="Наталья Б. Еременко" w:date="2018-04-30T15:12:00Z"/>
          <w:rFonts w:ascii="Times New Roman" w:eastAsia="Times New Roman" w:hAnsi="Times New Roman" w:cs="Times New Roman"/>
          <w:sz w:val="28"/>
          <w:szCs w:val="28"/>
        </w:rPr>
        <w:pPrChange w:id="688" w:author="Наталья Б. Еременко" w:date="2018-04-30T15:16:00Z">
          <w:pPr>
            <w:ind w:firstLine="700"/>
            <w:jc w:val="both"/>
          </w:pPr>
        </w:pPrChange>
      </w:pPr>
      <w:ins w:id="689" w:author="Наталья Б. Еременко" w:date="2018-04-30T15:12:00Z">
        <w:r w:rsidRPr="00822EB7">
          <w:rPr>
            <w:rFonts w:ascii="Times New Roman" w:eastAsia="Times New Roman" w:hAnsi="Times New Roman" w:cs="Times New Roman"/>
            <w:sz w:val="28"/>
            <w:szCs w:val="28"/>
          </w:rPr>
          <w:t>Основания для приостановления рассмотрения жалобы отсутствуют.</w:t>
        </w:r>
      </w:ins>
    </w:p>
    <w:p w14:paraId="4FFA5A59" w14:textId="69149D39" w:rsidR="00822EB7" w:rsidRPr="00822EB7" w:rsidRDefault="00822EB7">
      <w:pPr>
        <w:spacing w:before="120" w:after="120" w:line="240" w:lineRule="auto"/>
        <w:ind w:firstLine="697"/>
        <w:rPr>
          <w:ins w:id="690" w:author="Наталья Б. Еременко" w:date="2018-04-30T15:12:00Z"/>
          <w:rFonts w:ascii="Times New Roman" w:eastAsia="Times New Roman" w:hAnsi="Times New Roman" w:cs="Times New Roman"/>
          <w:sz w:val="28"/>
          <w:szCs w:val="28"/>
        </w:rPr>
        <w:pPrChange w:id="691" w:author="Наталья Б. Еременко" w:date="2018-04-30T15:17:00Z">
          <w:pPr>
            <w:ind w:firstLine="700"/>
            <w:jc w:val="both"/>
          </w:pPr>
        </w:pPrChange>
      </w:pPr>
      <w:ins w:id="692" w:author="Наталья Б. Еременко" w:date="2018-04-30T15:12:00Z">
        <w:r w:rsidRPr="00822EB7">
          <w:rPr>
            <w:rFonts w:ascii="Times New Roman" w:eastAsia="Times New Roman" w:hAnsi="Times New Roman" w:cs="Times New Roman"/>
            <w:sz w:val="28"/>
            <w:szCs w:val="28"/>
          </w:rPr>
          <w:t>5.7. Результат рассмотрения жалобы</w:t>
        </w:r>
      </w:ins>
    </w:p>
    <w:p w14:paraId="5268DA3A" w14:textId="77777777" w:rsidR="00822EB7" w:rsidRPr="00822EB7" w:rsidRDefault="00822EB7">
      <w:pPr>
        <w:spacing w:after="0" w:line="240" w:lineRule="auto"/>
        <w:ind w:firstLine="700"/>
        <w:jc w:val="both"/>
        <w:rPr>
          <w:ins w:id="693" w:author="Наталья Б. Еременко" w:date="2018-04-30T15:12:00Z"/>
          <w:rFonts w:ascii="Times New Roman" w:eastAsia="Times New Roman" w:hAnsi="Times New Roman" w:cs="Times New Roman"/>
          <w:sz w:val="28"/>
          <w:szCs w:val="28"/>
        </w:rPr>
        <w:pPrChange w:id="694" w:author="Наталья Б. Еременко" w:date="2018-04-30T15:13:00Z">
          <w:pPr>
            <w:ind w:firstLine="700"/>
            <w:jc w:val="both"/>
          </w:pPr>
        </w:pPrChange>
      </w:pPr>
      <w:ins w:id="695" w:author="Наталья Б. Еременко" w:date="2018-04-30T15:12:00Z">
        <w:r w:rsidRPr="00822EB7">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ins>
    </w:p>
    <w:p w14:paraId="1B88D15E" w14:textId="77777777" w:rsidR="00822EB7" w:rsidRPr="00822EB7" w:rsidRDefault="00822EB7">
      <w:pPr>
        <w:spacing w:after="0" w:line="240" w:lineRule="auto"/>
        <w:ind w:firstLine="700"/>
        <w:jc w:val="both"/>
        <w:rPr>
          <w:ins w:id="696" w:author="Наталья Б. Еременко" w:date="2018-04-30T15:12:00Z"/>
          <w:rFonts w:ascii="Times New Roman" w:eastAsia="Times New Roman" w:hAnsi="Times New Roman" w:cs="Times New Roman"/>
          <w:sz w:val="28"/>
          <w:szCs w:val="28"/>
        </w:rPr>
        <w:pPrChange w:id="697" w:author="Наталья Б. Еременко" w:date="2018-04-30T15:13:00Z">
          <w:pPr>
            <w:ind w:firstLine="700"/>
            <w:jc w:val="both"/>
          </w:pPr>
        </w:pPrChange>
      </w:pPr>
      <w:ins w:id="698" w:author="Наталья Б. Еременко" w:date="2018-04-30T15:12:00Z">
        <w:r w:rsidRPr="00822EB7">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ins>
    </w:p>
    <w:p w14:paraId="6AD4C502" w14:textId="77777777" w:rsidR="00822EB7" w:rsidRPr="00822EB7" w:rsidRDefault="00822EB7">
      <w:pPr>
        <w:spacing w:after="0" w:line="240" w:lineRule="auto"/>
        <w:ind w:firstLine="700"/>
        <w:jc w:val="both"/>
        <w:rPr>
          <w:ins w:id="699" w:author="Наталья Б. Еременко" w:date="2018-04-30T15:12:00Z"/>
          <w:rFonts w:ascii="Times New Roman" w:eastAsia="Times New Roman" w:hAnsi="Times New Roman" w:cs="Times New Roman"/>
          <w:sz w:val="28"/>
          <w:szCs w:val="28"/>
        </w:rPr>
        <w:pPrChange w:id="700" w:author="Наталья Б. Еременко" w:date="2018-04-30T15:13:00Z">
          <w:pPr>
            <w:ind w:firstLine="700"/>
            <w:jc w:val="both"/>
          </w:pPr>
        </w:pPrChange>
      </w:pPr>
      <w:ins w:id="701" w:author="Наталья Б. Еременко" w:date="2018-04-30T15:12:00Z">
        <w:r w:rsidRPr="00822EB7">
          <w:rPr>
            <w:rFonts w:ascii="Times New Roman" w:eastAsia="Times New Roman" w:hAnsi="Times New Roman" w:cs="Times New Roman"/>
            <w:sz w:val="28"/>
            <w:szCs w:val="28"/>
          </w:rPr>
          <w:t>2) в удовлетворении жалобы отказывается.</w:t>
        </w:r>
      </w:ins>
    </w:p>
    <w:p w14:paraId="7F96D0F6" w14:textId="77777777" w:rsidR="00822EB7" w:rsidRPr="00822EB7" w:rsidRDefault="00822EB7">
      <w:pPr>
        <w:spacing w:after="0" w:line="240" w:lineRule="auto"/>
        <w:ind w:firstLine="700"/>
        <w:jc w:val="both"/>
        <w:rPr>
          <w:ins w:id="702" w:author="Наталья Б. Еременко" w:date="2018-04-30T15:12:00Z"/>
          <w:rFonts w:ascii="Times New Roman" w:eastAsia="Times New Roman" w:hAnsi="Times New Roman" w:cs="Times New Roman"/>
          <w:sz w:val="28"/>
          <w:szCs w:val="28"/>
        </w:rPr>
        <w:pPrChange w:id="703" w:author="Наталья Б. Еременко" w:date="2018-04-30T15:13:00Z">
          <w:pPr>
            <w:ind w:firstLine="700"/>
            <w:jc w:val="both"/>
          </w:pPr>
        </w:pPrChange>
      </w:pPr>
      <w:ins w:id="704" w:author="Наталья Б. Еременко" w:date="2018-04-30T15:12:00Z">
        <w:r w:rsidRPr="00822EB7">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57DB7BA8" w14:textId="77777777" w:rsidR="00822EB7" w:rsidRPr="00822EB7" w:rsidRDefault="00822EB7">
      <w:pPr>
        <w:spacing w:after="0" w:line="240" w:lineRule="auto"/>
        <w:ind w:firstLine="700"/>
        <w:jc w:val="both"/>
        <w:rPr>
          <w:ins w:id="705" w:author="Наталья Б. Еременко" w:date="2018-04-30T15:12:00Z"/>
          <w:rFonts w:ascii="Times New Roman" w:eastAsia="Times New Roman" w:hAnsi="Times New Roman" w:cs="Times New Roman"/>
          <w:sz w:val="28"/>
          <w:szCs w:val="28"/>
        </w:rPr>
        <w:pPrChange w:id="706" w:author="Наталья Б. Еременко" w:date="2018-04-30T15:13:00Z">
          <w:pPr>
            <w:ind w:firstLine="700"/>
            <w:jc w:val="both"/>
          </w:pPr>
        </w:pPrChange>
      </w:pPr>
      <w:ins w:id="707" w:author="Наталья Б. Еременко" w:date="2018-04-30T15:12:00Z">
        <w:r w:rsidRPr="00822EB7">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ins>
    </w:p>
    <w:p w14:paraId="1A23B37A" w14:textId="77777777" w:rsidR="00822EB7" w:rsidRPr="00822EB7" w:rsidRDefault="00822EB7">
      <w:pPr>
        <w:spacing w:after="0" w:line="240" w:lineRule="auto"/>
        <w:ind w:firstLine="700"/>
        <w:jc w:val="both"/>
        <w:rPr>
          <w:ins w:id="708" w:author="Наталья Б. Еременко" w:date="2018-04-30T15:12:00Z"/>
          <w:rFonts w:ascii="Times New Roman" w:eastAsia="Times New Roman" w:hAnsi="Times New Roman" w:cs="Times New Roman"/>
          <w:sz w:val="28"/>
          <w:szCs w:val="28"/>
        </w:rPr>
        <w:pPrChange w:id="709" w:author="Наталья Б. Еременко" w:date="2018-04-30T15:13:00Z">
          <w:pPr>
            <w:ind w:firstLine="700"/>
            <w:jc w:val="both"/>
          </w:pPr>
        </w:pPrChange>
      </w:pPr>
      <w:ins w:id="710" w:author="Наталья Б. Еременко" w:date="2018-04-30T15:12:00Z">
        <w:r w:rsidRPr="00822EB7">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ins>
    </w:p>
    <w:p w14:paraId="66A901D2" w14:textId="77777777" w:rsidR="00822EB7" w:rsidRPr="00822EB7" w:rsidRDefault="00822EB7">
      <w:pPr>
        <w:spacing w:after="0" w:line="240" w:lineRule="auto"/>
        <w:ind w:firstLine="700"/>
        <w:jc w:val="both"/>
        <w:rPr>
          <w:ins w:id="711" w:author="Наталья Б. Еременко" w:date="2018-04-30T15:12:00Z"/>
          <w:rFonts w:ascii="Times New Roman" w:eastAsia="Times New Roman" w:hAnsi="Times New Roman" w:cs="Times New Roman"/>
          <w:sz w:val="28"/>
          <w:szCs w:val="28"/>
        </w:rPr>
        <w:pPrChange w:id="712" w:author="Наталья Б. Еременко" w:date="2018-04-30T15:13:00Z">
          <w:pPr>
            <w:ind w:firstLine="700"/>
            <w:jc w:val="both"/>
          </w:pPr>
        </w:pPrChange>
      </w:pPr>
      <w:ins w:id="713" w:author="Наталья Б. Еременко" w:date="2018-04-30T15:12:00Z">
        <w:r w:rsidRPr="00822EB7">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ins>
    </w:p>
    <w:p w14:paraId="7CB7BF76" w14:textId="77777777" w:rsidR="00822EB7" w:rsidRPr="00822EB7" w:rsidRDefault="00822EB7">
      <w:pPr>
        <w:spacing w:after="0" w:line="240" w:lineRule="auto"/>
        <w:ind w:firstLine="700"/>
        <w:jc w:val="both"/>
        <w:rPr>
          <w:ins w:id="714" w:author="Наталья Б. Еременко" w:date="2018-04-30T15:12:00Z"/>
          <w:rFonts w:ascii="Times New Roman" w:eastAsia="Times New Roman" w:hAnsi="Times New Roman" w:cs="Times New Roman"/>
          <w:sz w:val="28"/>
          <w:szCs w:val="28"/>
        </w:rPr>
        <w:pPrChange w:id="715" w:author="Наталья Б. Еременко" w:date="2018-04-30T15:13:00Z">
          <w:pPr>
            <w:ind w:firstLine="700"/>
            <w:jc w:val="both"/>
          </w:pPr>
        </w:pPrChange>
      </w:pPr>
      <w:ins w:id="716" w:author="Наталья Б. Еременко" w:date="2018-04-30T15:12:00Z">
        <w:r w:rsidRPr="00822EB7">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3038FA78" w14:textId="77777777" w:rsidR="00822EB7" w:rsidRPr="00822EB7" w:rsidRDefault="00822EB7">
      <w:pPr>
        <w:spacing w:after="0" w:line="240" w:lineRule="auto"/>
        <w:ind w:firstLine="700"/>
        <w:jc w:val="both"/>
        <w:rPr>
          <w:ins w:id="717" w:author="Наталья Б. Еременко" w:date="2018-04-30T15:12:00Z"/>
          <w:rFonts w:ascii="Times New Roman" w:eastAsia="Times New Roman" w:hAnsi="Times New Roman" w:cs="Times New Roman"/>
          <w:sz w:val="28"/>
          <w:szCs w:val="28"/>
        </w:rPr>
        <w:pPrChange w:id="718" w:author="Наталья Б. Еременко" w:date="2018-04-30T15:13:00Z">
          <w:pPr>
            <w:ind w:firstLine="700"/>
            <w:jc w:val="both"/>
          </w:pPr>
        </w:pPrChange>
      </w:pPr>
      <w:ins w:id="719" w:author="Наталья Б. Еременко" w:date="2018-04-30T15:12:00Z">
        <w:r w:rsidRPr="00822EB7">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ins>
    </w:p>
    <w:p w14:paraId="14ED96F4" w14:textId="77777777" w:rsidR="00822EB7" w:rsidRPr="00822EB7" w:rsidRDefault="00822EB7">
      <w:pPr>
        <w:spacing w:after="0" w:line="240" w:lineRule="auto"/>
        <w:ind w:firstLine="700"/>
        <w:jc w:val="both"/>
        <w:rPr>
          <w:ins w:id="720" w:author="Наталья Б. Еременко" w:date="2018-04-30T15:12:00Z"/>
          <w:rFonts w:ascii="Times New Roman" w:eastAsia="Times New Roman" w:hAnsi="Times New Roman" w:cs="Times New Roman"/>
          <w:sz w:val="28"/>
          <w:szCs w:val="28"/>
        </w:rPr>
        <w:pPrChange w:id="721" w:author="Наталья Б. Еременко" w:date="2018-04-30T15:13:00Z">
          <w:pPr>
            <w:ind w:firstLine="700"/>
            <w:jc w:val="both"/>
          </w:pPr>
        </w:pPrChange>
      </w:pPr>
      <w:ins w:id="722" w:author="Наталья Б. Еременко" w:date="2018-04-30T15:12:00Z">
        <w:r w:rsidRPr="00822EB7">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ins>
    </w:p>
    <w:p w14:paraId="0B57F615" w14:textId="67C56AC4" w:rsidR="00822EB7" w:rsidRPr="00822EB7" w:rsidRDefault="00822EB7">
      <w:pPr>
        <w:spacing w:after="0" w:line="240" w:lineRule="auto"/>
        <w:ind w:firstLine="700"/>
        <w:jc w:val="both"/>
        <w:rPr>
          <w:ins w:id="723" w:author="Наталья Б. Еременко" w:date="2018-04-30T15:12:00Z"/>
          <w:rFonts w:ascii="Times New Roman" w:eastAsia="Times New Roman" w:hAnsi="Times New Roman" w:cs="Times New Roman"/>
          <w:sz w:val="28"/>
          <w:szCs w:val="28"/>
        </w:rPr>
        <w:pPrChange w:id="724" w:author="Наталья Б. Еременко" w:date="2018-04-30T15:17:00Z">
          <w:pPr>
            <w:ind w:firstLine="700"/>
            <w:jc w:val="both"/>
          </w:pPr>
        </w:pPrChange>
      </w:pPr>
      <w:ins w:id="725" w:author="Наталья Б. Еременко" w:date="2018-04-30T15:12:00Z">
        <w:r w:rsidRPr="00822EB7">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ins>
    </w:p>
    <w:p w14:paraId="772C653D" w14:textId="5B2FCA55" w:rsidR="00822EB7" w:rsidRPr="00822EB7" w:rsidRDefault="00822EB7">
      <w:pPr>
        <w:suppressAutoHyphens/>
        <w:spacing w:before="120" w:after="120" w:line="240" w:lineRule="auto"/>
        <w:ind w:firstLine="697"/>
        <w:jc w:val="both"/>
        <w:rPr>
          <w:ins w:id="726" w:author="Наталья Б. Еременко" w:date="2018-04-30T15:12:00Z"/>
          <w:rFonts w:ascii="Times New Roman" w:eastAsia="Times New Roman" w:hAnsi="Times New Roman" w:cs="Times New Roman"/>
          <w:sz w:val="28"/>
          <w:szCs w:val="28"/>
        </w:rPr>
        <w:pPrChange w:id="727" w:author="Наталья Б. Еременко" w:date="2018-04-30T15:28:00Z">
          <w:pPr>
            <w:ind w:firstLine="700"/>
            <w:jc w:val="both"/>
          </w:pPr>
        </w:pPrChange>
      </w:pPr>
      <w:ins w:id="728" w:author="Наталья Б. Еременко" w:date="2018-04-30T15:12:00Z">
        <w:r w:rsidRPr="00822EB7">
          <w:rPr>
            <w:rFonts w:ascii="Times New Roman" w:eastAsia="Times New Roman" w:hAnsi="Times New Roman" w:cs="Times New Roman"/>
            <w:sz w:val="28"/>
            <w:szCs w:val="28"/>
          </w:rPr>
          <w:t>5.8.</w:t>
        </w:r>
      </w:ins>
      <w:ins w:id="729" w:author="Наталья Б. Еременко" w:date="2018-04-30T15:18:00Z">
        <w:r w:rsidR="00AE489F">
          <w:rPr>
            <w:rFonts w:ascii="Times New Roman" w:eastAsia="Times New Roman" w:hAnsi="Times New Roman" w:cs="Times New Roman"/>
            <w:sz w:val="28"/>
            <w:szCs w:val="28"/>
          </w:rPr>
          <w:t xml:space="preserve"> </w:t>
        </w:r>
      </w:ins>
      <w:ins w:id="730" w:author="Наталья Б. Еременко" w:date="2018-04-30T15:12:00Z">
        <w:r w:rsidRPr="00822EB7">
          <w:rPr>
            <w:rFonts w:ascii="Times New Roman" w:eastAsia="Times New Roman" w:hAnsi="Times New Roman" w:cs="Times New Roman"/>
            <w:sz w:val="28"/>
            <w:szCs w:val="28"/>
          </w:rPr>
          <w:t>Порядок информирования заявителя о результатах</w:t>
        </w:r>
      </w:ins>
      <w:ins w:id="731" w:author="Наталья Б. Еременко" w:date="2018-04-30T15:17:00Z">
        <w:r w:rsidR="00AE489F">
          <w:rPr>
            <w:rFonts w:ascii="Times New Roman" w:eastAsia="Times New Roman" w:hAnsi="Times New Roman" w:cs="Times New Roman"/>
            <w:sz w:val="28"/>
            <w:szCs w:val="28"/>
          </w:rPr>
          <w:t xml:space="preserve"> </w:t>
        </w:r>
      </w:ins>
      <w:ins w:id="732" w:author="Наталья Б. Еременко" w:date="2018-04-30T15:12:00Z">
        <w:r w:rsidRPr="00822EB7">
          <w:rPr>
            <w:rFonts w:ascii="Times New Roman" w:eastAsia="Times New Roman" w:hAnsi="Times New Roman" w:cs="Times New Roman"/>
            <w:sz w:val="28"/>
            <w:szCs w:val="28"/>
          </w:rPr>
          <w:t>рассмотрения жалобы</w:t>
        </w:r>
      </w:ins>
    </w:p>
    <w:p w14:paraId="7D34C04E" w14:textId="330E4FD7" w:rsidR="00822EB7" w:rsidRPr="00822EB7" w:rsidRDefault="00822EB7">
      <w:pPr>
        <w:spacing w:after="0" w:line="240" w:lineRule="auto"/>
        <w:ind w:firstLine="700"/>
        <w:jc w:val="both"/>
        <w:rPr>
          <w:ins w:id="733" w:author="Наталья Б. Еременко" w:date="2018-04-30T15:12:00Z"/>
          <w:rFonts w:ascii="Times New Roman" w:eastAsia="Times New Roman" w:hAnsi="Times New Roman" w:cs="Times New Roman"/>
          <w:sz w:val="28"/>
          <w:szCs w:val="28"/>
        </w:rPr>
        <w:pPrChange w:id="734" w:author="Наталья Б. Еременко" w:date="2018-04-30T15:13:00Z">
          <w:pPr>
            <w:ind w:firstLine="700"/>
            <w:jc w:val="both"/>
          </w:pPr>
        </w:pPrChange>
      </w:pPr>
      <w:ins w:id="735" w:author="Наталья Б. Еременко" w:date="2018-04-30T15:12:00Z">
        <w:r w:rsidRPr="00822EB7">
          <w:rPr>
            <w:rFonts w:ascii="Times New Roman" w:eastAsia="Times New Roman" w:hAnsi="Times New Roman" w:cs="Times New Roman"/>
            <w:sz w:val="28"/>
            <w:szCs w:val="28"/>
          </w:rPr>
          <w:t xml:space="preserve">5.8.1. Не позднее дня, следующего за днем принятия решения, указанного в </w:t>
        </w:r>
      </w:ins>
      <w:ins w:id="736" w:author="Наталья Б. Еременко" w:date="2018-05-21T08:58:00Z">
        <w:r w:rsidR="00AB76BD">
          <w:rPr>
            <w:rFonts w:ascii="Times New Roman" w:eastAsia="Times New Roman" w:hAnsi="Times New Roman" w:cs="Times New Roman"/>
            <w:sz w:val="28"/>
            <w:szCs w:val="28"/>
          </w:rPr>
          <w:t>пункте</w:t>
        </w:r>
      </w:ins>
      <w:ins w:id="737" w:author="Наталья Б. Еременко" w:date="2018-04-30T15:12:00Z">
        <w:r w:rsidR="00AB76BD">
          <w:rPr>
            <w:rFonts w:ascii="Times New Roman" w:eastAsia="Times New Roman" w:hAnsi="Times New Roman" w:cs="Times New Roman"/>
            <w:sz w:val="28"/>
            <w:szCs w:val="28"/>
          </w:rPr>
          <w:t xml:space="preserve"> 5.</w:t>
        </w:r>
      </w:ins>
      <w:ins w:id="738" w:author="Наталья Б. Еременко" w:date="2018-05-21T08:58:00Z">
        <w:r w:rsidR="00AB76BD">
          <w:rPr>
            <w:rFonts w:ascii="Times New Roman" w:eastAsia="Times New Roman" w:hAnsi="Times New Roman" w:cs="Times New Roman"/>
            <w:sz w:val="28"/>
            <w:szCs w:val="28"/>
          </w:rPr>
          <w:t>7.1</w:t>
        </w:r>
      </w:ins>
      <w:ins w:id="739" w:author="Наталья Б. Еременко" w:date="2018-04-30T15:12:00Z">
        <w:r w:rsidRPr="00822EB7">
          <w:rPr>
            <w:rFonts w:ascii="Times New Roman" w:eastAsia="Times New Roman" w:hAnsi="Times New Roman" w:cs="Times New Roman"/>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ins>
    </w:p>
    <w:p w14:paraId="1BF44070" w14:textId="7F28E04D" w:rsidR="00822EB7" w:rsidRPr="00822EB7" w:rsidRDefault="00822EB7">
      <w:pPr>
        <w:spacing w:after="0" w:line="240" w:lineRule="auto"/>
        <w:ind w:firstLine="700"/>
        <w:jc w:val="both"/>
        <w:rPr>
          <w:ins w:id="740" w:author="Наталья Б. Еременко" w:date="2018-04-30T15:12:00Z"/>
          <w:rFonts w:ascii="Times New Roman" w:eastAsia="Times New Roman" w:hAnsi="Times New Roman" w:cs="Times New Roman"/>
          <w:sz w:val="28"/>
          <w:szCs w:val="28"/>
        </w:rPr>
        <w:pPrChange w:id="741" w:author="Наталья Б. Еременко" w:date="2018-04-30T15:17:00Z">
          <w:pPr>
            <w:ind w:firstLine="700"/>
            <w:jc w:val="both"/>
          </w:pPr>
        </w:pPrChange>
      </w:pPr>
      <w:ins w:id="742" w:author="Наталья Б. Еременко" w:date="2018-04-30T15:12:00Z">
        <w:r w:rsidRPr="00822EB7">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ins>
    </w:p>
    <w:p w14:paraId="5AC46E1A" w14:textId="7B94C1A6" w:rsidR="00822EB7" w:rsidRPr="00822EB7" w:rsidRDefault="00822EB7">
      <w:pPr>
        <w:spacing w:before="120" w:after="120" w:line="240" w:lineRule="auto"/>
        <w:ind w:firstLine="697"/>
        <w:jc w:val="both"/>
        <w:rPr>
          <w:ins w:id="743" w:author="Наталья Б. Еременко" w:date="2018-04-30T15:12:00Z"/>
          <w:rFonts w:ascii="Times New Roman" w:eastAsia="Times New Roman" w:hAnsi="Times New Roman" w:cs="Times New Roman"/>
          <w:sz w:val="28"/>
          <w:szCs w:val="28"/>
        </w:rPr>
        <w:pPrChange w:id="744" w:author="Наталья Б. Еременко" w:date="2018-04-30T15:18:00Z">
          <w:pPr>
            <w:ind w:firstLine="700"/>
            <w:jc w:val="both"/>
          </w:pPr>
        </w:pPrChange>
      </w:pPr>
      <w:ins w:id="745" w:author="Наталья Б. Еременко" w:date="2018-04-30T15:12:00Z">
        <w:r w:rsidRPr="00822EB7">
          <w:rPr>
            <w:rFonts w:ascii="Times New Roman" w:eastAsia="Times New Roman" w:hAnsi="Times New Roman" w:cs="Times New Roman"/>
            <w:sz w:val="28"/>
            <w:szCs w:val="28"/>
          </w:rPr>
          <w:t>5.9.</w:t>
        </w:r>
      </w:ins>
      <w:ins w:id="746" w:author="Наталья Б. Еременко" w:date="2018-04-30T15:28:00Z">
        <w:r w:rsidR="006B2546">
          <w:rPr>
            <w:rFonts w:ascii="Times New Roman" w:eastAsia="Times New Roman" w:hAnsi="Times New Roman" w:cs="Times New Roman"/>
            <w:sz w:val="28"/>
            <w:szCs w:val="28"/>
          </w:rPr>
          <w:t xml:space="preserve"> </w:t>
        </w:r>
      </w:ins>
      <w:ins w:id="747" w:author="Наталья Б. Еременко" w:date="2018-04-30T15:12:00Z">
        <w:r w:rsidRPr="00822EB7">
          <w:rPr>
            <w:rFonts w:ascii="Times New Roman" w:eastAsia="Times New Roman" w:hAnsi="Times New Roman" w:cs="Times New Roman"/>
            <w:sz w:val="28"/>
            <w:szCs w:val="28"/>
          </w:rPr>
          <w:t>Порядок обжалования решения по жалобе</w:t>
        </w:r>
      </w:ins>
    </w:p>
    <w:p w14:paraId="499B304F" w14:textId="657FFA4F" w:rsidR="00822EB7" w:rsidRPr="00822EB7" w:rsidRDefault="00822EB7">
      <w:pPr>
        <w:spacing w:after="0" w:line="240" w:lineRule="auto"/>
        <w:ind w:firstLine="700"/>
        <w:jc w:val="both"/>
        <w:rPr>
          <w:ins w:id="748" w:author="Наталья Б. Еременко" w:date="2018-04-30T15:12:00Z"/>
          <w:rFonts w:ascii="Times New Roman" w:eastAsia="Times New Roman" w:hAnsi="Times New Roman" w:cs="Times New Roman"/>
          <w:sz w:val="28"/>
          <w:szCs w:val="28"/>
        </w:rPr>
        <w:pPrChange w:id="749" w:author="Наталья Б. Еременко" w:date="2018-04-30T15:18:00Z">
          <w:pPr>
            <w:ind w:firstLine="700"/>
            <w:jc w:val="center"/>
          </w:pPr>
        </w:pPrChange>
      </w:pPr>
      <w:ins w:id="750" w:author="Наталья Б. Еременко" w:date="2018-04-30T15:12:00Z">
        <w:r w:rsidRPr="00822EB7">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sidR="00C11567">
          <w:rPr>
            <w:rFonts w:ascii="Times New Roman" w:eastAsia="Times New Roman" w:hAnsi="Times New Roman" w:cs="Times New Roman"/>
            <w:sz w:val="28"/>
            <w:szCs w:val="28"/>
          </w:rPr>
          <w:t xml:space="preserve"> статьи 16 Федерального закона</w:t>
        </w:r>
        <w:r w:rsidR="00C11567">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ins>
    </w:p>
    <w:p w14:paraId="2FF3822C" w14:textId="4713A843" w:rsidR="00822EB7" w:rsidRPr="00822EB7" w:rsidRDefault="00822EB7">
      <w:pPr>
        <w:suppressAutoHyphens/>
        <w:spacing w:before="120" w:after="120" w:line="240" w:lineRule="auto"/>
        <w:ind w:firstLine="697"/>
        <w:jc w:val="both"/>
        <w:rPr>
          <w:ins w:id="751" w:author="Наталья Б. Еременко" w:date="2018-04-30T15:12:00Z"/>
          <w:rFonts w:ascii="Times New Roman" w:eastAsia="Times New Roman" w:hAnsi="Times New Roman" w:cs="Times New Roman"/>
          <w:sz w:val="28"/>
          <w:szCs w:val="28"/>
        </w:rPr>
        <w:pPrChange w:id="752" w:author="Наталья Б. Еременко" w:date="2018-04-30T15:18:00Z">
          <w:pPr>
            <w:ind w:firstLine="700"/>
            <w:jc w:val="both"/>
          </w:pPr>
        </w:pPrChange>
      </w:pPr>
      <w:ins w:id="753" w:author="Наталья Б. Еременко" w:date="2018-04-30T15:12:00Z">
        <w:r w:rsidRPr="00822EB7">
          <w:rPr>
            <w:rFonts w:ascii="Times New Roman" w:eastAsia="Times New Roman" w:hAnsi="Times New Roman" w:cs="Times New Roman"/>
            <w:sz w:val="28"/>
            <w:szCs w:val="28"/>
          </w:rPr>
          <w:t>5.10.</w:t>
        </w:r>
      </w:ins>
      <w:ins w:id="754" w:author="Наталья Б. Еременко" w:date="2018-04-30T15:18:00Z">
        <w:r w:rsidR="00AE489F">
          <w:rPr>
            <w:rFonts w:ascii="Times New Roman" w:eastAsia="Times New Roman" w:hAnsi="Times New Roman" w:cs="Times New Roman"/>
            <w:sz w:val="28"/>
            <w:szCs w:val="28"/>
          </w:rPr>
          <w:t xml:space="preserve"> </w:t>
        </w:r>
      </w:ins>
      <w:ins w:id="755" w:author="Наталья Б. Еременко" w:date="2018-04-30T15:12:00Z">
        <w:r w:rsidRPr="00822EB7">
          <w:rPr>
            <w:rFonts w:ascii="Times New Roman" w:eastAsia="Times New Roman" w:hAnsi="Times New Roman" w:cs="Times New Roman"/>
            <w:sz w:val="28"/>
            <w:szCs w:val="28"/>
          </w:rPr>
          <w:t>Право заявителя на получение информации и документов,</w:t>
        </w:r>
      </w:ins>
      <w:ins w:id="756" w:author="Наталья Б. Еременко" w:date="2018-04-30T15:18:00Z">
        <w:r w:rsidR="00AE489F">
          <w:rPr>
            <w:rFonts w:ascii="Times New Roman" w:eastAsia="Times New Roman" w:hAnsi="Times New Roman" w:cs="Times New Roman"/>
            <w:sz w:val="28"/>
            <w:szCs w:val="28"/>
          </w:rPr>
          <w:t xml:space="preserve"> </w:t>
        </w:r>
      </w:ins>
      <w:ins w:id="757" w:author="Наталья Б. Еременко" w:date="2018-04-30T15:12:00Z">
        <w:r w:rsidRPr="00822EB7">
          <w:rPr>
            <w:rFonts w:ascii="Times New Roman" w:eastAsia="Times New Roman" w:hAnsi="Times New Roman" w:cs="Times New Roman"/>
            <w:sz w:val="28"/>
            <w:szCs w:val="28"/>
          </w:rPr>
          <w:t>необходимых для обоснования и рассмотрения жалобы</w:t>
        </w:r>
      </w:ins>
    </w:p>
    <w:p w14:paraId="3AB2A2ED" w14:textId="5099853D" w:rsidR="00822EB7" w:rsidRDefault="00822EB7">
      <w:pPr>
        <w:spacing w:after="0" w:line="240" w:lineRule="auto"/>
        <w:ind w:firstLine="700"/>
        <w:jc w:val="both"/>
        <w:rPr>
          <w:ins w:id="758" w:author="Наталья Б. Еременко" w:date="2018-04-30T15:12:00Z"/>
          <w:rFonts w:ascii="Times New Roman" w:eastAsia="Times New Roman" w:hAnsi="Times New Roman" w:cs="Times New Roman"/>
          <w:sz w:val="28"/>
          <w:szCs w:val="28"/>
        </w:rPr>
        <w:pPrChange w:id="759" w:author="Наталья Б. Еременко" w:date="2018-04-30T15:38:00Z">
          <w:pPr>
            <w:ind w:firstLine="700"/>
            <w:jc w:val="both"/>
          </w:pPr>
        </w:pPrChange>
      </w:pPr>
      <w:ins w:id="760" w:author="Наталья Б. Еременко" w:date="2018-04-30T15:12:00Z">
        <w:r w:rsidRPr="00822EB7">
          <w:rPr>
            <w:rFonts w:ascii="Times New Roman" w:eastAsia="Times New Roman" w:hAnsi="Times New Roman" w:cs="Times New Roman"/>
            <w:sz w:val="28"/>
            <w:szCs w:val="28"/>
          </w:rPr>
          <w:t>5.10.1.</w:t>
        </w:r>
      </w:ins>
      <w:ins w:id="761" w:author="Наталья Б. Еременко" w:date="2018-04-30T15:18:00Z">
        <w:r w:rsidR="00AE489F">
          <w:rPr>
            <w:rFonts w:ascii="Times New Roman" w:eastAsia="Times New Roman" w:hAnsi="Times New Roman" w:cs="Times New Roman"/>
            <w:sz w:val="28"/>
            <w:szCs w:val="28"/>
          </w:rPr>
          <w:t xml:space="preserve"> </w:t>
        </w:r>
      </w:ins>
      <w:ins w:id="762" w:author="Наталья Б. Еременко" w:date="2018-04-30T15:12:00Z">
        <w:r w:rsidRPr="00822EB7">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1.1 с</w:t>
        </w:r>
        <w:r w:rsidR="00C11567">
          <w:rPr>
            <w:rFonts w:ascii="Times New Roman" w:eastAsia="Times New Roman" w:hAnsi="Times New Roman" w:cs="Times New Roman"/>
            <w:sz w:val="28"/>
            <w:szCs w:val="28"/>
          </w:rPr>
          <w:t>татьи 16 Федерального закона от</w:t>
        </w:r>
      </w:ins>
      <w:ins w:id="763" w:author="Наталья Б. Еременко" w:date="2018-04-30T15:38:00Z">
        <w:r w:rsidR="00C11567">
          <w:rPr>
            <w:rFonts w:ascii="Times New Roman" w:eastAsia="Times New Roman" w:hAnsi="Times New Roman" w:cs="Times New Roman"/>
            <w:sz w:val="28"/>
            <w:szCs w:val="28"/>
          </w:rPr>
          <w:br/>
        </w:r>
      </w:ins>
      <w:ins w:id="764" w:author="Наталья Б. Еременко" w:date="2018-04-30T15:12:00Z">
        <w:r w:rsidRPr="00822EB7">
          <w:rPr>
            <w:rFonts w:ascii="Times New Roman" w:eastAsia="Times New Roman" w:hAnsi="Times New Roman" w:cs="Times New Roman"/>
            <w:sz w:val="28"/>
            <w:szCs w:val="28"/>
          </w:rPr>
          <w:t xml:space="preserve">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ins>
    </w:p>
    <w:p w14:paraId="3917CECE" w14:textId="70456E86" w:rsidR="00822EB7" w:rsidRDefault="00822EB7">
      <w:pPr>
        <w:suppressAutoHyphens/>
        <w:spacing w:before="120" w:after="120" w:line="240" w:lineRule="auto"/>
        <w:ind w:firstLine="697"/>
        <w:jc w:val="both"/>
        <w:rPr>
          <w:ins w:id="765" w:author="Наталья Б. Еременко" w:date="2018-04-30T15:12:00Z"/>
          <w:rFonts w:ascii="Times New Roman" w:eastAsia="Times New Roman" w:hAnsi="Times New Roman" w:cs="Times New Roman"/>
          <w:sz w:val="28"/>
          <w:szCs w:val="28"/>
        </w:rPr>
        <w:pPrChange w:id="766" w:author="Наталья Б. Еременко" w:date="2018-04-30T15:19:00Z">
          <w:pPr>
            <w:ind w:firstLine="700"/>
            <w:jc w:val="both"/>
          </w:pPr>
        </w:pPrChange>
      </w:pPr>
      <w:ins w:id="767" w:author="Наталья Б. Еременко" w:date="2018-04-30T15:12:00Z">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ins>
    </w:p>
    <w:p w14:paraId="66ADA696" w14:textId="0B21987E" w:rsidR="00183E95" w:rsidRPr="00822EB7" w:rsidDel="00822EB7" w:rsidRDefault="00822EB7">
      <w:pPr>
        <w:spacing w:after="0" w:line="240" w:lineRule="auto"/>
        <w:ind w:firstLine="709"/>
        <w:jc w:val="both"/>
        <w:rPr>
          <w:del w:id="768" w:author="Наталья Б. Еременко" w:date="2018-04-30T15:12:00Z"/>
          <w:rFonts w:ascii="Times New Roman" w:eastAsia="Times New Roman" w:hAnsi="Times New Roman" w:cs="Times New Roman"/>
          <w:sz w:val="28"/>
          <w:szCs w:val="28"/>
          <w:rPrChange w:id="769" w:author="Наталья Б. Еременко" w:date="2018-04-30T15:12:00Z">
            <w:rPr>
              <w:del w:id="770" w:author="Наталья Б. Еременко" w:date="2018-04-30T15:12:00Z"/>
              <w:rFonts w:ascii="Times New Roman" w:eastAsia="Times New Roman" w:hAnsi="Times New Roman"/>
              <w:sz w:val="24"/>
              <w:szCs w:val="24"/>
              <w:lang w:eastAsia="ru-RU"/>
            </w:rPr>
          </w:rPrChange>
        </w:rPr>
      </w:pPr>
      <w:ins w:id="771" w:author="Наталья Б. Еременко" w:date="2018-04-30T15:12:00Z">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ins>
      <w:del w:id="772" w:author="Наталья Б. Еременко" w:date="2018-04-30T15:12:00Z">
        <w:r w:rsidR="00183E95" w:rsidRPr="00E254CD" w:rsidDel="00822EB7">
          <w:rPr>
            <w:rFonts w:ascii="Times New Roman" w:eastAsia="Times New Roman" w:hAnsi="Times New Roman"/>
            <w:sz w:val="28"/>
            <w:szCs w:val="28"/>
            <w:lang w:eastAsia="ru-RU"/>
          </w:rPr>
          <w:delText>5.1. </w:delText>
        </w:r>
        <w:r w:rsidR="00183E95" w:rsidRPr="00743750" w:rsidDel="00822EB7">
          <w:rPr>
            <w:rFonts w:ascii="Times New Roman" w:eastAsia="Times New Roman" w:hAnsi="Times New Roman"/>
            <w:sz w:val="28"/>
            <w:szCs w:val="28"/>
            <w:lang w:eastAsia="ru-RU"/>
          </w:rPr>
          <w:delText xml:space="preserve">Заявители имеют право на досудебное (внесудебное) обжалование действий (бездействия) и решений </w:delText>
        </w:r>
        <w:r w:rsidR="00183E95" w:rsidDel="00822EB7">
          <w:rPr>
            <w:rFonts w:ascii="Times New Roman" w:eastAsia="Times New Roman" w:hAnsi="Times New Roman"/>
            <w:sz w:val="28"/>
            <w:szCs w:val="28"/>
            <w:lang w:eastAsia="ru-RU"/>
          </w:rPr>
          <w:delText>Администрации</w:delText>
        </w:r>
        <w:r w:rsidR="00183E95" w:rsidRPr="00743750" w:rsidDel="00822EB7">
          <w:rPr>
            <w:rFonts w:ascii="Times New Roman" w:eastAsia="Times New Roman" w:hAnsi="Times New Roman"/>
            <w:sz w:val="28"/>
            <w:szCs w:val="28"/>
            <w:lang w:eastAsia="ru-RU"/>
          </w:rPr>
          <w:delText>, предоставляюще</w:delText>
        </w:r>
        <w:r w:rsidR="00183E95" w:rsidDel="00822EB7">
          <w:rPr>
            <w:rFonts w:ascii="Times New Roman" w:eastAsia="Times New Roman" w:hAnsi="Times New Roman"/>
            <w:sz w:val="28"/>
            <w:szCs w:val="28"/>
            <w:lang w:eastAsia="ru-RU"/>
          </w:rPr>
          <w:delText>й</w:delText>
        </w:r>
        <w:r w:rsidR="00183E95" w:rsidRPr="00743750" w:rsidDel="00822EB7">
          <w:rPr>
            <w:rFonts w:ascii="Times New Roman" w:eastAsia="Times New Roman" w:hAnsi="Times New Roman"/>
            <w:sz w:val="28"/>
            <w:szCs w:val="28"/>
            <w:lang w:eastAsia="ru-RU"/>
          </w:rPr>
          <w:delText xml:space="preserve"> муниципальные услуги, а также его должностных лиц, муниципальных служащих при пред</w:delText>
        </w:r>
        <w:r w:rsidR="00183E95" w:rsidDel="00822EB7">
          <w:rPr>
            <w:rFonts w:ascii="Times New Roman" w:eastAsia="Times New Roman" w:hAnsi="Times New Roman"/>
            <w:sz w:val="28"/>
            <w:szCs w:val="28"/>
            <w:lang w:eastAsia="ru-RU"/>
          </w:rPr>
          <w:delText>оставлении муниципальной услуги</w:delText>
        </w:r>
        <w:r w:rsidR="00183E95" w:rsidRPr="00E254CD" w:rsidDel="00822EB7">
          <w:rPr>
            <w:rFonts w:ascii="Times New Roman" w:eastAsia="Times New Roman" w:hAnsi="Times New Roman"/>
            <w:sz w:val="28"/>
            <w:szCs w:val="28"/>
            <w:lang w:eastAsia="ru-RU"/>
          </w:rPr>
          <w:delText>.</w:delText>
        </w:r>
      </w:del>
    </w:p>
    <w:p w14:paraId="2EDCB4FD" w14:textId="6ABEBFD3" w:rsidR="00183E95" w:rsidRPr="00E254CD" w:rsidDel="00822EB7" w:rsidRDefault="00183E95">
      <w:pPr>
        <w:spacing w:after="0" w:line="240" w:lineRule="auto"/>
        <w:ind w:firstLine="709"/>
        <w:jc w:val="both"/>
        <w:rPr>
          <w:del w:id="773" w:author="Наталья Б. Еременко" w:date="2018-04-30T15:12:00Z"/>
          <w:rFonts w:ascii="Times New Roman" w:eastAsia="Times New Roman" w:hAnsi="Times New Roman"/>
          <w:sz w:val="24"/>
          <w:szCs w:val="24"/>
          <w:lang w:eastAsia="ru-RU"/>
        </w:rPr>
      </w:pPr>
      <w:del w:id="774" w:author="Наталья Б. Еременко" w:date="2018-04-30T15:12:00Z">
        <w:r w:rsidRPr="00E254CD" w:rsidDel="00822EB7">
          <w:rPr>
            <w:rFonts w:ascii="Times New Roman" w:eastAsia="Times New Roman" w:hAnsi="Times New Roman"/>
            <w:sz w:val="28"/>
            <w:szCs w:val="28"/>
            <w:lang w:eastAsia="ru-RU"/>
          </w:rPr>
          <w:delText>5.2. Предметом жалобы является:</w:delText>
        </w:r>
      </w:del>
    </w:p>
    <w:p w14:paraId="64182859" w14:textId="3BF1B380" w:rsidR="00183E95" w:rsidRPr="00E254CD" w:rsidDel="00822EB7" w:rsidRDefault="00183E95">
      <w:pPr>
        <w:spacing w:after="0" w:line="240" w:lineRule="auto"/>
        <w:ind w:firstLine="709"/>
        <w:jc w:val="both"/>
        <w:rPr>
          <w:del w:id="775" w:author="Наталья Б. Еременко" w:date="2018-04-30T15:12:00Z"/>
          <w:rFonts w:ascii="Times New Roman" w:eastAsia="Times New Roman" w:hAnsi="Times New Roman"/>
          <w:sz w:val="24"/>
          <w:szCs w:val="24"/>
          <w:lang w:eastAsia="ru-RU"/>
        </w:rPr>
      </w:pPr>
      <w:del w:id="776" w:author="Наталья Б. Еременко" w:date="2018-04-30T15:12:00Z">
        <w:r w:rsidRPr="00E254CD" w:rsidDel="00822EB7">
          <w:rPr>
            <w:rFonts w:ascii="Times New Roman" w:eastAsia="Times New Roman" w:hAnsi="Times New Roman"/>
            <w:sz w:val="28"/>
            <w:szCs w:val="28"/>
            <w:lang w:eastAsia="ru-RU"/>
          </w:rPr>
          <w:delText>нарушение срока регистрации запроса заявителя о предоставлении муниципальной услуги;</w:delText>
        </w:r>
      </w:del>
    </w:p>
    <w:p w14:paraId="0DD0C164" w14:textId="71C99582" w:rsidR="00183E95" w:rsidRPr="00E254CD" w:rsidDel="00822EB7" w:rsidRDefault="00183E95">
      <w:pPr>
        <w:spacing w:after="0" w:line="240" w:lineRule="auto"/>
        <w:ind w:firstLine="709"/>
        <w:jc w:val="both"/>
        <w:rPr>
          <w:del w:id="777" w:author="Наталья Б. Еременко" w:date="2018-04-30T15:12:00Z"/>
          <w:rFonts w:ascii="Times New Roman" w:eastAsia="Times New Roman" w:hAnsi="Times New Roman"/>
          <w:sz w:val="24"/>
          <w:szCs w:val="24"/>
          <w:lang w:eastAsia="ru-RU"/>
        </w:rPr>
      </w:pPr>
      <w:del w:id="778" w:author="Наталья Б. Еременко" w:date="2018-04-30T15:12:00Z">
        <w:r w:rsidRPr="00E254CD" w:rsidDel="00822EB7">
          <w:rPr>
            <w:rFonts w:ascii="Times New Roman" w:eastAsia="Times New Roman" w:hAnsi="Times New Roman"/>
            <w:sz w:val="28"/>
            <w:szCs w:val="28"/>
            <w:lang w:eastAsia="ru-RU"/>
          </w:rPr>
          <w:delText>нарушение срока предоставления муниципальной услуги;</w:delText>
        </w:r>
      </w:del>
    </w:p>
    <w:p w14:paraId="1C97D1C0" w14:textId="1B8A4FB2" w:rsidR="00183E95" w:rsidRPr="00E254CD" w:rsidDel="00822EB7" w:rsidRDefault="00183E95">
      <w:pPr>
        <w:spacing w:after="0" w:line="240" w:lineRule="auto"/>
        <w:ind w:firstLine="709"/>
        <w:jc w:val="both"/>
        <w:rPr>
          <w:del w:id="779" w:author="Наталья Б. Еременко" w:date="2018-04-30T15:12:00Z"/>
          <w:rFonts w:ascii="Times New Roman" w:eastAsia="Times New Roman" w:hAnsi="Times New Roman"/>
          <w:sz w:val="24"/>
          <w:szCs w:val="24"/>
          <w:lang w:eastAsia="ru-RU"/>
        </w:rPr>
      </w:pPr>
      <w:del w:id="780" w:author="Наталья Б. Еременко" w:date="2018-04-30T15:12:00Z">
        <w:r w:rsidRPr="00E254CD" w:rsidDel="00822EB7">
          <w:rPr>
            <w:rFonts w:ascii="Times New Roman" w:eastAsia="Times New Roman" w:hAnsi="Times New Roman"/>
            <w:sz w:val="28"/>
            <w:szCs w:val="28"/>
            <w:lang w:eastAsia="ru-RU"/>
          </w:rPr>
          <w:delTex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delText>
        </w:r>
      </w:del>
    </w:p>
    <w:p w14:paraId="075683FA" w14:textId="0FCA91FB" w:rsidR="00183E95" w:rsidRPr="00E254CD" w:rsidDel="00822EB7" w:rsidRDefault="00183E95">
      <w:pPr>
        <w:spacing w:after="0" w:line="240" w:lineRule="auto"/>
        <w:ind w:firstLine="709"/>
        <w:jc w:val="both"/>
        <w:rPr>
          <w:del w:id="781" w:author="Наталья Б. Еременко" w:date="2018-04-30T15:12:00Z"/>
          <w:rFonts w:ascii="Times New Roman" w:eastAsia="Times New Roman" w:hAnsi="Times New Roman"/>
          <w:sz w:val="24"/>
          <w:szCs w:val="24"/>
          <w:lang w:eastAsia="ru-RU"/>
        </w:rPr>
      </w:pPr>
      <w:del w:id="782" w:author="Наталья Б. Еременко" w:date="2018-04-30T15:12:00Z">
        <w:r w:rsidRPr="00E254CD" w:rsidDel="00822EB7">
          <w:rPr>
            <w:rFonts w:ascii="Times New Roman" w:eastAsia="Times New Roman" w:hAnsi="Times New Roman"/>
            <w:sz w:val="28"/>
            <w:szCs w:val="28"/>
            <w:lang w:eastAsia="ru-RU"/>
          </w:rPr>
          <w:delTex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delText>
        </w:r>
      </w:del>
    </w:p>
    <w:p w14:paraId="1D11BD67" w14:textId="05E7C012" w:rsidR="00183E95" w:rsidRPr="00E254CD" w:rsidDel="00822EB7" w:rsidRDefault="00183E95">
      <w:pPr>
        <w:spacing w:after="0" w:line="240" w:lineRule="auto"/>
        <w:ind w:firstLine="709"/>
        <w:jc w:val="both"/>
        <w:rPr>
          <w:del w:id="783" w:author="Наталья Б. Еременко" w:date="2018-04-30T15:12:00Z"/>
          <w:rFonts w:ascii="Times New Roman" w:eastAsia="Times New Roman" w:hAnsi="Times New Roman"/>
          <w:sz w:val="24"/>
          <w:szCs w:val="24"/>
          <w:lang w:eastAsia="ru-RU"/>
        </w:rPr>
      </w:pPr>
      <w:del w:id="784" w:author="Наталья Б. Еременко" w:date="2018-04-30T15:12:00Z">
        <w:r w:rsidRPr="00E254CD" w:rsidDel="00822EB7">
          <w:rPr>
            <w:rFonts w:ascii="Times New Roman" w:eastAsia="Times New Roman" w:hAnsi="Times New Roman"/>
            <w:sz w:val="28"/>
            <w:szCs w:val="28"/>
            <w:lang w:eastAsia="ru-RU"/>
          </w:rPr>
          <w:delTex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delText>
        </w:r>
      </w:del>
    </w:p>
    <w:p w14:paraId="4C9BD901" w14:textId="1941CE56" w:rsidR="00183E95" w:rsidRPr="00E254CD" w:rsidDel="00822EB7" w:rsidRDefault="00183E95">
      <w:pPr>
        <w:spacing w:after="0" w:line="240" w:lineRule="auto"/>
        <w:ind w:firstLine="709"/>
        <w:jc w:val="both"/>
        <w:rPr>
          <w:del w:id="785" w:author="Наталья Б. Еременко" w:date="2018-04-30T15:12:00Z"/>
          <w:rFonts w:ascii="Times New Roman" w:eastAsia="Times New Roman" w:hAnsi="Times New Roman"/>
          <w:sz w:val="24"/>
          <w:szCs w:val="24"/>
          <w:lang w:eastAsia="ru-RU"/>
        </w:rPr>
      </w:pPr>
      <w:del w:id="786" w:author="Наталья Б. Еременко" w:date="2018-04-30T15:12:00Z">
        <w:r w:rsidRPr="00E254CD" w:rsidDel="00822EB7">
          <w:rPr>
            <w:rFonts w:ascii="Times New Roman" w:eastAsia="Times New Roman" w:hAnsi="Times New Roman"/>
            <w:sz w:val="28"/>
            <w:szCs w:val="28"/>
            <w:lang w:eastAsia="ru-RU"/>
          </w:rPr>
          <w:delTex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delText>
        </w:r>
      </w:del>
    </w:p>
    <w:p w14:paraId="11E0EB3C" w14:textId="1BC921DF" w:rsidR="00183E95" w:rsidRPr="00E254CD" w:rsidDel="00822EB7" w:rsidRDefault="00183E95">
      <w:pPr>
        <w:spacing w:after="0" w:line="240" w:lineRule="auto"/>
        <w:ind w:firstLine="709"/>
        <w:jc w:val="both"/>
        <w:rPr>
          <w:del w:id="787" w:author="Наталья Б. Еременко" w:date="2018-04-30T15:12:00Z"/>
          <w:rFonts w:ascii="Times New Roman" w:eastAsia="Times New Roman" w:hAnsi="Times New Roman"/>
          <w:sz w:val="24"/>
          <w:szCs w:val="24"/>
          <w:lang w:eastAsia="ru-RU"/>
        </w:rPr>
      </w:pPr>
      <w:del w:id="788" w:author="Наталья Б. Еременко" w:date="2018-04-30T15:12:00Z">
        <w:r w:rsidRPr="00E254CD" w:rsidDel="00822EB7">
          <w:rPr>
            <w:rFonts w:ascii="Times New Roman" w:eastAsia="Times New Roman" w:hAnsi="Times New Roman"/>
            <w:sz w:val="28"/>
            <w:szCs w:val="28"/>
            <w:lang w:eastAsia="ru-RU"/>
          </w:rPr>
          <w:delTex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delText>
        </w:r>
      </w:del>
    </w:p>
    <w:p w14:paraId="7CAD178A" w14:textId="41ABA08D" w:rsidR="00183E95" w:rsidRPr="00E254CD" w:rsidDel="00822EB7" w:rsidRDefault="00183E95">
      <w:pPr>
        <w:spacing w:after="0" w:line="240" w:lineRule="auto"/>
        <w:ind w:firstLine="709"/>
        <w:jc w:val="both"/>
        <w:rPr>
          <w:del w:id="789" w:author="Наталья Б. Еременко" w:date="2018-04-30T15:12:00Z"/>
          <w:rFonts w:ascii="Times New Roman" w:eastAsia="Times New Roman" w:hAnsi="Times New Roman"/>
          <w:sz w:val="24"/>
          <w:szCs w:val="24"/>
          <w:lang w:eastAsia="ru-RU"/>
        </w:rPr>
      </w:pPr>
      <w:del w:id="790" w:author="Наталья Б. Еременко" w:date="2018-04-30T15:12:00Z">
        <w:r w:rsidRPr="00E254CD" w:rsidDel="00822EB7">
          <w:rPr>
            <w:rFonts w:ascii="Times New Roman" w:eastAsia="Times New Roman" w:hAnsi="Times New Roman"/>
            <w:sz w:val="28"/>
            <w:szCs w:val="28"/>
            <w:lang w:eastAsia="ru-RU"/>
          </w:rPr>
          <w:delTex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delText>
        </w:r>
      </w:del>
    </w:p>
    <w:p w14:paraId="176CF28F" w14:textId="2C448B1D" w:rsidR="00183E95" w:rsidRPr="00E254CD" w:rsidDel="00822EB7" w:rsidRDefault="00183E95">
      <w:pPr>
        <w:spacing w:after="0" w:line="240" w:lineRule="auto"/>
        <w:ind w:firstLine="709"/>
        <w:jc w:val="both"/>
        <w:rPr>
          <w:del w:id="791" w:author="Наталья Б. Еременко" w:date="2018-04-30T15:12:00Z"/>
          <w:rFonts w:ascii="Times New Roman" w:eastAsia="Times New Roman" w:hAnsi="Times New Roman"/>
          <w:sz w:val="24"/>
          <w:szCs w:val="24"/>
          <w:lang w:eastAsia="ru-RU"/>
        </w:rPr>
      </w:pPr>
      <w:del w:id="792" w:author="Наталья Б. Еременко" w:date="2018-04-30T15:12:00Z">
        <w:r w:rsidRPr="00E254CD" w:rsidDel="00822EB7">
          <w:rPr>
            <w:rFonts w:ascii="Times New Roman" w:eastAsia="Times New Roman" w:hAnsi="Times New Roman"/>
            <w:sz w:val="28"/>
            <w:szCs w:val="28"/>
            <w:lang w:eastAsia="ru-RU"/>
          </w:rPr>
          <w:delTex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delText>
        </w:r>
      </w:del>
    </w:p>
    <w:p w14:paraId="49A2214E" w14:textId="023F4513" w:rsidR="00183E95" w:rsidRPr="00E254CD" w:rsidDel="00822EB7" w:rsidRDefault="00183E95">
      <w:pPr>
        <w:spacing w:after="0" w:line="240" w:lineRule="auto"/>
        <w:ind w:firstLine="709"/>
        <w:jc w:val="both"/>
        <w:rPr>
          <w:del w:id="793" w:author="Наталья Б. Еременко" w:date="2018-04-30T15:12:00Z"/>
          <w:rFonts w:ascii="Times New Roman" w:eastAsia="Times New Roman" w:hAnsi="Times New Roman"/>
          <w:sz w:val="24"/>
          <w:szCs w:val="24"/>
          <w:lang w:eastAsia="ru-RU"/>
        </w:rPr>
      </w:pPr>
      <w:del w:id="794" w:author="Наталья Б. Еременко" w:date="2018-04-30T15:12:00Z">
        <w:r w:rsidRPr="00E254CD" w:rsidDel="00822EB7">
          <w:rPr>
            <w:rFonts w:ascii="Times New Roman" w:eastAsia="Times New Roman" w:hAnsi="Times New Roman"/>
            <w:sz w:val="28"/>
            <w:szCs w:val="28"/>
            <w:lang w:eastAsia="ru-RU"/>
          </w:rPr>
          <w:delTex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delText>
        </w:r>
      </w:del>
    </w:p>
    <w:p w14:paraId="6BE48081" w14:textId="33C29CEE" w:rsidR="00183E95" w:rsidRPr="00E254CD" w:rsidDel="00822EB7" w:rsidRDefault="00183E95">
      <w:pPr>
        <w:spacing w:after="0" w:line="240" w:lineRule="auto"/>
        <w:ind w:firstLine="709"/>
        <w:jc w:val="both"/>
        <w:rPr>
          <w:del w:id="795" w:author="Наталья Б. Еременко" w:date="2018-04-30T15:12:00Z"/>
          <w:rFonts w:ascii="Times New Roman" w:eastAsia="Times New Roman" w:hAnsi="Times New Roman"/>
          <w:sz w:val="24"/>
          <w:szCs w:val="24"/>
          <w:lang w:eastAsia="ru-RU"/>
        </w:rPr>
      </w:pPr>
      <w:del w:id="796" w:author="Наталья Б. Еременко" w:date="2018-04-30T15:12:00Z">
        <w:r w:rsidRPr="00E254CD" w:rsidDel="00822EB7">
          <w:rPr>
            <w:rFonts w:ascii="Times New Roman" w:eastAsia="Times New Roman" w:hAnsi="Times New Roman"/>
            <w:sz w:val="28"/>
            <w:szCs w:val="28"/>
            <w:lang w:eastAsia="ru-RU"/>
          </w:rPr>
          <w:delText>Жалоба в письменной форме может быть также подана (направлена):</w:delText>
        </w:r>
      </w:del>
    </w:p>
    <w:p w14:paraId="3822C688" w14:textId="141A2F01" w:rsidR="00183E95" w:rsidRPr="00E254CD" w:rsidDel="00822EB7" w:rsidRDefault="00183E95">
      <w:pPr>
        <w:spacing w:after="0" w:line="240" w:lineRule="auto"/>
        <w:ind w:firstLine="709"/>
        <w:jc w:val="both"/>
        <w:rPr>
          <w:del w:id="797" w:author="Наталья Б. Еременко" w:date="2018-04-30T15:12:00Z"/>
          <w:rFonts w:ascii="Times New Roman" w:eastAsia="Times New Roman" w:hAnsi="Times New Roman"/>
          <w:sz w:val="24"/>
          <w:szCs w:val="24"/>
          <w:lang w:eastAsia="ru-RU"/>
        </w:rPr>
      </w:pPr>
      <w:del w:id="798" w:author="Наталья Б. Еременко" w:date="2018-04-30T15:12:00Z">
        <w:r w:rsidRPr="00E254CD" w:rsidDel="00822EB7">
          <w:rPr>
            <w:rFonts w:ascii="Times New Roman" w:eastAsia="Times New Roman" w:hAnsi="Times New Roman"/>
            <w:sz w:val="28"/>
            <w:szCs w:val="28"/>
            <w:lang w:eastAsia="ru-RU"/>
          </w:rPr>
          <w:delText>в Администрацию</w:delText>
        </w:r>
        <w:r w:rsidDel="00822EB7">
          <w:rPr>
            <w:rFonts w:ascii="Times New Roman" w:eastAsia="Times New Roman" w:hAnsi="Times New Roman"/>
            <w:sz w:val="28"/>
            <w:szCs w:val="28"/>
            <w:lang w:eastAsia="ru-RU"/>
          </w:rPr>
          <w:delText xml:space="preserve"> лично</w:delText>
        </w:r>
        <w:r w:rsidRPr="00E254CD" w:rsidDel="00822EB7">
          <w:rPr>
            <w:rFonts w:ascii="Times New Roman" w:eastAsia="Times New Roman" w:hAnsi="Times New Roman"/>
            <w:sz w:val="28"/>
            <w:szCs w:val="28"/>
            <w:lang w:eastAsia="ru-RU"/>
          </w:rPr>
          <w:delText>;</w:delText>
        </w:r>
      </w:del>
    </w:p>
    <w:p w14:paraId="29271803" w14:textId="1096461B" w:rsidR="00183E95" w:rsidRPr="00E254CD" w:rsidDel="00822EB7" w:rsidRDefault="00183E95">
      <w:pPr>
        <w:spacing w:after="0" w:line="240" w:lineRule="auto"/>
        <w:ind w:firstLine="709"/>
        <w:jc w:val="both"/>
        <w:rPr>
          <w:del w:id="799" w:author="Наталья Б. Еременко" w:date="2018-04-30T15:12:00Z"/>
          <w:rFonts w:ascii="Times New Roman" w:eastAsia="Times New Roman" w:hAnsi="Times New Roman"/>
          <w:sz w:val="24"/>
          <w:szCs w:val="24"/>
          <w:lang w:eastAsia="ru-RU"/>
        </w:rPr>
      </w:pPr>
      <w:del w:id="800" w:author="Наталья Б. Еременко" w:date="2018-04-30T15:12:00Z">
        <w:r w:rsidRPr="00E254CD" w:rsidDel="00822EB7">
          <w:rPr>
            <w:rFonts w:ascii="Times New Roman" w:eastAsia="Times New Roman" w:hAnsi="Times New Roman"/>
            <w:sz w:val="28"/>
            <w:szCs w:val="28"/>
            <w:lang w:eastAsia="ru-RU"/>
          </w:rPr>
          <w:delText>по почте - на адрес Администрации, по средствам факсимильной связи - по телефону 8(86156)34209</w:delText>
        </w:r>
        <w:r w:rsidDel="00822EB7">
          <w:rPr>
            <w:rFonts w:ascii="Times New Roman" w:eastAsia="Times New Roman" w:hAnsi="Times New Roman"/>
            <w:sz w:val="28"/>
            <w:szCs w:val="28"/>
            <w:lang w:eastAsia="ru-RU"/>
          </w:rPr>
          <w:delText>.</w:delText>
        </w:r>
      </w:del>
    </w:p>
    <w:p w14:paraId="5BD1054D" w14:textId="3C4D116C" w:rsidR="00183E95" w:rsidRPr="00E254CD" w:rsidDel="00822EB7" w:rsidRDefault="00183E95">
      <w:pPr>
        <w:spacing w:after="0" w:line="240" w:lineRule="auto"/>
        <w:ind w:firstLine="709"/>
        <w:jc w:val="both"/>
        <w:rPr>
          <w:del w:id="801" w:author="Наталья Б. Еременко" w:date="2018-04-30T15:12:00Z"/>
          <w:rFonts w:ascii="Times New Roman" w:eastAsia="Times New Roman" w:hAnsi="Times New Roman"/>
          <w:sz w:val="24"/>
          <w:szCs w:val="24"/>
          <w:lang w:eastAsia="ru-RU"/>
        </w:rPr>
      </w:pPr>
      <w:del w:id="802" w:author="Наталья Б. Еременко" w:date="2018-04-30T15:12:00Z">
        <w:r w:rsidRPr="00E254CD" w:rsidDel="00822EB7">
          <w:rPr>
            <w:rFonts w:ascii="Times New Roman" w:eastAsia="Times New Roman" w:hAnsi="Times New Roman"/>
            <w:sz w:val="28"/>
            <w:szCs w:val="28"/>
            <w:lang w:eastAsia="ru-RU"/>
          </w:rPr>
          <w:delText xml:space="preserve">При личном приеме жалоба может быть подана в отдел по </w:delText>
        </w:r>
        <w:r w:rsidRPr="006457D3" w:rsidDel="00822EB7">
          <w:rPr>
            <w:rFonts w:ascii="Times New Roman" w:eastAsia="Times New Roman" w:hAnsi="Times New Roman"/>
            <w:sz w:val="28"/>
            <w:szCs w:val="28"/>
            <w:shd w:val="clear" w:color="auto" w:fill="FFFFFF"/>
            <w:lang w:eastAsia="ru-RU"/>
          </w:rPr>
          <w:delText>работе с обращениями</w:delText>
        </w:r>
        <w:r w:rsidDel="00822EB7">
          <w:rPr>
            <w:rFonts w:ascii="Times New Roman" w:eastAsia="Times New Roman" w:hAnsi="Times New Roman"/>
            <w:sz w:val="28"/>
            <w:szCs w:val="28"/>
            <w:shd w:val="clear" w:color="auto" w:fill="FFFFFF"/>
            <w:lang w:eastAsia="ru-RU"/>
          </w:rPr>
          <w:delText xml:space="preserve"> граждан</w:delText>
        </w:r>
        <w:r w:rsidRPr="00E254CD" w:rsidDel="00822EB7">
          <w:rPr>
            <w:rFonts w:ascii="Times New Roman" w:eastAsia="Times New Roman" w:hAnsi="Times New Roman"/>
            <w:sz w:val="28"/>
            <w:szCs w:val="28"/>
            <w:lang w:eastAsia="ru-RU"/>
          </w:rPr>
          <w:delText>. Время приема жалоб должно совпадать со временем предоставления услуг.</w:delText>
        </w:r>
      </w:del>
    </w:p>
    <w:p w14:paraId="7CC54F7C" w14:textId="47197527" w:rsidR="00183E95" w:rsidRPr="00E254CD" w:rsidDel="00822EB7" w:rsidRDefault="00183E95">
      <w:pPr>
        <w:spacing w:after="0" w:line="240" w:lineRule="auto"/>
        <w:ind w:firstLine="709"/>
        <w:jc w:val="both"/>
        <w:rPr>
          <w:del w:id="803" w:author="Наталья Б. Еременко" w:date="2018-04-30T15:12:00Z"/>
          <w:rFonts w:ascii="Times New Roman" w:eastAsia="Times New Roman" w:hAnsi="Times New Roman"/>
          <w:sz w:val="24"/>
          <w:szCs w:val="24"/>
          <w:lang w:eastAsia="ru-RU"/>
        </w:rPr>
      </w:pPr>
      <w:del w:id="804" w:author="Наталья Б. Еременко" w:date="2018-04-30T15:12:00Z">
        <w:r w:rsidRPr="00E254CD" w:rsidDel="00822EB7">
          <w:rPr>
            <w:rFonts w:ascii="Times New Roman" w:eastAsia="Times New Roman" w:hAnsi="Times New Roman"/>
            <w:sz w:val="28"/>
            <w:szCs w:val="28"/>
            <w:lang w:eastAsia="ru-RU"/>
          </w:rPr>
          <w:delText>В электронном виде жалоба может быть подана заявителем посредством:</w:delText>
        </w:r>
      </w:del>
    </w:p>
    <w:p w14:paraId="38873332" w14:textId="21A179E4" w:rsidR="00183E95" w:rsidRPr="00E254CD" w:rsidDel="00822EB7" w:rsidRDefault="00183E95">
      <w:pPr>
        <w:spacing w:after="0" w:line="240" w:lineRule="auto"/>
        <w:ind w:firstLine="709"/>
        <w:jc w:val="both"/>
        <w:rPr>
          <w:del w:id="805" w:author="Наталья Б. Еременко" w:date="2018-04-30T15:12:00Z"/>
          <w:rFonts w:ascii="Times New Roman" w:eastAsia="Times New Roman" w:hAnsi="Times New Roman"/>
          <w:sz w:val="24"/>
          <w:szCs w:val="24"/>
          <w:lang w:eastAsia="ru-RU"/>
        </w:rPr>
      </w:pPr>
      <w:del w:id="806" w:author="Наталья Б. Еременко" w:date="2018-04-30T15:12:00Z">
        <w:r w:rsidRPr="00E254CD" w:rsidDel="00822EB7">
          <w:rPr>
            <w:rFonts w:ascii="Times New Roman" w:eastAsia="Times New Roman" w:hAnsi="Times New Roman"/>
            <w:sz w:val="28"/>
            <w:szCs w:val="28"/>
            <w:lang w:eastAsia="ru-RU"/>
          </w:rPr>
          <w:delText>официального сайта Администрации в информационно-телекоммуникационной сети «Интернет»;</w:delText>
        </w:r>
      </w:del>
    </w:p>
    <w:p w14:paraId="35C3D56A" w14:textId="57A5ACAF" w:rsidR="00183E95" w:rsidRPr="00E254CD" w:rsidDel="00822EB7" w:rsidRDefault="00183E95">
      <w:pPr>
        <w:spacing w:after="0" w:line="240" w:lineRule="auto"/>
        <w:ind w:firstLine="709"/>
        <w:jc w:val="both"/>
        <w:rPr>
          <w:del w:id="807" w:author="Наталья Б. Еременко" w:date="2018-04-30T15:12:00Z"/>
          <w:rFonts w:ascii="Times New Roman" w:eastAsia="Times New Roman" w:hAnsi="Times New Roman"/>
          <w:sz w:val="24"/>
          <w:szCs w:val="24"/>
          <w:lang w:eastAsia="ru-RU"/>
        </w:rPr>
      </w:pPr>
      <w:del w:id="808" w:author="Наталья Б. Еременко" w:date="2018-04-30T15:12:00Z">
        <w:r w:rsidRPr="00E254CD" w:rsidDel="00822EB7">
          <w:rPr>
            <w:rFonts w:ascii="Times New Roman" w:eastAsia="Times New Roman" w:hAnsi="Times New Roman"/>
            <w:sz w:val="28"/>
            <w:szCs w:val="28"/>
            <w:lang w:eastAsia="ru-RU"/>
          </w:rPr>
          <w:delText>официального адреса электронной почты Администрации;</w:delText>
        </w:r>
      </w:del>
    </w:p>
    <w:p w14:paraId="34DF0B97" w14:textId="3CD9E888" w:rsidR="00183E95" w:rsidRPr="00E254CD" w:rsidDel="00822EB7" w:rsidRDefault="00183E95">
      <w:pPr>
        <w:spacing w:after="0" w:line="240" w:lineRule="auto"/>
        <w:ind w:firstLine="709"/>
        <w:jc w:val="both"/>
        <w:rPr>
          <w:del w:id="809" w:author="Наталья Б. Еременко" w:date="2018-04-30T15:12:00Z"/>
          <w:rFonts w:ascii="Times New Roman" w:eastAsia="Times New Roman" w:hAnsi="Times New Roman"/>
          <w:sz w:val="24"/>
          <w:szCs w:val="24"/>
          <w:lang w:eastAsia="ru-RU"/>
        </w:rPr>
      </w:pPr>
      <w:del w:id="810" w:author="Наталья Б. Еременко" w:date="2018-04-30T15:12:00Z">
        <w:r w:rsidRPr="00E254CD" w:rsidDel="00822EB7">
          <w:rPr>
            <w:rFonts w:ascii="Times New Roman" w:eastAsia="Times New Roman" w:hAnsi="Times New Roman"/>
            <w:sz w:val="28"/>
            <w:szCs w:val="28"/>
            <w:lang w:eastAsia="ru-RU"/>
          </w:rPr>
          <w:delText>интернет-портала досудебного обжалования: https://do.gosuslugi.ru.</w:delText>
        </w:r>
      </w:del>
    </w:p>
    <w:p w14:paraId="6BCC6FA7" w14:textId="5C7082F6" w:rsidR="00183E95" w:rsidRPr="00E254CD" w:rsidDel="00822EB7" w:rsidRDefault="00183E95">
      <w:pPr>
        <w:spacing w:after="0" w:line="240" w:lineRule="auto"/>
        <w:ind w:firstLine="709"/>
        <w:jc w:val="both"/>
        <w:rPr>
          <w:del w:id="811" w:author="Наталья Б. Еременко" w:date="2018-04-30T15:12:00Z"/>
          <w:rFonts w:ascii="Times New Roman" w:eastAsia="Times New Roman" w:hAnsi="Times New Roman"/>
          <w:sz w:val="24"/>
          <w:szCs w:val="24"/>
          <w:lang w:eastAsia="ru-RU"/>
        </w:rPr>
      </w:pPr>
      <w:del w:id="812" w:author="Наталья Б. Еременко" w:date="2018-04-30T15:12:00Z">
        <w:r w:rsidRPr="00E254CD" w:rsidDel="00822EB7">
          <w:rPr>
            <w:rFonts w:ascii="Times New Roman" w:eastAsia="Times New Roman" w:hAnsi="Times New Roman"/>
            <w:sz w:val="28"/>
            <w:szCs w:val="28"/>
            <w:lang w:eastAsia="ru-RU"/>
          </w:rPr>
          <w:delTex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delText>
        </w:r>
      </w:del>
    </w:p>
    <w:p w14:paraId="1CE444AB" w14:textId="03F99DC0" w:rsidR="00183E95" w:rsidRPr="00E254CD" w:rsidDel="00822EB7" w:rsidRDefault="00183E95">
      <w:pPr>
        <w:spacing w:after="0" w:line="240" w:lineRule="auto"/>
        <w:ind w:firstLine="709"/>
        <w:jc w:val="both"/>
        <w:rPr>
          <w:del w:id="813" w:author="Наталья Б. Еременко" w:date="2018-04-30T15:12:00Z"/>
          <w:rFonts w:ascii="Times New Roman" w:eastAsia="Times New Roman" w:hAnsi="Times New Roman"/>
          <w:sz w:val="24"/>
          <w:szCs w:val="24"/>
          <w:lang w:eastAsia="ru-RU"/>
        </w:rPr>
      </w:pPr>
      <w:del w:id="814" w:author="Наталья Б. Еременко" w:date="2018-04-30T15:12:00Z">
        <w:r w:rsidRPr="00E254CD" w:rsidDel="00822EB7">
          <w:rPr>
            <w:rFonts w:ascii="Times New Roman" w:eastAsia="Times New Roman" w:hAnsi="Times New Roman"/>
            <w:sz w:val="28"/>
            <w:szCs w:val="28"/>
            <w:lang w:eastAsia="ru-RU"/>
          </w:rPr>
          <w:delText>Жалоба должна содержать:</w:delText>
        </w:r>
      </w:del>
    </w:p>
    <w:p w14:paraId="7C2B1648" w14:textId="6927F923" w:rsidR="00183E95" w:rsidRPr="00E254CD" w:rsidDel="00822EB7" w:rsidRDefault="00183E95">
      <w:pPr>
        <w:spacing w:after="0" w:line="240" w:lineRule="auto"/>
        <w:ind w:firstLine="709"/>
        <w:jc w:val="both"/>
        <w:rPr>
          <w:del w:id="815" w:author="Наталья Б. Еременко" w:date="2018-04-30T15:12:00Z"/>
          <w:rFonts w:ascii="Times New Roman" w:eastAsia="Times New Roman" w:hAnsi="Times New Roman"/>
          <w:sz w:val="24"/>
          <w:szCs w:val="24"/>
          <w:lang w:eastAsia="ru-RU"/>
        </w:rPr>
      </w:pPr>
      <w:del w:id="816" w:author="Наталья Б. Еременко" w:date="2018-04-30T15:12:00Z">
        <w:r w:rsidRPr="00E254CD" w:rsidDel="00822EB7">
          <w:rPr>
            <w:rFonts w:ascii="Times New Roman" w:eastAsia="Times New Roman" w:hAnsi="Times New Roman"/>
            <w:sz w:val="28"/>
            <w:szCs w:val="28"/>
            <w:lang w:eastAsia="ru-RU"/>
          </w:rPr>
          <w:delTex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delText>
        </w:r>
      </w:del>
    </w:p>
    <w:p w14:paraId="1C02B0E9" w14:textId="0A4167EC" w:rsidR="00183E95" w:rsidRPr="00E254CD" w:rsidDel="00822EB7" w:rsidRDefault="00183E95">
      <w:pPr>
        <w:spacing w:after="0" w:line="240" w:lineRule="auto"/>
        <w:ind w:firstLine="709"/>
        <w:jc w:val="both"/>
        <w:rPr>
          <w:del w:id="817" w:author="Наталья Б. Еременко" w:date="2018-04-30T15:12:00Z"/>
          <w:rFonts w:ascii="Times New Roman" w:eastAsia="Times New Roman" w:hAnsi="Times New Roman"/>
          <w:sz w:val="24"/>
          <w:szCs w:val="24"/>
          <w:lang w:eastAsia="ru-RU"/>
        </w:rPr>
      </w:pPr>
      <w:del w:id="818" w:author="Наталья Б. Еременко" w:date="2018-04-30T15:12:00Z">
        <w:r w:rsidRPr="00E254CD" w:rsidDel="00822EB7">
          <w:rPr>
            <w:rFonts w:ascii="Times New Roman" w:eastAsia="Times New Roman" w:hAnsi="Times New Roman"/>
            <w:sz w:val="28"/>
            <w:szCs w:val="28"/>
            <w:lang w:eastAsia="ru-RU"/>
          </w:rPr>
          <w:delTex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delText>
        </w:r>
      </w:del>
    </w:p>
    <w:p w14:paraId="2E498BB9" w14:textId="5B026EF5" w:rsidR="00183E95" w:rsidRPr="00E254CD" w:rsidDel="00822EB7" w:rsidRDefault="00183E95">
      <w:pPr>
        <w:spacing w:after="0" w:line="240" w:lineRule="auto"/>
        <w:ind w:firstLine="709"/>
        <w:jc w:val="both"/>
        <w:rPr>
          <w:del w:id="819" w:author="Наталья Б. Еременко" w:date="2018-04-30T15:12:00Z"/>
          <w:rFonts w:ascii="Times New Roman" w:eastAsia="Times New Roman" w:hAnsi="Times New Roman"/>
          <w:sz w:val="24"/>
          <w:szCs w:val="24"/>
          <w:lang w:eastAsia="ru-RU"/>
        </w:rPr>
      </w:pPr>
      <w:del w:id="820" w:author="Наталья Б. Еременко" w:date="2018-04-30T15:12:00Z">
        <w:r w:rsidRPr="00E254CD" w:rsidDel="00822EB7">
          <w:rPr>
            <w:rFonts w:ascii="Times New Roman" w:eastAsia="Times New Roman" w:hAnsi="Times New Roman"/>
            <w:sz w:val="28"/>
            <w:szCs w:val="28"/>
            <w:lang w:eastAsia="ru-RU"/>
          </w:rPr>
          <w:delTex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delText>
        </w:r>
      </w:del>
    </w:p>
    <w:p w14:paraId="56821112" w14:textId="308103DD" w:rsidR="00183E95" w:rsidRPr="00E254CD" w:rsidDel="00822EB7" w:rsidRDefault="00183E95">
      <w:pPr>
        <w:spacing w:after="0" w:line="240" w:lineRule="auto"/>
        <w:ind w:firstLine="709"/>
        <w:jc w:val="both"/>
        <w:rPr>
          <w:del w:id="821" w:author="Наталья Б. Еременко" w:date="2018-04-30T15:12:00Z"/>
          <w:rFonts w:ascii="Times New Roman" w:eastAsia="Times New Roman" w:hAnsi="Times New Roman"/>
          <w:sz w:val="24"/>
          <w:szCs w:val="24"/>
          <w:lang w:eastAsia="ru-RU"/>
        </w:rPr>
      </w:pPr>
      <w:del w:id="822" w:author="Наталья Б. Еременко" w:date="2018-04-30T15:12:00Z">
        <w:r w:rsidRPr="00E254CD" w:rsidDel="00822EB7">
          <w:rPr>
            <w:rFonts w:ascii="Times New Roman" w:eastAsia="Times New Roman" w:hAnsi="Times New Roman"/>
            <w:sz w:val="28"/>
            <w:szCs w:val="28"/>
            <w:lang w:eastAsia="ru-RU"/>
          </w:rPr>
          <w:delTex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delText>
        </w:r>
      </w:del>
    </w:p>
    <w:p w14:paraId="56D5C9B6" w14:textId="53938252" w:rsidR="00183E95" w:rsidRPr="00E254CD" w:rsidDel="00822EB7" w:rsidRDefault="00183E95">
      <w:pPr>
        <w:spacing w:after="0" w:line="240" w:lineRule="auto"/>
        <w:ind w:firstLine="709"/>
        <w:jc w:val="both"/>
        <w:rPr>
          <w:del w:id="823" w:author="Наталья Б. Еременко" w:date="2018-04-30T15:12:00Z"/>
          <w:rFonts w:ascii="Times New Roman" w:eastAsia="Times New Roman" w:hAnsi="Times New Roman"/>
          <w:sz w:val="24"/>
          <w:szCs w:val="24"/>
          <w:lang w:eastAsia="ru-RU"/>
        </w:rPr>
      </w:pPr>
      <w:del w:id="824" w:author="Наталья Б. Еременко" w:date="2018-04-30T15:12:00Z">
        <w:r w:rsidRPr="00E254CD" w:rsidDel="00822EB7">
          <w:rPr>
            <w:rFonts w:ascii="Times New Roman" w:eastAsia="Times New Roman" w:hAnsi="Times New Roman"/>
            <w:sz w:val="28"/>
            <w:szCs w:val="28"/>
            <w:lang w:eastAsia="ru-RU"/>
          </w:rPr>
          <w:delTex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delText>
        </w:r>
      </w:del>
    </w:p>
    <w:p w14:paraId="62A833B7" w14:textId="3437E4A9" w:rsidR="00183E95" w:rsidRPr="00E254CD" w:rsidDel="00822EB7" w:rsidRDefault="00183E95">
      <w:pPr>
        <w:spacing w:after="0" w:line="240" w:lineRule="auto"/>
        <w:ind w:firstLine="709"/>
        <w:jc w:val="both"/>
        <w:rPr>
          <w:del w:id="825" w:author="Наталья Б. Еременко" w:date="2018-04-30T15:12:00Z"/>
          <w:rFonts w:ascii="Times New Roman" w:eastAsia="Times New Roman" w:hAnsi="Times New Roman"/>
          <w:sz w:val="24"/>
          <w:szCs w:val="24"/>
          <w:lang w:eastAsia="ru-RU"/>
        </w:rPr>
      </w:pPr>
      <w:del w:id="826" w:author="Наталья Б. Еременко" w:date="2018-04-30T15:12:00Z">
        <w:r w:rsidRPr="00E254CD" w:rsidDel="00822EB7">
          <w:rPr>
            <w:rFonts w:ascii="Times New Roman" w:eastAsia="Times New Roman" w:hAnsi="Times New Roman"/>
            <w:sz w:val="28"/>
            <w:szCs w:val="28"/>
            <w:lang w:eastAsia="ru-RU"/>
          </w:rPr>
          <w:delText>5.5. Оснований для приостановления рассмотрения жалобы не предусмотрено.</w:delText>
        </w:r>
      </w:del>
    </w:p>
    <w:p w14:paraId="69D4E332" w14:textId="4A29E858" w:rsidR="00183E95" w:rsidRPr="00E254CD" w:rsidDel="00822EB7" w:rsidRDefault="00183E95">
      <w:pPr>
        <w:spacing w:after="0" w:line="240" w:lineRule="auto"/>
        <w:ind w:firstLine="709"/>
        <w:jc w:val="both"/>
        <w:rPr>
          <w:del w:id="827" w:author="Наталья Б. Еременко" w:date="2018-04-30T15:12:00Z"/>
          <w:rFonts w:ascii="Times New Roman" w:eastAsia="Times New Roman" w:hAnsi="Times New Roman"/>
          <w:sz w:val="24"/>
          <w:szCs w:val="24"/>
          <w:lang w:eastAsia="ru-RU"/>
        </w:rPr>
      </w:pPr>
      <w:del w:id="828" w:author="Наталья Б. Еременко" w:date="2018-04-30T15:12:00Z">
        <w:r w:rsidRPr="00E254CD" w:rsidDel="00822EB7">
          <w:rPr>
            <w:rFonts w:ascii="Times New Roman" w:eastAsia="Times New Roman" w:hAnsi="Times New Roman"/>
            <w:sz w:val="28"/>
            <w:szCs w:val="28"/>
            <w:lang w:eastAsia="ru-RU"/>
          </w:rPr>
          <w:delText>5.6. По результатам рассмотрения жалобы глава муниципального образования Брюховецкий район принимает одно из следующих решений:</w:delText>
        </w:r>
      </w:del>
    </w:p>
    <w:p w14:paraId="271CEEB3" w14:textId="18E17D20" w:rsidR="00183E95" w:rsidRPr="00E254CD" w:rsidDel="00822EB7" w:rsidRDefault="00183E95">
      <w:pPr>
        <w:spacing w:after="0" w:line="240" w:lineRule="auto"/>
        <w:ind w:firstLine="709"/>
        <w:jc w:val="both"/>
        <w:rPr>
          <w:del w:id="829" w:author="Наталья Б. Еременко" w:date="2018-04-30T15:12:00Z"/>
          <w:rFonts w:ascii="Times New Roman" w:eastAsia="Times New Roman" w:hAnsi="Times New Roman"/>
          <w:sz w:val="24"/>
          <w:szCs w:val="24"/>
          <w:lang w:eastAsia="ru-RU"/>
        </w:rPr>
      </w:pPr>
      <w:del w:id="830" w:author="Наталья Б. Еременко" w:date="2018-04-30T15:12:00Z">
        <w:r w:rsidRPr="00E254CD" w:rsidDel="00822EB7">
          <w:rPr>
            <w:rFonts w:ascii="Times New Roman" w:eastAsia="Times New Roman" w:hAnsi="Times New Roman"/>
            <w:sz w:val="28"/>
            <w:szCs w:val="28"/>
            <w:lang w:eastAsia="ru-RU"/>
          </w:rPr>
          <w:delTex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delText>
        </w:r>
      </w:del>
    </w:p>
    <w:p w14:paraId="1BFE1455" w14:textId="52237661" w:rsidR="00183E95" w:rsidRPr="00E254CD" w:rsidDel="00822EB7" w:rsidRDefault="00183E95">
      <w:pPr>
        <w:spacing w:after="0" w:line="240" w:lineRule="auto"/>
        <w:ind w:firstLine="709"/>
        <w:jc w:val="both"/>
        <w:rPr>
          <w:del w:id="831" w:author="Наталья Б. Еременко" w:date="2018-04-30T15:12:00Z"/>
          <w:rFonts w:ascii="Times New Roman" w:eastAsia="Times New Roman" w:hAnsi="Times New Roman"/>
          <w:sz w:val="24"/>
          <w:szCs w:val="24"/>
          <w:lang w:eastAsia="ru-RU"/>
        </w:rPr>
      </w:pPr>
      <w:del w:id="832" w:author="Наталья Б. Еременко" w:date="2018-04-30T15:12:00Z">
        <w:r w:rsidRPr="00E254CD" w:rsidDel="00822EB7">
          <w:rPr>
            <w:rFonts w:ascii="Times New Roman" w:eastAsia="Times New Roman" w:hAnsi="Times New Roman"/>
            <w:sz w:val="28"/>
            <w:szCs w:val="28"/>
            <w:lang w:eastAsia="ru-RU"/>
          </w:rPr>
          <w:delText>отказывает в удовлетворении жалобы.</w:delText>
        </w:r>
      </w:del>
    </w:p>
    <w:p w14:paraId="7D5EC968" w14:textId="6DFB409A" w:rsidR="00183E95" w:rsidRPr="00E254CD" w:rsidDel="00822EB7" w:rsidRDefault="00183E95">
      <w:pPr>
        <w:spacing w:after="0" w:line="240" w:lineRule="auto"/>
        <w:ind w:firstLine="709"/>
        <w:jc w:val="both"/>
        <w:rPr>
          <w:del w:id="833" w:author="Наталья Б. Еременко" w:date="2018-04-30T15:12:00Z"/>
          <w:rFonts w:ascii="Times New Roman" w:eastAsia="Times New Roman" w:hAnsi="Times New Roman"/>
          <w:sz w:val="24"/>
          <w:szCs w:val="24"/>
          <w:lang w:eastAsia="ru-RU"/>
        </w:rPr>
      </w:pPr>
      <w:del w:id="834"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7</w:delText>
        </w:r>
        <w:r w:rsidRPr="00E254CD" w:rsidDel="00822EB7">
          <w:rPr>
            <w:rFonts w:ascii="Times New Roman" w:eastAsia="Times New Roman" w:hAnsi="Times New Roman"/>
            <w:sz w:val="28"/>
            <w:szCs w:val="28"/>
            <w:lang w:eastAsia="ru-RU"/>
          </w:rPr>
          <w:delText>.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delText>
        </w:r>
      </w:del>
    </w:p>
    <w:p w14:paraId="38619464" w14:textId="0322B070" w:rsidR="00183E95" w:rsidRPr="00E254CD" w:rsidDel="00822EB7" w:rsidRDefault="00183E95">
      <w:pPr>
        <w:spacing w:after="0" w:line="240" w:lineRule="auto"/>
        <w:ind w:firstLine="709"/>
        <w:jc w:val="both"/>
        <w:rPr>
          <w:del w:id="835" w:author="Наталья Б. Еременко" w:date="2018-04-30T15:12:00Z"/>
          <w:rFonts w:ascii="Times New Roman" w:eastAsia="Times New Roman" w:hAnsi="Times New Roman"/>
          <w:sz w:val="24"/>
          <w:szCs w:val="24"/>
          <w:lang w:eastAsia="ru-RU"/>
        </w:rPr>
      </w:pPr>
      <w:del w:id="836"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8</w:delText>
        </w:r>
        <w:r w:rsidRPr="00E254CD" w:rsidDel="00822EB7">
          <w:rPr>
            <w:rFonts w:ascii="Times New Roman" w:eastAsia="Times New Roman" w:hAnsi="Times New Roman"/>
            <w:sz w:val="28"/>
            <w:szCs w:val="28"/>
            <w:lang w:eastAsia="ru-RU"/>
          </w:rPr>
          <w:delText>.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delText>
        </w:r>
      </w:del>
    </w:p>
    <w:p w14:paraId="128692AD" w14:textId="669BD9A5" w:rsidR="00183E95" w:rsidRPr="00E254CD" w:rsidDel="00822EB7" w:rsidRDefault="00183E95">
      <w:pPr>
        <w:spacing w:after="0" w:line="240" w:lineRule="auto"/>
        <w:ind w:firstLine="709"/>
        <w:jc w:val="both"/>
        <w:rPr>
          <w:del w:id="837" w:author="Наталья Б. Еременко" w:date="2018-04-30T15:12:00Z"/>
          <w:rFonts w:ascii="Times New Roman" w:eastAsia="Times New Roman" w:hAnsi="Times New Roman"/>
          <w:sz w:val="24"/>
          <w:szCs w:val="24"/>
          <w:lang w:eastAsia="ru-RU"/>
        </w:rPr>
      </w:pPr>
      <w:del w:id="838"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9</w:delText>
        </w:r>
        <w:r w:rsidRPr="00E254CD" w:rsidDel="00822EB7">
          <w:rPr>
            <w:rFonts w:ascii="Times New Roman" w:eastAsia="Times New Roman" w:hAnsi="Times New Roman"/>
            <w:sz w:val="28"/>
            <w:szCs w:val="28"/>
            <w:lang w:eastAsia="ru-RU"/>
          </w:rPr>
          <w:delText>. Заявители имеют право обратиться в Администрацию за получением информации и документов, необходимых для обоснования и рассмотрения жалобы.</w:delText>
        </w:r>
      </w:del>
    </w:p>
    <w:p w14:paraId="4FB5C23A" w14:textId="1ACC97CE" w:rsidR="00183E95" w:rsidRPr="00E254CD" w:rsidRDefault="00183E95">
      <w:pPr>
        <w:spacing w:after="0" w:line="240" w:lineRule="auto"/>
        <w:ind w:firstLine="709"/>
        <w:jc w:val="both"/>
        <w:rPr>
          <w:rFonts w:ascii="Times New Roman" w:eastAsia="Times New Roman" w:hAnsi="Times New Roman"/>
          <w:sz w:val="24"/>
          <w:szCs w:val="24"/>
          <w:lang w:eastAsia="ru-RU"/>
        </w:rPr>
      </w:pPr>
      <w:del w:id="839" w:author="Наталья Б. Еременко" w:date="2018-04-30T15:12:00Z">
        <w:r w:rsidRPr="00E254CD" w:rsidDel="00822EB7">
          <w:rPr>
            <w:rFonts w:ascii="Times New Roman" w:eastAsia="Times New Roman" w:hAnsi="Times New Roman"/>
            <w:sz w:val="28"/>
            <w:szCs w:val="28"/>
            <w:lang w:eastAsia="ru-RU"/>
          </w:rPr>
          <w:delText>5.1</w:delText>
        </w:r>
        <w:r w:rsidDel="00822EB7">
          <w:rPr>
            <w:rFonts w:ascii="Times New Roman" w:eastAsia="Times New Roman" w:hAnsi="Times New Roman"/>
            <w:sz w:val="28"/>
            <w:szCs w:val="28"/>
            <w:lang w:eastAsia="ru-RU"/>
          </w:rPr>
          <w:delText>0</w:delText>
        </w:r>
        <w:r w:rsidRPr="00E254CD" w:rsidDel="00822EB7">
          <w:rPr>
            <w:rFonts w:ascii="Times New Roman" w:eastAsia="Times New Roman" w:hAnsi="Times New Roman"/>
            <w:sz w:val="28"/>
            <w:szCs w:val="28"/>
            <w:lang w:eastAsia="ru-RU"/>
          </w:rPr>
          <w:delText>.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delText>
        </w:r>
      </w:del>
      <w:r>
        <w:rPr>
          <w:rFonts w:ascii="Times New Roman" w:eastAsia="Times New Roman" w:hAnsi="Times New Roman"/>
          <w:sz w:val="28"/>
          <w:szCs w:val="28"/>
          <w:lang w:eastAsia="ru-RU"/>
        </w:rPr>
        <w:t>».</w:t>
      </w:r>
    </w:p>
    <w:p w14:paraId="0AE8FA93" w14:textId="77777777" w:rsidR="00183E95" w:rsidRDefault="00183E95">
      <w:pPr>
        <w:spacing w:after="0" w:line="240" w:lineRule="auto"/>
        <w:ind w:firstLine="708"/>
        <w:jc w:val="both"/>
        <w:rPr>
          <w:rFonts w:ascii="Times New Roman" w:hAnsi="Times New Roman" w:cs="Times New Roman"/>
          <w:sz w:val="28"/>
          <w:szCs w:val="28"/>
        </w:rPr>
      </w:pPr>
    </w:p>
    <w:p w14:paraId="26E1822A" w14:textId="77777777" w:rsidR="00183E95" w:rsidRDefault="00183E95">
      <w:pPr>
        <w:spacing w:after="0" w:line="240" w:lineRule="auto"/>
        <w:ind w:firstLine="708"/>
        <w:jc w:val="both"/>
        <w:rPr>
          <w:rFonts w:ascii="Times New Roman" w:hAnsi="Times New Roman" w:cs="Times New Roman"/>
          <w:sz w:val="28"/>
          <w:szCs w:val="28"/>
        </w:rPr>
      </w:pPr>
    </w:p>
    <w:p w14:paraId="344B57E8" w14:textId="77777777" w:rsidR="0061419C" w:rsidRPr="00070033"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4978202B"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2076F70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0EEE8BA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706F3DAF" w14:textId="77777777" w:rsidR="0061419C" w:rsidRP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F51B7">
        <w:rPr>
          <w:rFonts w:ascii="Times New Roman" w:eastAsia="Times New Roman" w:hAnsi="Times New Roman" w:cs="Times New Roman"/>
          <w:sz w:val="28"/>
          <w:szCs w:val="28"/>
          <w:lang w:eastAsia="ru-RU"/>
        </w:rPr>
        <w:t xml:space="preserve">                             А.С. Гуща</w:t>
      </w:r>
    </w:p>
    <w:sectPr w:rsidR="0061419C" w:rsidRPr="0061419C" w:rsidSect="009F0884">
      <w:headerReference w:type="default" r:id="rId10"/>
      <w:pgSz w:w="11906" w:h="16838"/>
      <w:pgMar w:top="1134" w:right="567" w:bottom="1134"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8" w:author="Оксана Назарова" w:date="2018-04-25T12:24:00Z" w:initials="">
    <w:p w14:paraId="00AB97D6" w14:textId="77777777" w:rsidR="00D74D9B" w:rsidRDefault="00D74D9B">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449" w:author="Оксана Назарова" w:date="2018-04-24T13:21:00Z" w:initials="">
    <w:p w14:paraId="038DE6CF"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 w:id="450" w:author="Оксана Назарова" w:date="2017-08-22T14:10:00Z" w:initials="">
    <w:p w14:paraId="75DC403A"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511" w:author="Оксана Назарова" w:date="2018-04-18T19:55:00Z" w:initials="">
    <w:p w14:paraId="1D98F7A5"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не уверена</w:t>
      </w:r>
    </w:p>
  </w:comment>
  <w:comment w:id="451" w:author="Оксана Назарова" w:date="2018-04-24T13:44:00Z" w:initials="">
    <w:p w14:paraId="1061311D"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AB97D6" w15:done="0"/>
  <w15:commentEx w15:paraId="038DE6CF" w15:done="0"/>
  <w15:commentEx w15:paraId="75DC403A" w15:done="0"/>
  <w15:commentEx w15:paraId="1D98F7A5" w15:done="0"/>
  <w15:commentEx w15:paraId="106131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14CD1" w14:textId="77777777" w:rsidR="00773D83" w:rsidRDefault="00773D83" w:rsidP="008328E0">
      <w:pPr>
        <w:spacing w:after="0" w:line="240" w:lineRule="auto"/>
      </w:pPr>
      <w:r>
        <w:separator/>
      </w:r>
    </w:p>
  </w:endnote>
  <w:endnote w:type="continuationSeparator" w:id="0">
    <w:p w14:paraId="09F0DB2D" w14:textId="77777777" w:rsidR="00773D83" w:rsidRDefault="00773D83"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14334" w14:textId="77777777" w:rsidR="00773D83" w:rsidRDefault="00773D83" w:rsidP="008328E0">
      <w:pPr>
        <w:spacing w:after="0" w:line="240" w:lineRule="auto"/>
      </w:pPr>
      <w:r>
        <w:separator/>
      </w:r>
    </w:p>
  </w:footnote>
  <w:footnote w:type="continuationSeparator" w:id="0">
    <w:p w14:paraId="62ADD1BA" w14:textId="77777777" w:rsidR="00773D83" w:rsidRDefault="00773D83"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087878"/>
      <w:docPartObj>
        <w:docPartGallery w:val="Page Numbers (Top of Page)"/>
        <w:docPartUnique/>
      </w:docPartObj>
    </w:sdtPr>
    <w:sdtEndPr>
      <w:rPr>
        <w:rFonts w:ascii="Times New Roman" w:hAnsi="Times New Roman" w:cs="Times New Roman"/>
        <w:sz w:val="24"/>
        <w:szCs w:val="24"/>
      </w:rPr>
    </w:sdtEndPr>
    <w:sdtContent>
      <w:p w14:paraId="58B6715C" w14:textId="77777777" w:rsidR="00773D83" w:rsidRPr="008D3E23" w:rsidRDefault="00773D83">
        <w:pPr>
          <w:pStyle w:val="a5"/>
          <w:jc w:val="center"/>
          <w:rPr>
            <w:rFonts w:ascii="Times New Roman" w:hAnsi="Times New Roman" w:cs="Times New Roman"/>
            <w:sz w:val="24"/>
            <w:szCs w:val="24"/>
          </w:rPr>
        </w:pPr>
        <w:r w:rsidRPr="008D3E23">
          <w:rPr>
            <w:rFonts w:ascii="Times New Roman" w:hAnsi="Times New Roman" w:cs="Times New Roman"/>
            <w:sz w:val="24"/>
            <w:szCs w:val="24"/>
          </w:rPr>
          <w:fldChar w:fldCharType="begin"/>
        </w:r>
        <w:r w:rsidRPr="008D3E23">
          <w:rPr>
            <w:rFonts w:ascii="Times New Roman" w:hAnsi="Times New Roman" w:cs="Times New Roman"/>
            <w:sz w:val="24"/>
            <w:szCs w:val="24"/>
          </w:rPr>
          <w:instrText>PAGE   \* MERGEFORMAT</w:instrText>
        </w:r>
        <w:r w:rsidRPr="008D3E23">
          <w:rPr>
            <w:rFonts w:ascii="Times New Roman" w:hAnsi="Times New Roman" w:cs="Times New Roman"/>
            <w:sz w:val="24"/>
            <w:szCs w:val="24"/>
          </w:rPr>
          <w:fldChar w:fldCharType="separate"/>
        </w:r>
        <w:r w:rsidR="009F0884">
          <w:rPr>
            <w:rFonts w:ascii="Times New Roman" w:hAnsi="Times New Roman" w:cs="Times New Roman"/>
            <w:noProof/>
            <w:sz w:val="24"/>
            <w:szCs w:val="24"/>
          </w:rPr>
          <w:t>23</w:t>
        </w:r>
        <w:r w:rsidRPr="008D3E23">
          <w:rPr>
            <w:rFonts w:ascii="Times New Roman" w:hAnsi="Times New Roman" w:cs="Times New Roman"/>
            <w:noProof/>
            <w:sz w:val="24"/>
            <w:szCs w:val="24"/>
          </w:rPr>
          <w:fldChar w:fldCharType="end"/>
        </w:r>
      </w:p>
    </w:sdtContent>
  </w:sdt>
  <w:p w14:paraId="6A27AA90" w14:textId="77777777" w:rsidR="00773D83" w:rsidRDefault="00773D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808B2"/>
    <w:multiLevelType w:val="hybridMultilevel"/>
    <w:tmpl w:val="B97A2FD6"/>
    <w:lvl w:ilvl="0" w:tplc="4912CA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69274398"/>
    <w:multiLevelType w:val="multilevel"/>
    <w:tmpl w:val="BBC61530"/>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аталья Б. Еременко">
    <w15:presenceInfo w15:providerId="AD" w15:userId="S-1-5-21-2031387519-1621808923-81377797-1128"/>
  </w15:person>
  <w15:person w15:author="Eremenko_NB">
    <w15:presenceInfo w15:providerId="None" w15:userId="Eremenko_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trackRevisio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333F"/>
    <w:rsid w:val="0000525F"/>
    <w:rsid w:val="00005639"/>
    <w:rsid w:val="00005DF6"/>
    <w:rsid w:val="000064F6"/>
    <w:rsid w:val="00007701"/>
    <w:rsid w:val="00007801"/>
    <w:rsid w:val="00007ED1"/>
    <w:rsid w:val="00010F94"/>
    <w:rsid w:val="000112D8"/>
    <w:rsid w:val="00011B0E"/>
    <w:rsid w:val="0001547A"/>
    <w:rsid w:val="0001696E"/>
    <w:rsid w:val="000175E1"/>
    <w:rsid w:val="00021109"/>
    <w:rsid w:val="000225CD"/>
    <w:rsid w:val="00022713"/>
    <w:rsid w:val="0002399B"/>
    <w:rsid w:val="0002522D"/>
    <w:rsid w:val="00025B1A"/>
    <w:rsid w:val="000262A2"/>
    <w:rsid w:val="000279B5"/>
    <w:rsid w:val="00030B58"/>
    <w:rsid w:val="00030B81"/>
    <w:rsid w:val="00032653"/>
    <w:rsid w:val="00032688"/>
    <w:rsid w:val="000375C9"/>
    <w:rsid w:val="00042096"/>
    <w:rsid w:val="000421FB"/>
    <w:rsid w:val="00042635"/>
    <w:rsid w:val="0004370D"/>
    <w:rsid w:val="00047960"/>
    <w:rsid w:val="00050E26"/>
    <w:rsid w:val="000515AF"/>
    <w:rsid w:val="000515F7"/>
    <w:rsid w:val="00051EC5"/>
    <w:rsid w:val="0005204B"/>
    <w:rsid w:val="0005237E"/>
    <w:rsid w:val="0005555A"/>
    <w:rsid w:val="00056D76"/>
    <w:rsid w:val="000627BF"/>
    <w:rsid w:val="00064282"/>
    <w:rsid w:val="00066DA9"/>
    <w:rsid w:val="00067C87"/>
    <w:rsid w:val="00070033"/>
    <w:rsid w:val="00071377"/>
    <w:rsid w:val="000732F9"/>
    <w:rsid w:val="00074B37"/>
    <w:rsid w:val="00074F6E"/>
    <w:rsid w:val="00075D89"/>
    <w:rsid w:val="00076A44"/>
    <w:rsid w:val="00076B61"/>
    <w:rsid w:val="000823AD"/>
    <w:rsid w:val="000825E5"/>
    <w:rsid w:val="000856B1"/>
    <w:rsid w:val="00085F5B"/>
    <w:rsid w:val="00086B30"/>
    <w:rsid w:val="00086F22"/>
    <w:rsid w:val="00087487"/>
    <w:rsid w:val="0008760B"/>
    <w:rsid w:val="00090A2E"/>
    <w:rsid w:val="00091C86"/>
    <w:rsid w:val="00094CA2"/>
    <w:rsid w:val="00094E3D"/>
    <w:rsid w:val="0009521A"/>
    <w:rsid w:val="00095A4A"/>
    <w:rsid w:val="00095D6F"/>
    <w:rsid w:val="00095FE2"/>
    <w:rsid w:val="0009624B"/>
    <w:rsid w:val="00096404"/>
    <w:rsid w:val="00096B10"/>
    <w:rsid w:val="000979CB"/>
    <w:rsid w:val="000A4814"/>
    <w:rsid w:val="000A6B42"/>
    <w:rsid w:val="000B13A3"/>
    <w:rsid w:val="000B160F"/>
    <w:rsid w:val="000B4423"/>
    <w:rsid w:val="000B4D67"/>
    <w:rsid w:val="000B4F59"/>
    <w:rsid w:val="000B70F6"/>
    <w:rsid w:val="000B7DC3"/>
    <w:rsid w:val="000C247D"/>
    <w:rsid w:val="000C24EC"/>
    <w:rsid w:val="000C357B"/>
    <w:rsid w:val="000C5214"/>
    <w:rsid w:val="000C5F3C"/>
    <w:rsid w:val="000C64DB"/>
    <w:rsid w:val="000C6674"/>
    <w:rsid w:val="000D0884"/>
    <w:rsid w:val="000D2F71"/>
    <w:rsid w:val="000D4985"/>
    <w:rsid w:val="000D4B5B"/>
    <w:rsid w:val="000D63C5"/>
    <w:rsid w:val="000D7F15"/>
    <w:rsid w:val="000E1720"/>
    <w:rsid w:val="000E40C7"/>
    <w:rsid w:val="000E41E2"/>
    <w:rsid w:val="000E50DE"/>
    <w:rsid w:val="000E7050"/>
    <w:rsid w:val="000F1870"/>
    <w:rsid w:val="000F3155"/>
    <w:rsid w:val="000F3CDD"/>
    <w:rsid w:val="000F4E8C"/>
    <w:rsid w:val="000F53A4"/>
    <w:rsid w:val="000F658F"/>
    <w:rsid w:val="000F68C6"/>
    <w:rsid w:val="000F6B04"/>
    <w:rsid w:val="000F6E3B"/>
    <w:rsid w:val="00100725"/>
    <w:rsid w:val="00100A44"/>
    <w:rsid w:val="00103089"/>
    <w:rsid w:val="001066E6"/>
    <w:rsid w:val="00111FAD"/>
    <w:rsid w:val="00114571"/>
    <w:rsid w:val="00114E21"/>
    <w:rsid w:val="00115295"/>
    <w:rsid w:val="001152EE"/>
    <w:rsid w:val="00117C3F"/>
    <w:rsid w:val="00121834"/>
    <w:rsid w:val="00121941"/>
    <w:rsid w:val="0012207B"/>
    <w:rsid w:val="001225FE"/>
    <w:rsid w:val="00122B7F"/>
    <w:rsid w:val="001255B7"/>
    <w:rsid w:val="001268C7"/>
    <w:rsid w:val="00126F57"/>
    <w:rsid w:val="0012705D"/>
    <w:rsid w:val="001276F0"/>
    <w:rsid w:val="0013230C"/>
    <w:rsid w:val="00135D80"/>
    <w:rsid w:val="00136010"/>
    <w:rsid w:val="001427BB"/>
    <w:rsid w:val="001428EC"/>
    <w:rsid w:val="00143929"/>
    <w:rsid w:val="0014630C"/>
    <w:rsid w:val="00150554"/>
    <w:rsid w:val="00150853"/>
    <w:rsid w:val="001508DB"/>
    <w:rsid w:val="001514F7"/>
    <w:rsid w:val="00151BA2"/>
    <w:rsid w:val="00153A01"/>
    <w:rsid w:val="00156E15"/>
    <w:rsid w:val="001619A9"/>
    <w:rsid w:val="00163977"/>
    <w:rsid w:val="001648AD"/>
    <w:rsid w:val="001650CA"/>
    <w:rsid w:val="00166038"/>
    <w:rsid w:val="00167887"/>
    <w:rsid w:val="00171931"/>
    <w:rsid w:val="00174057"/>
    <w:rsid w:val="00174066"/>
    <w:rsid w:val="00176FE4"/>
    <w:rsid w:val="00177A7B"/>
    <w:rsid w:val="00180801"/>
    <w:rsid w:val="0018143D"/>
    <w:rsid w:val="001823ED"/>
    <w:rsid w:val="00183E95"/>
    <w:rsid w:val="00184241"/>
    <w:rsid w:val="00190401"/>
    <w:rsid w:val="00190CED"/>
    <w:rsid w:val="001941B5"/>
    <w:rsid w:val="001946D6"/>
    <w:rsid w:val="00195928"/>
    <w:rsid w:val="001A0023"/>
    <w:rsid w:val="001A26BB"/>
    <w:rsid w:val="001A316F"/>
    <w:rsid w:val="001A6A83"/>
    <w:rsid w:val="001A6B6A"/>
    <w:rsid w:val="001A7402"/>
    <w:rsid w:val="001A7560"/>
    <w:rsid w:val="001A772A"/>
    <w:rsid w:val="001B16D8"/>
    <w:rsid w:val="001B3128"/>
    <w:rsid w:val="001B7981"/>
    <w:rsid w:val="001C043F"/>
    <w:rsid w:val="001C05E5"/>
    <w:rsid w:val="001C1B39"/>
    <w:rsid w:val="001C3A73"/>
    <w:rsid w:val="001C603F"/>
    <w:rsid w:val="001C690F"/>
    <w:rsid w:val="001C71EB"/>
    <w:rsid w:val="001D1BD0"/>
    <w:rsid w:val="001D327E"/>
    <w:rsid w:val="001D401D"/>
    <w:rsid w:val="001D4655"/>
    <w:rsid w:val="001D5298"/>
    <w:rsid w:val="001D6473"/>
    <w:rsid w:val="001D764E"/>
    <w:rsid w:val="001D7F25"/>
    <w:rsid w:val="001E0425"/>
    <w:rsid w:val="001E0D9B"/>
    <w:rsid w:val="001E1804"/>
    <w:rsid w:val="001E39AF"/>
    <w:rsid w:val="001E664C"/>
    <w:rsid w:val="001F0363"/>
    <w:rsid w:val="001F25D2"/>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2108E"/>
    <w:rsid w:val="00222B22"/>
    <w:rsid w:val="0023138C"/>
    <w:rsid w:val="00231F23"/>
    <w:rsid w:val="002347B3"/>
    <w:rsid w:val="0023665D"/>
    <w:rsid w:val="00236A97"/>
    <w:rsid w:val="00242B62"/>
    <w:rsid w:val="00242CA6"/>
    <w:rsid w:val="00242E02"/>
    <w:rsid w:val="00244E24"/>
    <w:rsid w:val="002476DB"/>
    <w:rsid w:val="00250EFE"/>
    <w:rsid w:val="00251877"/>
    <w:rsid w:val="00252184"/>
    <w:rsid w:val="002531AB"/>
    <w:rsid w:val="00254DEE"/>
    <w:rsid w:val="00255977"/>
    <w:rsid w:val="0025624D"/>
    <w:rsid w:val="00256C45"/>
    <w:rsid w:val="00257CF2"/>
    <w:rsid w:val="002632C2"/>
    <w:rsid w:val="00263EAB"/>
    <w:rsid w:val="00264262"/>
    <w:rsid w:val="00273EC7"/>
    <w:rsid w:val="00275493"/>
    <w:rsid w:val="00275DBF"/>
    <w:rsid w:val="002762D4"/>
    <w:rsid w:val="002762F5"/>
    <w:rsid w:val="00277F8B"/>
    <w:rsid w:val="00280B62"/>
    <w:rsid w:val="002821D6"/>
    <w:rsid w:val="002824AC"/>
    <w:rsid w:val="00282945"/>
    <w:rsid w:val="0028582E"/>
    <w:rsid w:val="0028678D"/>
    <w:rsid w:val="00286E03"/>
    <w:rsid w:val="00291A99"/>
    <w:rsid w:val="00294136"/>
    <w:rsid w:val="00294B78"/>
    <w:rsid w:val="00296A9A"/>
    <w:rsid w:val="00297221"/>
    <w:rsid w:val="002A0EE3"/>
    <w:rsid w:val="002A2087"/>
    <w:rsid w:val="002A208A"/>
    <w:rsid w:val="002A3602"/>
    <w:rsid w:val="002A4DB0"/>
    <w:rsid w:val="002A521B"/>
    <w:rsid w:val="002B1052"/>
    <w:rsid w:val="002B121D"/>
    <w:rsid w:val="002B1793"/>
    <w:rsid w:val="002B1953"/>
    <w:rsid w:val="002B4C68"/>
    <w:rsid w:val="002B54FE"/>
    <w:rsid w:val="002B5FDB"/>
    <w:rsid w:val="002B6D65"/>
    <w:rsid w:val="002C2E57"/>
    <w:rsid w:val="002C38AB"/>
    <w:rsid w:val="002C7AA2"/>
    <w:rsid w:val="002D0531"/>
    <w:rsid w:val="002D0605"/>
    <w:rsid w:val="002D088B"/>
    <w:rsid w:val="002D2EA3"/>
    <w:rsid w:val="002D3EB8"/>
    <w:rsid w:val="002D4BDD"/>
    <w:rsid w:val="002D5700"/>
    <w:rsid w:val="002E0112"/>
    <w:rsid w:val="002E1105"/>
    <w:rsid w:val="002E1B7E"/>
    <w:rsid w:val="002E2390"/>
    <w:rsid w:val="002E34A8"/>
    <w:rsid w:val="002E3B8C"/>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3EBC"/>
    <w:rsid w:val="00315253"/>
    <w:rsid w:val="0031797E"/>
    <w:rsid w:val="0032021B"/>
    <w:rsid w:val="00320CE1"/>
    <w:rsid w:val="003228A3"/>
    <w:rsid w:val="003242C6"/>
    <w:rsid w:val="00324F9D"/>
    <w:rsid w:val="00325202"/>
    <w:rsid w:val="00325553"/>
    <w:rsid w:val="0032677D"/>
    <w:rsid w:val="00332C0C"/>
    <w:rsid w:val="00333DB9"/>
    <w:rsid w:val="0033480F"/>
    <w:rsid w:val="003355F2"/>
    <w:rsid w:val="00344D8E"/>
    <w:rsid w:val="0034616B"/>
    <w:rsid w:val="00346ACC"/>
    <w:rsid w:val="00346FF7"/>
    <w:rsid w:val="00351DA1"/>
    <w:rsid w:val="003537B4"/>
    <w:rsid w:val="0035477E"/>
    <w:rsid w:val="003553B2"/>
    <w:rsid w:val="00355E9A"/>
    <w:rsid w:val="0035761F"/>
    <w:rsid w:val="00357DA1"/>
    <w:rsid w:val="00363841"/>
    <w:rsid w:val="00363A73"/>
    <w:rsid w:val="00365A11"/>
    <w:rsid w:val="00366794"/>
    <w:rsid w:val="00370F1C"/>
    <w:rsid w:val="003727CA"/>
    <w:rsid w:val="00372F94"/>
    <w:rsid w:val="00375384"/>
    <w:rsid w:val="00377EBB"/>
    <w:rsid w:val="0038122C"/>
    <w:rsid w:val="0038183B"/>
    <w:rsid w:val="00381CD4"/>
    <w:rsid w:val="00381D44"/>
    <w:rsid w:val="00382FF9"/>
    <w:rsid w:val="00383FFC"/>
    <w:rsid w:val="00384CB8"/>
    <w:rsid w:val="003865AE"/>
    <w:rsid w:val="00386797"/>
    <w:rsid w:val="00386A1A"/>
    <w:rsid w:val="003901C7"/>
    <w:rsid w:val="00391C2D"/>
    <w:rsid w:val="00392370"/>
    <w:rsid w:val="0039243C"/>
    <w:rsid w:val="00392878"/>
    <w:rsid w:val="00392A6B"/>
    <w:rsid w:val="00392AC9"/>
    <w:rsid w:val="00392C35"/>
    <w:rsid w:val="003942B9"/>
    <w:rsid w:val="00394593"/>
    <w:rsid w:val="003948CF"/>
    <w:rsid w:val="00395354"/>
    <w:rsid w:val="003A0524"/>
    <w:rsid w:val="003A2EB9"/>
    <w:rsid w:val="003A3F39"/>
    <w:rsid w:val="003A478F"/>
    <w:rsid w:val="003A4E2C"/>
    <w:rsid w:val="003A61F9"/>
    <w:rsid w:val="003B189E"/>
    <w:rsid w:val="003B761D"/>
    <w:rsid w:val="003B769F"/>
    <w:rsid w:val="003C00E8"/>
    <w:rsid w:val="003C2EDA"/>
    <w:rsid w:val="003C707C"/>
    <w:rsid w:val="003D1493"/>
    <w:rsid w:val="003D1E5B"/>
    <w:rsid w:val="003D6024"/>
    <w:rsid w:val="003E10C6"/>
    <w:rsid w:val="003E1B21"/>
    <w:rsid w:val="003E27EB"/>
    <w:rsid w:val="003E37D5"/>
    <w:rsid w:val="003E3FCB"/>
    <w:rsid w:val="003E4D41"/>
    <w:rsid w:val="003E4F88"/>
    <w:rsid w:val="003E68B4"/>
    <w:rsid w:val="003E7030"/>
    <w:rsid w:val="003F1001"/>
    <w:rsid w:val="003F1706"/>
    <w:rsid w:val="003F33D0"/>
    <w:rsid w:val="003F37C6"/>
    <w:rsid w:val="004016D2"/>
    <w:rsid w:val="00401EF2"/>
    <w:rsid w:val="00403F24"/>
    <w:rsid w:val="004064B4"/>
    <w:rsid w:val="00406907"/>
    <w:rsid w:val="0041031D"/>
    <w:rsid w:val="004107DE"/>
    <w:rsid w:val="00410BDF"/>
    <w:rsid w:val="00412E8D"/>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6DBE"/>
    <w:rsid w:val="00447C7A"/>
    <w:rsid w:val="00450598"/>
    <w:rsid w:val="00451CBD"/>
    <w:rsid w:val="0045235D"/>
    <w:rsid w:val="0045312A"/>
    <w:rsid w:val="00457DA9"/>
    <w:rsid w:val="00461243"/>
    <w:rsid w:val="00461B3F"/>
    <w:rsid w:val="00464ADF"/>
    <w:rsid w:val="0046578D"/>
    <w:rsid w:val="0046587B"/>
    <w:rsid w:val="00466072"/>
    <w:rsid w:val="00472B4D"/>
    <w:rsid w:val="00473918"/>
    <w:rsid w:val="00475BF6"/>
    <w:rsid w:val="00475FB2"/>
    <w:rsid w:val="00476238"/>
    <w:rsid w:val="00476658"/>
    <w:rsid w:val="0047691A"/>
    <w:rsid w:val="004772D0"/>
    <w:rsid w:val="00477A26"/>
    <w:rsid w:val="00486717"/>
    <w:rsid w:val="00487FC7"/>
    <w:rsid w:val="00490303"/>
    <w:rsid w:val="004907C4"/>
    <w:rsid w:val="00490F33"/>
    <w:rsid w:val="004919D6"/>
    <w:rsid w:val="00492F8B"/>
    <w:rsid w:val="004933CF"/>
    <w:rsid w:val="004A27A2"/>
    <w:rsid w:val="004A4CC7"/>
    <w:rsid w:val="004A5F9C"/>
    <w:rsid w:val="004A6C7F"/>
    <w:rsid w:val="004B0E87"/>
    <w:rsid w:val="004B1B20"/>
    <w:rsid w:val="004B2094"/>
    <w:rsid w:val="004B20F8"/>
    <w:rsid w:val="004B502E"/>
    <w:rsid w:val="004B686F"/>
    <w:rsid w:val="004B7772"/>
    <w:rsid w:val="004C1CAD"/>
    <w:rsid w:val="004C2599"/>
    <w:rsid w:val="004C3241"/>
    <w:rsid w:val="004C4519"/>
    <w:rsid w:val="004C52F8"/>
    <w:rsid w:val="004C6686"/>
    <w:rsid w:val="004C74C1"/>
    <w:rsid w:val="004D0ABC"/>
    <w:rsid w:val="004D3358"/>
    <w:rsid w:val="004D58C3"/>
    <w:rsid w:val="004D6562"/>
    <w:rsid w:val="004E061D"/>
    <w:rsid w:val="004E1551"/>
    <w:rsid w:val="004E1554"/>
    <w:rsid w:val="004E1968"/>
    <w:rsid w:val="004E52C8"/>
    <w:rsid w:val="004E6E73"/>
    <w:rsid w:val="004E720D"/>
    <w:rsid w:val="004E7840"/>
    <w:rsid w:val="004F01BC"/>
    <w:rsid w:val="004F2026"/>
    <w:rsid w:val="004F3D91"/>
    <w:rsid w:val="004F78D5"/>
    <w:rsid w:val="00500FFA"/>
    <w:rsid w:val="005017BC"/>
    <w:rsid w:val="0050180F"/>
    <w:rsid w:val="00502BE1"/>
    <w:rsid w:val="0050463C"/>
    <w:rsid w:val="005068E2"/>
    <w:rsid w:val="00507BB7"/>
    <w:rsid w:val="00507F77"/>
    <w:rsid w:val="005126EB"/>
    <w:rsid w:val="005141F5"/>
    <w:rsid w:val="005144CB"/>
    <w:rsid w:val="00514941"/>
    <w:rsid w:val="005170C2"/>
    <w:rsid w:val="00517732"/>
    <w:rsid w:val="00520A94"/>
    <w:rsid w:val="005214FC"/>
    <w:rsid w:val="00522F10"/>
    <w:rsid w:val="005246FC"/>
    <w:rsid w:val="005257F8"/>
    <w:rsid w:val="00525DD8"/>
    <w:rsid w:val="00526036"/>
    <w:rsid w:val="005270AD"/>
    <w:rsid w:val="00527647"/>
    <w:rsid w:val="00530175"/>
    <w:rsid w:val="005302DD"/>
    <w:rsid w:val="00530985"/>
    <w:rsid w:val="00531E54"/>
    <w:rsid w:val="00533201"/>
    <w:rsid w:val="0053440B"/>
    <w:rsid w:val="00536B1F"/>
    <w:rsid w:val="00540F66"/>
    <w:rsid w:val="005415C6"/>
    <w:rsid w:val="005431BA"/>
    <w:rsid w:val="00544345"/>
    <w:rsid w:val="005448BC"/>
    <w:rsid w:val="00547402"/>
    <w:rsid w:val="00551306"/>
    <w:rsid w:val="00551C55"/>
    <w:rsid w:val="00551D0D"/>
    <w:rsid w:val="0055291A"/>
    <w:rsid w:val="00552E79"/>
    <w:rsid w:val="00553F20"/>
    <w:rsid w:val="0055497F"/>
    <w:rsid w:val="0055682B"/>
    <w:rsid w:val="00560520"/>
    <w:rsid w:val="0056161A"/>
    <w:rsid w:val="00562C92"/>
    <w:rsid w:val="005632FB"/>
    <w:rsid w:val="00565C60"/>
    <w:rsid w:val="005674E1"/>
    <w:rsid w:val="00567F20"/>
    <w:rsid w:val="005705F6"/>
    <w:rsid w:val="00570ED4"/>
    <w:rsid w:val="0057107B"/>
    <w:rsid w:val="005764FD"/>
    <w:rsid w:val="00576AB6"/>
    <w:rsid w:val="00576E6C"/>
    <w:rsid w:val="00583768"/>
    <w:rsid w:val="00583856"/>
    <w:rsid w:val="005855B9"/>
    <w:rsid w:val="00585C4C"/>
    <w:rsid w:val="005902DD"/>
    <w:rsid w:val="00593332"/>
    <w:rsid w:val="00593948"/>
    <w:rsid w:val="005968BD"/>
    <w:rsid w:val="00596CEF"/>
    <w:rsid w:val="005975AD"/>
    <w:rsid w:val="005A50AA"/>
    <w:rsid w:val="005A7B0A"/>
    <w:rsid w:val="005A7FBD"/>
    <w:rsid w:val="005B040E"/>
    <w:rsid w:val="005B0B9A"/>
    <w:rsid w:val="005B0C0A"/>
    <w:rsid w:val="005B277B"/>
    <w:rsid w:val="005B297E"/>
    <w:rsid w:val="005B3682"/>
    <w:rsid w:val="005B3E65"/>
    <w:rsid w:val="005B47E1"/>
    <w:rsid w:val="005B4E24"/>
    <w:rsid w:val="005B5915"/>
    <w:rsid w:val="005B5F0A"/>
    <w:rsid w:val="005C0C98"/>
    <w:rsid w:val="005C14B2"/>
    <w:rsid w:val="005C2821"/>
    <w:rsid w:val="005C2F0A"/>
    <w:rsid w:val="005C4E97"/>
    <w:rsid w:val="005C5AAC"/>
    <w:rsid w:val="005C6966"/>
    <w:rsid w:val="005D0B4F"/>
    <w:rsid w:val="005D10A5"/>
    <w:rsid w:val="005D16E8"/>
    <w:rsid w:val="005D1CC8"/>
    <w:rsid w:val="005D23DA"/>
    <w:rsid w:val="005E0B96"/>
    <w:rsid w:val="005E1340"/>
    <w:rsid w:val="005E1661"/>
    <w:rsid w:val="005E19EA"/>
    <w:rsid w:val="005E1DBA"/>
    <w:rsid w:val="005E25FB"/>
    <w:rsid w:val="005E5E71"/>
    <w:rsid w:val="005E624F"/>
    <w:rsid w:val="005E62DA"/>
    <w:rsid w:val="005E7736"/>
    <w:rsid w:val="005F09E0"/>
    <w:rsid w:val="005F10B0"/>
    <w:rsid w:val="005F2EEB"/>
    <w:rsid w:val="005F32D3"/>
    <w:rsid w:val="005F3A35"/>
    <w:rsid w:val="005F454E"/>
    <w:rsid w:val="005F4A2D"/>
    <w:rsid w:val="005F4FA4"/>
    <w:rsid w:val="005F69C4"/>
    <w:rsid w:val="005F70A0"/>
    <w:rsid w:val="00600B92"/>
    <w:rsid w:val="006018E5"/>
    <w:rsid w:val="00602F04"/>
    <w:rsid w:val="00603662"/>
    <w:rsid w:val="006042BB"/>
    <w:rsid w:val="006044A4"/>
    <w:rsid w:val="00605477"/>
    <w:rsid w:val="00607541"/>
    <w:rsid w:val="00613250"/>
    <w:rsid w:val="0061419C"/>
    <w:rsid w:val="0061716D"/>
    <w:rsid w:val="0061722F"/>
    <w:rsid w:val="00617468"/>
    <w:rsid w:val="00621912"/>
    <w:rsid w:val="00621DE9"/>
    <w:rsid w:val="00621EBA"/>
    <w:rsid w:val="00622712"/>
    <w:rsid w:val="00627DE5"/>
    <w:rsid w:val="00627EAC"/>
    <w:rsid w:val="0063243A"/>
    <w:rsid w:val="00632669"/>
    <w:rsid w:val="00632D27"/>
    <w:rsid w:val="006341BB"/>
    <w:rsid w:val="00634E90"/>
    <w:rsid w:val="0063605C"/>
    <w:rsid w:val="00637087"/>
    <w:rsid w:val="006429F7"/>
    <w:rsid w:val="00643162"/>
    <w:rsid w:val="006448B4"/>
    <w:rsid w:val="006468B5"/>
    <w:rsid w:val="00650195"/>
    <w:rsid w:val="006514A7"/>
    <w:rsid w:val="006544D9"/>
    <w:rsid w:val="006544E4"/>
    <w:rsid w:val="0065457E"/>
    <w:rsid w:val="00654F0D"/>
    <w:rsid w:val="0065500A"/>
    <w:rsid w:val="00657D31"/>
    <w:rsid w:val="0066034F"/>
    <w:rsid w:val="006621C4"/>
    <w:rsid w:val="00662296"/>
    <w:rsid w:val="0066286C"/>
    <w:rsid w:val="00662E95"/>
    <w:rsid w:val="00664DC8"/>
    <w:rsid w:val="00664E98"/>
    <w:rsid w:val="00665993"/>
    <w:rsid w:val="006664C4"/>
    <w:rsid w:val="00672B84"/>
    <w:rsid w:val="0067427B"/>
    <w:rsid w:val="00675C27"/>
    <w:rsid w:val="00681DF8"/>
    <w:rsid w:val="00682529"/>
    <w:rsid w:val="00684B70"/>
    <w:rsid w:val="00685ED8"/>
    <w:rsid w:val="00686916"/>
    <w:rsid w:val="00691E61"/>
    <w:rsid w:val="00692929"/>
    <w:rsid w:val="00696AE2"/>
    <w:rsid w:val="006A1003"/>
    <w:rsid w:val="006A156B"/>
    <w:rsid w:val="006A2B5E"/>
    <w:rsid w:val="006A2E31"/>
    <w:rsid w:val="006A38C4"/>
    <w:rsid w:val="006A5145"/>
    <w:rsid w:val="006A7573"/>
    <w:rsid w:val="006B07D6"/>
    <w:rsid w:val="006B2546"/>
    <w:rsid w:val="006B3933"/>
    <w:rsid w:val="006B4A67"/>
    <w:rsid w:val="006B6B3A"/>
    <w:rsid w:val="006B6CBE"/>
    <w:rsid w:val="006B7726"/>
    <w:rsid w:val="006C2882"/>
    <w:rsid w:val="006C3131"/>
    <w:rsid w:val="006C74D0"/>
    <w:rsid w:val="006D413C"/>
    <w:rsid w:val="006D7BB7"/>
    <w:rsid w:val="006E1DDF"/>
    <w:rsid w:val="006E1FA8"/>
    <w:rsid w:val="006E5A4D"/>
    <w:rsid w:val="006E683F"/>
    <w:rsid w:val="006E6F30"/>
    <w:rsid w:val="006F081C"/>
    <w:rsid w:val="006F284C"/>
    <w:rsid w:val="006F299B"/>
    <w:rsid w:val="006F2F0C"/>
    <w:rsid w:val="006F405F"/>
    <w:rsid w:val="006F5925"/>
    <w:rsid w:val="006F5FBE"/>
    <w:rsid w:val="006F75D1"/>
    <w:rsid w:val="006F761F"/>
    <w:rsid w:val="006F78D7"/>
    <w:rsid w:val="006F7BAF"/>
    <w:rsid w:val="00700443"/>
    <w:rsid w:val="00702433"/>
    <w:rsid w:val="00702E5C"/>
    <w:rsid w:val="00703FB0"/>
    <w:rsid w:val="0071147B"/>
    <w:rsid w:val="007114EA"/>
    <w:rsid w:val="00712E84"/>
    <w:rsid w:val="00713165"/>
    <w:rsid w:val="0071352E"/>
    <w:rsid w:val="00714581"/>
    <w:rsid w:val="00715F91"/>
    <w:rsid w:val="0071645D"/>
    <w:rsid w:val="00716627"/>
    <w:rsid w:val="00721081"/>
    <w:rsid w:val="00721C25"/>
    <w:rsid w:val="0072421B"/>
    <w:rsid w:val="007309F0"/>
    <w:rsid w:val="00730BD5"/>
    <w:rsid w:val="00731EA5"/>
    <w:rsid w:val="00734802"/>
    <w:rsid w:val="00735B66"/>
    <w:rsid w:val="00736A1F"/>
    <w:rsid w:val="00737880"/>
    <w:rsid w:val="00737E2F"/>
    <w:rsid w:val="00737F3B"/>
    <w:rsid w:val="00744752"/>
    <w:rsid w:val="00747123"/>
    <w:rsid w:val="00750069"/>
    <w:rsid w:val="00750CF2"/>
    <w:rsid w:val="00751536"/>
    <w:rsid w:val="00756ABC"/>
    <w:rsid w:val="007570D8"/>
    <w:rsid w:val="00757684"/>
    <w:rsid w:val="00760668"/>
    <w:rsid w:val="0076296E"/>
    <w:rsid w:val="00763C5F"/>
    <w:rsid w:val="00771863"/>
    <w:rsid w:val="007723CE"/>
    <w:rsid w:val="0077263E"/>
    <w:rsid w:val="0077277D"/>
    <w:rsid w:val="00772A09"/>
    <w:rsid w:val="00773D83"/>
    <w:rsid w:val="00775CA6"/>
    <w:rsid w:val="0078040B"/>
    <w:rsid w:val="007806B2"/>
    <w:rsid w:val="00780D84"/>
    <w:rsid w:val="0078154C"/>
    <w:rsid w:val="0078283F"/>
    <w:rsid w:val="00782E06"/>
    <w:rsid w:val="007861CA"/>
    <w:rsid w:val="007872FB"/>
    <w:rsid w:val="0079110B"/>
    <w:rsid w:val="007911CD"/>
    <w:rsid w:val="00791EC4"/>
    <w:rsid w:val="007932C3"/>
    <w:rsid w:val="007934CC"/>
    <w:rsid w:val="00797092"/>
    <w:rsid w:val="007A1D71"/>
    <w:rsid w:val="007A2F06"/>
    <w:rsid w:val="007A689F"/>
    <w:rsid w:val="007A77FC"/>
    <w:rsid w:val="007B2514"/>
    <w:rsid w:val="007B2F0F"/>
    <w:rsid w:val="007B32FC"/>
    <w:rsid w:val="007B3385"/>
    <w:rsid w:val="007B4CE6"/>
    <w:rsid w:val="007B5596"/>
    <w:rsid w:val="007B71B8"/>
    <w:rsid w:val="007B7752"/>
    <w:rsid w:val="007B7794"/>
    <w:rsid w:val="007C2468"/>
    <w:rsid w:val="007C2726"/>
    <w:rsid w:val="007C4D29"/>
    <w:rsid w:val="007C55B9"/>
    <w:rsid w:val="007C58EE"/>
    <w:rsid w:val="007C77B0"/>
    <w:rsid w:val="007D39F3"/>
    <w:rsid w:val="007D4565"/>
    <w:rsid w:val="007D5F31"/>
    <w:rsid w:val="007D64E8"/>
    <w:rsid w:val="007D72F9"/>
    <w:rsid w:val="007E08E9"/>
    <w:rsid w:val="007E0A3A"/>
    <w:rsid w:val="007E1FA7"/>
    <w:rsid w:val="007E2497"/>
    <w:rsid w:val="007E2F76"/>
    <w:rsid w:val="007E5ADC"/>
    <w:rsid w:val="007F0F70"/>
    <w:rsid w:val="007F1073"/>
    <w:rsid w:val="007F1B00"/>
    <w:rsid w:val="007F241E"/>
    <w:rsid w:val="007F2D1E"/>
    <w:rsid w:val="007F2E49"/>
    <w:rsid w:val="007F373D"/>
    <w:rsid w:val="007F3B3E"/>
    <w:rsid w:val="007F4A5A"/>
    <w:rsid w:val="007F7578"/>
    <w:rsid w:val="0080015C"/>
    <w:rsid w:val="00800C5B"/>
    <w:rsid w:val="0080157E"/>
    <w:rsid w:val="0080254D"/>
    <w:rsid w:val="00802A72"/>
    <w:rsid w:val="00805372"/>
    <w:rsid w:val="008063FD"/>
    <w:rsid w:val="00806628"/>
    <w:rsid w:val="00806AC6"/>
    <w:rsid w:val="0080787F"/>
    <w:rsid w:val="0081226A"/>
    <w:rsid w:val="0081260A"/>
    <w:rsid w:val="00813239"/>
    <w:rsid w:val="008145D1"/>
    <w:rsid w:val="0082053C"/>
    <w:rsid w:val="00821565"/>
    <w:rsid w:val="00822D75"/>
    <w:rsid w:val="00822EB7"/>
    <w:rsid w:val="0082364B"/>
    <w:rsid w:val="00823AFE"/>
    <w:rsid w:val="00823CA2"/>
    <w:rsid w:val="0082439D"/>
    <w:rsid w:val="00824994"/>
    <w:rsid w:val="00824F7F"/>
    <w:rsid w:val="0082576F"/>
    <w:rsid w:val="00825C12"/>
    <w:rsid w:val="008266B5"/>
    <w:rsid w:val="008270FA"/>
    <w:rsid w:val="00827C14"/>
    <w:rsid w:val="00831470"/>
    <w:rsid w:val="008319D4"/>
    <w:rsid w:val="008328E0"/>
    <w:rsid w:val="008345AD"/>
    <w:rsid w:val="00835EDA"/>
    <w:rsid w:val="00836371"/>
    <w:rsid w:val="00836A81"/>
    <w:rsid w:val="008415AF"/>
    <w:rsid w:val="00843527"/>
    <w:rsid w:val="00843A0A"/>
    <w:rsid w:val="008459F7"/>
    <w:rsid w:val="00847042"/>
    <w:rsid w:val="00851323"/>
    <w:rsid w:val="00857428"/>
    <w:rsid w:val="0086051D"/>
    <w:rsid w:val="0086071C"/>
    <w:rsid w:val="00861C61"/>
    <w:rsid w:val="00862749"/>
    <w:rsid w:val="008628DF"/>
    <w:rsid w:val="00863588"/>
    <w:rsid w:val="008635E4"/>
    <w:rsid w:val="00864AA1"/>
    <w:rsid w:val="00864CBC"/>
    <w:rsid w:val="008665D3"/>
    <w:rsid w:val="00871B24"/>
    <w:rsid w:val="008724CD"/>
    <w:rsid w:val="008732C5"/>
    <w:rsid w:val="00875E21"/>
    <w:rsid w:val="008764C4"/>
    <w:rsid w:val="0087690D"/>
    <w:rsid w:val="00876AFD"/>
    <w:rsid w:val="00877383"/>
    <w:rsid w:val="00877A62"/>
    <w:rsid w:val="00880F7B"/>
    <w:rsid w:val="00881363"/>
    <w:rsid w:val="00883B28"/>
    <w:rsid w:val="00884705"/>
    <w:rsid w:val="00884BFE"/>
    <w:rsid w:val="00886A59"/>
    <w:rsid w:val="00887264"/>
    <w:rsid w:val="0089105D"/>
    <w:rsid w:val="00891076"/>
    <w:rsid w:val="008934C5"/>
    <w:rsid w:val="008942D8"/>
    <w:rsid w:val="00894674"/>
    <w:rsid w:val="00895619"/>
    <w:rsid w:val="008962C2"/>
    <w:rsid w:val="008A121A"/>
    <w:rsid w:val="008A1787"/>
    <w:rsid w:val="008A288C"/>
    <w:rsid w:val="008A359C"/>
    <w:rsid w:val="008A5233"/>
    <w:rsid w:val="008A6C99"/>
    <w:rsid w:val="008B0321"/>
    <w:rsid w:val="008B1539"/>
    <w:rsid w:val="008B2053"/>
    <w:rsid w:val="008B4162"/>
    <w:rsid w:val="008B4B24"/>
    <w:rsid w:val="008B5072"/>
    <w:rsid w:val="008B6F69"/>
    <w:rsid w:val="008C0D64"/>
    <w:rsid w:val="008C5323"/>
    <w:rsid w:val="008C5F07"/>
    <w:rsid w:val="008D21DF"/>
    <w:rsid w:val="008D3932"/>
    <w:rsid w:val="008D3E23"/>
    <w:rsid w:val="008D4504"/>
    <w:rsid w:val="008D63F7"/>
    <w:rsid w:val="008E0C8F"/>
    <w:rsid w:val="008E3726"/>
    <w:rsid w:val="008E50AA"/>
    <w:rsid w:val="008E53A7"/>
    <w:rsid w:val="008E7791"/>
    <w:rsid w:val="008F51B7"/>
    <w:rsid w:val="0090004E"/>
    <w:rsid w:val="00900F43"/>
    <w:rsid w:val="00901AED"/>
    <w:rsid w:val="00901B5B"/>
    <w:rsid w:val="00902766"/>
    <w:rsid w:val="00903073"/>
    <w:rsid w:val="00904D7B"/>
    <w:rsid w:val="00906C30"/>
    <w:rsid w:val="00907512"/>
    <w:rsid w:val="00910347"/>
    <w:rsid w:val="0091068F"/>
    <w:rsid w:val="009106F2"/>
    <w:rsid w:val="0091179D"/>
    <w:rsid w:val="009129CB"/>
    <w:rsid w:val="00913A7E"/>
    <w:rsid w:val="00916E72"/>
    <w:rsid w:val="009176E7"/>
    <w:rsid w:val="00925A92"/>
    <w:rsid w:val="0092615A"/>
    <w:rsid w:val="00927211"/>
    <w:rsid w:val="009272A2"/>
    <w:rsid w:val="00930D5E"/>
    <w:rsid w:val="00931737"/>
    <w:rsid w:val="00932178"/>
    <w:rsid w:val="00932BA9"/>
    <w:rsid w:val="009338E3"/>
    <w:rsid w:val="0093671A"/>
    <w:rsid w:val="009372EE"/>
    <w:rsid w:val="00937776"/>
    <w:rsid w:val="00940C8A"/>
    <w:rsid w:val="00941A68"/>
    <w:rsid w:val="00942D64"/>
    <w:rsid w:val="00942E59"/>
    <w:rsid w:val="009430DA"/>
    <w:rsid w:val="00943E35"/>
    <w:rsid w:val="00945183"/>
    <w:rsid w:val="009470C4"/>
    <w:rsid w:val="00950BBA"/>
    <w:rsid w:val="00950C4D"/>
    <w:rsid w:val="00951320"/>
    <w:rsid w:val="0095208A"/>
    <w:rsid w:val="009528B7"/>
    <w:rsid w:val="00953EAE"/>
    <w:rsid w:val="0095541D"/>
    <w:rsid w:val="00960BC2"/>
    <w:rsid w:val="00961E3B"/>
    <w:rsid w:val="0096354D"/>
    <w:rsid w:val="00964332"/>
    <w:rsid w:val="0097291F"/>
    <w:rsid w:val="00976F5B"/>
    <w:rsid w:val="00977A32"/>
    <w:rsid w:val="00977C83"/>
    <w:rsid w:val="00980B4C"/>
    <w:rsid w:val="00980F39"/>
    <w:rsid w:val="00983920"/>
    <w:rsid w:val="009839E3"/>
    <w:rsid w:val="00983F24"/>
    <w:rsid w:val="00991185"/>
    <w:rsid w:val="00997930"/>
    <w:rsid w:val="009A125C"/>
    <w:rsid w:val="009A296E"/>
    <w:rsid w:val="009A5197"/>
    <w:rsid w:val="009B02DE"/>
    <w:rsid w:val="009B07A8"/>
    <w:rsid w:val="009B098A"/>
    <w:rsid w:val="009B2214"/>
    <w:rsid w:val="009B33BD"/>
    <w:rsid w:val="009B41BF"/>
    <w:rsid w:val="009B43DB"/>
    <w:rsid w:val="009B537B"/>
    <w:rsid w:val="009B5577"/>
    <w:rsid w:val="009B65A2"/>
    <w:rsid w:val="009C046A"/>
    <w:rsid w:val="009C47F0"/>
    <w:rsid w:val="009C5291"/>
    <w:rsid w:val="009C598E"/>
    <w:rsid w:val="009C5E44"/>
    <w:rsid w:val="009D230E"/>
    <w:rsid w:val="009D26DA"/>
    <w:rsid w:val="009D61FC"/>
    <w:rsid w:val="009D710C"/>
    <w:rsid w:val="009E0CB8"/>
    <w:rsid w:val="009E129F"/>
    <w:rsid w:val="009E273C"/>
    <w:rsid w:val="009E2D49"/>
    <w:rsid w:val="009E40C5"/>
    <w:rsid w:val="009E771D"/>
    <w:rsid w:val="009F0246"/>
    <w:rsid w:val="009F0564"/>
    <w:rsid w:val="009F0884"/>
    <w:rsid w:val="009F2233"/>
    <w:rsid w:val="009F2B89"/>
    <w:rsid w:val="009F7CA6"/>
    <w:rsid w:val="00A0068A"/>
    <w:rsid w:val="00A0218F"/>
    <w:rsid w:val="00A02214"/>
    <w:rsid w:val="00A02279"/>
    <w:rsid w:val="00A03094"/>
    <w:rsid w:val="00A03243"/>
    <w:rsid w:val="00A035AF"/>
    <w:rsid w:val="00A03F5F"/>
    <w:rsid w:val="00A050DD"/>
    <w:rsid w:val="00A0581B"/>
    <w:rsid w:val="00A0617B"/>
    <w:rsid w:val="00A10FB7"/>
    <w:rsid w:val="00A12109"/>
    <w:rsid w:val="00A13C8E"/>
    <w:rsid w:val="00A145C9"/>
    <w:rsid w:val="00A16387"/>
    <w:rsid w:val="00A16C42"/>
    <w:rsid w:val="00A2055E"/>
    <w:rsid w:val="00A21B43"/>
    <w:rsid w:val="00A229D0"/>
    <w:rsid w:val="00A23BC1"/>
    <w:rsid w:val="00A23D8E"/>
    <w:rsid w:val="00A25C13"/>
    <w:rsid w:val="00A276CC"/>
    <w:rsid w:val="00A278BF"/>
    <w:rsid w:val="00A3199F"/>
    <w:rsid w:val="00A31C83"/>
    <w:rsid w:val="00A32CA3"/>
    <w:rsid w:val="00A35ECA"/>
    <w:rsid w:val="00A37526"/>
    <w:rsid w:val="00A37D23"/>
    <w:rsid w:val="00A40570"/>
    <w:rsid w:val="00A4165A"/>
    <w:rsid w:val="00A43FA0"/>
    <w:rsid w:val="00A44E3E"/>
    <w:rsid w:val="00A47275"/>
    <w:rsid w:val="00A47BFB"/>
    <w:rsid w:val="00A51320"/>
    <w:rsid w:val="00A559C1"/>
    <w:rsid w:val="00A55C1C"/>
    <w:rsid w:val="00A57159"/>
    <w:rsid w:val="00A57BFD"/>
    <w:rsid w:val="00A61949"/>
    <w:rsid w:val="00A62952"/>
    <w:rsid w:val="00A64FF4"/>
    <w:rsid w:val="00A65458"/>
    <w:rsid w:val="00A668C2"/>
    <w:rsid w:val="00A7083C"/>
    <w:rsid w:val="00A70861"/>
    <w:rsid w:val="00A72BB3"/>
    <w:rsid w:val="00A74845"/>
    <w:rsid w:val="00A755B6"/>
    <w:rsid w:val="00A758FD"/>
    <w:rsid w:val="00A80458"/>
    <w:rsid w:val="00A829AB"/>
    <w:rsid w:val="00A82F5B"/>
    <w:rsid w:val="00A84A9D"/>
    <w:rsid w:val="00A85454"/>
    <w:rsid w:val="00A9068B"/>
    <w:rsid w:val="00A92EF1"/>
    <w:rsid w:val="00A9466E"/>
    <w:rsid w:val="00A9519F"/>
    <w:rsid w:val="00A96E8C"/>
    <w:rsid w:val="00AA0D8B"/>
    <w:rsid w:val="00AA2400"/>
    <w:rsid w:val="00AA4AC5"/>
    <w:rsid w:val="00AB18B1"/>
    <w:rsid w:val="00AB2C03"/>
    <w:rsid w:val="00AB3A6A"/>
    <w:rsid w:val="00AB457D"/>
    <w:rsid w:val="00AB76BD"/>
    <w:rsid w:val="00AC14F6"/>
    <w:rsid w:val="00AC1863"/>
    <w:rsid w:val="00AC1D91"/>
    <w:rsid w:val="00AC1ED7"/>
    <w:rsid w:val="00AC34BB"/>
    <w:rsid w:val="00AC606D"/>
    <w:rsid w:val="00AC7D63"/>
    <w:rsid w:val="00AD3272"/>
    <w:rsid w:val="00AD40F5"/>
    <w:rsid w:val="00AD4189"/>
    <w:rsid w:val="00AD4582"/>
    <w:rsid w:val="00AD7E09"/>
    <w:rsid w:val="00AE20C4"/>
    <w:rsid w:val="00AE3908"/>
    <w:rsid w:val="00AE489F"/>
    <w:rsid w:val="00AE633B"/>
    <w:rsid w:val="00AE65C7"/>
    <w:rsid w:val="00AE7B6D"/>
    <w:rsid w:val="00AF181A"/>
    <w:rsid w:val="00AF3744"/>
    <w:rsid w:val="00AF4DB2"/>
    <w:rsid w:val="00AF6A52"/>
    <w:rsid w:val="00AF751A"/>
    <w:rsid w:val="00AF7A7F"/>
    <w:rsid w:val="00B00BD7"/>
    <w:rsid w:val="00B0188B"/>
    <w:rsid w:val="00B01B34"/>
    <w:rsid w:val="00B02881"/>
    <w:rsid w:val="00B05079"/>
    <w:rsid w:val="00B0574B"/>
    <w:rsid w:val="00B11833"/>
    <w:rsid w:val="00B135E5"/>
    <w:rsid w:val="00B13872"/>
    <w:rsid w:val="00B151F9"/>
    <w:rsid w:val="00B214C8"/>
    <w:rsid w:val="00B21A87"/>
    <w:rsid w:val="00B24DA3"/>
    <w:rsid w:val="00B266E2"/>
    <w:rsid w:val="00B26760"/>
    <w:rsid w:val="00B27AFB"/>
    <w:rsid w:val="00B3275F"/>
    <w:rsid w:val="00B32F6F"/>
    <w:rsid w:val="00B33B96"/>
    <w:rsid w:val="00B33BD0"/>
    <w:rsid w:val="00B346DB"/>
    <w:rsid w:val="00B34854"/>
    <w:rsid w:val="00B34A31"/>
    <w:rsid w:val="00B35A15"/>
    <w:rsid w:val="00B37ADB"/>
    <w:rsid w:val="00B4224E"/>
    <w:rsid w:val="00B42599"/>
    <w:rsid w:val="00B42ECF"/>
    <w:rsid w:val="00B44BE1"/>
    <w:rsid w:val="00B462A7"/>
    <w:rsid w:val="00B46749"/>
    <w:rsid w:val="00B47D28"/>
    <w:rsid w:val="00B51580"/>
    <w:rsid w:val="00B53AA1"/>
    <w:rsid w:val="00B54E84"/>
    <w:rsid w:val="00B552D7"/>
    <w:rsid w:val="00B563A8"/>
    <w:rsid w:val="00B56EC6"/>
    <w:rsid w:val="00B577DA"/>
    <w:rsid w:val="00B617C0"/>
    <w:rsid w:val="00B62B22"/>
    <w:rsid w:val="00B6324A"/>
    <w:rsid w:val="00B63EFC"/>
    <w:rsid w:val="00B65642"/>
    <w:rsid w:val="00B66508"/>
    <w:rsid w:val="00B72213"/>
    <w:rsid w:val="00B73798"/>
    <w:rsid w:val="00B73B79"/>
    <w:rsid w:val="00B743C7"/>
    <w:rsid w:val="00B74959"/>
    <w:rsid w:val="00B7600D"/>
    <w:rsid w:val="00B76088"/>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97A8A"/>
    <w:rsid w:val="00BA0692"/>
    <w:rsid w:val="00BA2471"/>
    <w:rsid w:val="00BA3BB4"/>
    <w:rsid w:val="00BA3D42"/>
    <w:rsid w:val="00BA658A"/>
    <w:rsid w:val="00BA7F5B"/>
    <w:rsid w:val="00BB2BE2"/>
    <w:rsid w:val="00BB4337"/>
    <w:rsid w:val="00BB43EA"/>
    <w:rsid w:val="00BB6BC5"/>
    <w:rsid w:val="00BC1654"/>
    <w:rsid w:val="00BC1BA1"/>
    <w:rsid w:val="00BC344E"/>
    <w:rsid w:val="00BC44BD"/>
    <w:rsid w:val="00BC6B03"/>
    <w:rsid w:val="00BC6FAD"/>
    <w:rsid w:val="00BD0C2B"/>
    <w:rsid w:val="00BD10E4"/>
    <w:rsid w:val="00BD4B98"/>
    <w:rsid w:val="00BD7D45"/>
    <w:rsid w:val="00BE2B35"/>
    <w:rsid w:val="00BE3E80"/>
    <w:rsid w:val="00BE561A"/>
    <w:rsid w:val="00BE6110"/>
    <w:rsid w:val="00BE7530"/>
    <w:rsid w:val="00BF0A85"/>
    <w:rsid w:val="00BF14A6"/>
    <w:rsid w:val="00BF24D4"/>
    <w:rsid w:val="00BF758D"/>
    <w:rsid w:val="00C04C78"/>
    <w:rsid w:val="00C07809"/>
    <w:rsid w:val="00C11567"/>
    <w:rsid w:val="00C20EF9"/>
    <w:rsid w:val="00C221AB"/>
    <w:rsid w:val="00C24A9B"/>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457"/>
    <w:rsid w:val="00C517A0"/>
    <w:rsid w:val="00C52B26"/>
    <w:rsid w:val="00C536B5"/>
    <w:rsid w:val="00C54240"/>
    <w:rsid w:val="00C5525F"/>
    <w:rsid w:val="00C55D10"/>
    <w:rsid w:val="00C60758"/>
    <w:rsid w:val="00C61BB4"/>
    <w:rsid w:val="00C62FB9"/>
    <w:rsid w:val="00C63AC2"/>
    <w:rsid w:val="00C64267"/>
    <w:rsid w:val="00C659DE"/>
    <w:rsid w:val="00C67280"/>
    <w:rsid w:val="00C70332"/>
    <w:rsid w:val="00C73131"/>
    <w:rsid w:val="00C73227"/>
    <w:rsid w:val="00C736D3"/>
    <w:rsid w:val="00C7713A"/>
    <w:rsid w:val="00C777A5"/>
    <w:rsid w:val="00C80407"/>
    <w:rsid w:val="00C81D8F"/>
    <w:rsid w:val="00C81FAE"/>
    <w:rsid w:val="00C86D7D"/>
    <w:rsid w:val="00C9142F"/>
    <w:rsid w:val="00C9581F"/>
    <w:rsid w:val="00C95D75"/>
    <w:rsid w:val="00C95FC3"/>
    <w:rsid w:val="00C964BB"/>
    <w:rsid w:val="00C977E8"/>
    <w:rsid w:val="00C978E9"/>
    <w:rsid w:val="00C979C2"/>
    <w:rsid w:val="00CA1B77"/>
    <w:rsid w:val="00CA5829"/>
    <w:rsid w:val="00CA5B9A"/>
    <w:rsid w:val="00CA79D7"/>
    <w:rsid w:val="00CB07AF"/>
    <w:rsid w:val="00CB0DF0"/>
    <w:rsid w:val="00CB224B"/>
    <w:rsid w:val="00CB320C"/>
    <w:rsid w:val="00CB3FD4"/>
    <w:rsid w:val="00CB6921"/>
    <w:rsid w:val="00CB7726"/>
    <w:rsid w:val="00CB7BE7"/>
    <w:rsid w:val="00CC0C48"/>
    <w:rsid w:val="00CC1B62"/>
    <w:rsid w:val="00CC2E1F"/>
    <w:rsid w:val="00CC3582"/>
    <w:rsid w:val="00CC4306"/>
    <w:rsid w:val="00CC5274"/>
    <w:rsid w:val="00CC6450"/>
    <w:rsid w:val="00CC72DF"/>
    <w:rsid w:val="00CD05D7"/>
    <w:rsid w:val="00CD1047"/>
    <w:rsid w:val="00CD2172"/>
    <w:rsid w:val="00CD4196"/>
    <w:rsid w:val="00CD4F2A"/>
    <w:rsid w:val="00CE047D"/>
    <w:rsid w:val="00CE0580"/>
    <w:rsid w:val="00CE0F4B"/>
    <w:rsid w:val="00CE290C"/>
    <w:rsid w:val="00CF1D17"/>
    <w:rsid w:val="00CF3259"/>
    <w:rsid w:val="00CF3D71"/>
    <w:rsid w:val="00CF51A5"/>
    <w:rsid w:val="00CF6898"/>
    <w:rsid w:val="00D00DC7"/>
    <w:rsid w:val="00D011CD"/>
    <w:rsid w:val="00D02CC8"/>
    <w:rsid w:val="00D04394"/>
    <w:rsid w:val="00D05A16"/>
    <w:rsid w:val="00D06655"/>
    <w:rsid w:val="00D07E59"/>
    <w:rsid w:val="00D109B5"/>
    <w:rsid w:val="00D20684"/>
    <w:rsid w:val="00D249C3"/>
    <w:rsid w:val="00D24EDB"/>
    <w:rsid w:val="00D274ED"/>
    <w:rsid w:val="00D30FAE"/>
    <w:rsid w:val="00D33311"/>
    <w:rsid w:val="00D3415C"/>
    <w:rsid w:val="00D4157F"/>
    <w:rsid w:val="00D4483A"/>
    <w:rsid w:val="00D46344"/>
    <w:rsid w:val="00D46DE6"/>
    <w:rsid w:val="00D46F29"/>
    <w:rsid w:val="00D5434C"/>
    <w:rsid w:val="00D54628"/>
    <w:rsid w:val="00D54C45"/>
    <w:rsid w:val="00D604A1"/>
    <w:rsid w:val="00D6055D"/>
    <w:rsid w:val="00D605D8"/>
    <w:rsid w:val="00D6087B"/>
    <w:rsid w:val="00D63D08"/>
    <w:rsid w:val="00D648FB"/>
    <w:rsid w:val="00D670E8"/>
    <w:rsid w:val="00D67CA0"/>
    <w:rsid w:val="00D73D15"/>
    <w:rsid w:val="00D7400E"/>
    <w:rsid w:val="00D744D1"/>
    <w:rsid w:val="00D74D9B"/>
    <w:rsid w:val="00D752AD"/>
    <w:rsid w:val="00D75A9A"/>
    <w:rsid w:val="00D75C71"/>
    <w:rsid w:val="00D76C14"/>
    <w:rsid w:val="00D81856"/>
    <w:rsid w:val="00D8253D"/>
    <w:rsid w:val="00D8270D"/>
    <w:rsid w:val="00D83A06"/>
    <w:rsid w:val="00D840EA"/>
    <w:rsid w:val="00D85D89"/>
    <w:rsid w:val="00D869C6"/>
    <w:rsid w:val="00D92941"/>
    <w:rsid w:val="00D93FC7"/>
    <w:rsid w:val="00D94121"/>
    <w:rsid w:val="00D963D4"/>
    <w:rsid w:val="00D97552"/>
    <w:rsid w:val="00DA224A"/>
    <w:rsid w:val="00DA2EDF"/>
    <w:rsid w:val="00DA3B0E"/>
    <w:rsid w:val="00DA4B4E"/>
    <w:rsid w:val="00DA4EF3"/>
    <w:rsid w:val="00DA6FA4"/>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10E"/>
    <w:rsid w:val="00DD22AF"/>
    <w:rsid w:val="00DD437E"/>
    <w:rsid w:val="00DE00A6"/>
    <w:rsid w:val="00DE1C62"/>
    <w:rsid w:val="00DE3E1B"/>
    <w:rsid w:val="00DE56E3"/>
    <w:rsid w:val="00DE73E1"/>
    <w:rsid w:val="00DF1BBA"/>
    <w:rsid w:val="00DF1CEC"/>
    <w:rsid w:val="00DF43EC"/>
    <w:rsid w:val="00DF7AD3"/>
    <w:rsid w:val="00E00D69"/>
    <w:rsid w:val="00E016C2"/>
    <w:rsid w:val="00E01E8B"/>
    <w:rsid w:val="00E03A32"/>
    <w:rsid w:val="00E03A33"/>
    <w:rsid w:val="00E050E7"/>
    <w:rsid w:val="00E06060"/>
    <w:rsid w:val="00E110AC"/>
    <w:rsid w:val="00E11CDE"/>
    <w:rsid w:val="00E121DD"/>
    <w:rsid w:val="00E1707F"/>
    <w:rsid w:val="00E21D8A"/>
    <w:rsid w:val="00E224A4"/>
    <w:rsid w:val="00E26CB3"/>
    <w:rsid w:val="00E306F0"/>
    <w:rsid w:val="00E31CB4"/>
    <w:rsid w:val="00E356BC"/>
    <w:rsid w:val="00E35C4F"/>
    <w:rsid w:val="00E35C98"/>
    <w:rsid w:val="00E36972"/>
    <w:rsid w:val="00E36A0F"/>
    <w:rsid w:val="00E36B4E"/>
    <w:rsid w:val="00E373B1"/>
    <w:rsid w:val="00E37590"/>
    <w:rsid w:val="00E37F71"/>
    <w:rsid w:val="00E40F0D"/>
    <w:rsid w:val="00E41541"/>
    <w:rsid w:val="00E425BA"/>
    <w:rsid w:val="00E432EC"/>
    <w:rsid w:val="00E43EEA"/>
    <w:rsid w:val="00E441A6"/>
    <w:rsid w:val="00E442FE"/>
    <w:rsid w:val="00E45E19"/>
    <w:rsid w:val="00E50D32"/>
    <w:rsid w:val="00E51625"/>
    <w:rsid w:val="00E5176D"/>
    <w:rsid w:val="00E5318B"/>
    <w:rsid w:val="00E564A4"/>
    <w:rsid w:val="00E5698A"/>
    <w:rsid w:val="00E570E2"/>
    <w:rsid w:val="00E57500"/>
    <w:rsid w:val="00E57650"/>
    <w:rsid w:val="00E60A37"/>
    <w:rsid w:val="00E6141A"/>
    <w:rsid w:val="00E63DBE"/>
    <w:rsid w:val="00E63EAE"/>
    <w:rsid w:val="00E645F5"/>
    <w:rsid w:val="00E64A7A"/>
    <w:rsid w:val="00E673E5"/>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A6C1E"/>
    <w:rsid w:val="00EB1713"/>
    <w:rsid w:val="00EB29E9"/>
    <w:rsid w:val="00EB3510"/>
    <w:rsid w:val="00EB492B"/>
    <w:rsid w:val="00EC0170"/>
    <w:rsid w:val="00EC14AD"/>
    <w:rsid w:val="00EC19A0"/>
    <w:rsid w:val="00EC2228"/>
    <w:rsid w:val="00EC2C44"/>
    <w:rsid w:val="00EC4280"/>
    <w:rsid w:val="00EC56C3"/>
    <w:rsid w:val="00EC72E1"/>
    <w:rsid w:val="00EC7E85"/>
    <w:rsid w:val="00ED02A2"/>
    <w:rsid w:val="00ED311A"/>
    <w:rsid w:val="00ED36AB"/>
    <w:rsid w:val="00ED4C14"/>
    <w:rsid w:val="00ED552B"/>
    <w:rsid w:val="00EE0E3C"/>
    <w:rsid w:val="00EE224D"/>
    <w:rsid w:val="00EE29DE"/>
    <w:rsid w:val="00EE6C7B"/>
    <w:rsid w:val="00EF1AE6"/>
    <w:rsid w:val="00EF3E55"/>
    <w:rsid w:val="00EF4824"/>
    <w:rsid w:val="00F00460"/>
    <w:rsid w:val="00F00DE8"/>
    <w:rsid w:val="00F015DD"/>
    <w:rsid w:val="00F03A04"/>
    <w:rsid w:val="00F063C3"/>
    <w:rsid w:val="00F06D07"/>
    <w:rsid w:val="00F07002"/>
    <w:rsid w:val="00F10199"/>
    <w:rsid w:val="00F1096A"/>
    <w:rsid w:val="00F114A4"/>
    <w:rsid w:val="00F119C5"/>
    <w:rsid w:val="00F137D8"/>
    <w:rsid w:val="00F13958"/>
    <w:rsid w:val="00F13ADE"/>
    <w:rsid w:val="00F1632C"/>
    <w:rsid w:val="00F178EE"/>
    <w:rsid w:val="00F2503A"/>
    <w:rsid w:val="00F271B8"/>
    <w:rsid w:val="00F31581"/>
    <w:rsid w:val="00F3209A"/>
    <w:rsid w:val="00F3281F"/>
    <w:rsid w:val="00F32CC1"/>
    <w:rsid w:val="00F3488B"/>
    <w:rsid w:val="00F37A20"/>
    <w:rsid w:val="00F37BA4"/>
    <w:rsid w:val="00F41F20"/>
    <w:rsid w:val="00F427D8"/>
    <w:rsid w:val="00F46318"/>
    <w:rsid w:val="00F466A8"/>
    <w:rsid w:val="00F511BA"/>
    <w:rsid w:val="00F5121F"/>
    <w:rsid w:val="00F51E0F"/>
    <w:rsid w:val="00F51EC7"/>
    <w:rsid w:val="00F54326"/>
    <w:rsid w:val="00F54AE6"/>
    <w:rsid w:val="00F630AF"/>
    <w:rsid w:val="00F64683"/>
    <w:rsid w:val="00F64F33"/>
    <w:rsid w:val="00F64F58"/>
    <w:rsid w:val="00F65596"/>
    <w:rsid w:val="00F65D42"/>
    <w:rsid w:val="00F67165"/>
    <w:rsid w:val="00F700A5"/>
    <w:rsid w:val="00F70482"/>
    <w:rsid w:val="00F72362"/>
    <w:rsid w:val="00F7344B"/>
    <w:rsid w:val="00F74121"/>
    <w:rsid w:val="00F7547D"/>
    <w:rsid w:val="00F75F2D"/>
    <w:rsid w:val="00F77E70"/>
    <w:rsid w:val="00F81940"/>
    <w:rsid w:val="00F86D5A"/>
    <w:rsid w:val="00F87B35"/>
    <w:rsid w:val="00F909E0"/>
    <w:rsid w:val="00F91985"/>
    <w:rsid w:val="00F9387C"/>
    <w:rsid w:val="00F938BC"/>
    <w:rsid w:val="00F941C4"/>
    <w:rsid w:val="00F959F0"/>
    <w:rsid w:val="00F968DD"/>
    <w:rsid w:val="00F975DB"/>
    <w:rsid w:val="00FA1815"/>
    <w:rsid w:val="00FA1CA7"/>
    <w:rsid w:val="00FA304E"/>
    <w:rsid w:val="00FA3188"/>
    <w:rsid w:val="00FA381B"/>
    <w:rsid w:val="00FA7BDA"/>
    <w:rsid w:val="00FB0886"/>
    <w:rsid w:val="00FB10E6"/>
    <w:rsid w:val="00FB11B4"/>
    <w:rsid w:val="00FB2054"/>
    <w:rsid w:val="00FB2245"/>
    <w:rsid w:val="00FB69A1"/>
    <w:rsid w:val="00FB6BE1"/>
    <w:rsid w:val="00FB74A8"/>
    <w:rsid w:val="00FB7949"/>
    <w:rsid w:val="00FC1941"/>
    <w:rsid w:val="00FC1977"/>
    <w:rsid w:val="00FC2FA1"/>
    <w:rsid w:val="00FC398D"/>
    <w:rsid w:val="00FC3B1A"/>
    <w:rsid w:val="00FC49CD"/>
    <w:rsid w:val="00FC552D"/>
    <w:rsid w:val="00FC6165"/>
    <w:rsid w:val="00FD0837"/>
    <w:rsid w:val="00FD1FA8"/>
    <w:rsid w:val="00FD2B93"/>
    <w:rsid w:val="00FD4576"/>
    <w:rsid w:val="00FD4E3F"/>
    <w:rsid w:val="00FD60D6"/>
    <w:rsid w:val="00FE1120"/>
    <w:rsid w:val="00FE15C1"/>
    <w:rsid w:val="00FE3067"/>
    <w:rsid w:val="00FE5386"/>
    <w:rsid w:val="00FE610E"/>
    <w:rsid w:val="00FE78B5"/>
    <w:rsid w:val="00FF0A2F"/>
    <w:rsid w:val="00FF3B97"/>
    <w:rsid w:val="00FF415C"/>
    <w:rsid w:val="00FF54DF"/>
    <w:rsid w:val="00FF60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9807"/>
  <w15:docId w15:val="{F89A8FB3-F8AD-489D-A443-EDE2D7B5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1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character" w:customStyle="1" w:styleId="ae">
    <w:name w:val="Основной текст_"/>
    <w:link w:val="5"/>
    <w:locked/>
    <w:rsid w:val="005B3E65"/>
    <w:rPr>
      <w:rFonts w:ascii="Times New Roman" w:hAnsi="Times New Roman"/>
      <w:sz w:val="26"/>
      <w:shd w:val="clear" w:color="auto" w:fill="FFFFFF"/>
    </w:rPr>
  </w:style>
  <w:style w:type="paragraph" w:customStyle="1" w:styleId="5">
    <w:name w:val="Основной текст5"/>
    <w:basedOn w:val="a"/>
    <w:link w:val="ae"/>
    <w:rsid w:val="005B3E65"/>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9C5E44"/>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23138C"/>
    <w:rPr>
      <w:rFonts w:ascii="Times New Roman" w:hAnsi="Times New Roman"/>
      <w:spacing w:val="0"/>
      <w:sz w:val="27"/>
      <w:shd w:val="clear" w:color="auto" w:fill="FFFFFF"/>
    </w:rPr>
  </w:style>
  <w:style w:type="paragraph" w:styleId="af">
    <w:name w:val="List Paragraph"/>
    <w:basedOn w:val="a"/>
    <w:uiPriority w:val="34"/>
    <w:qFormat/>
    <w:rsid w:val="00AE633B"/>
    <w:pPr>
      <w:ind w:left="720"/>
      <w:contextualSpacing/>
    </w:pPr>
  </w:style>
  <w:style w:type="table" w:styleId="af0">
    <w:name w:val="Table Grid"/>
    <w:basedOn w:val="a1"/>
    <w:uiPriority w:val="59"/>
    <w:rsid w:val="008D3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D3E23"/>
  </w:style>
  <w:style w:type="character" w:customStyle="1" w:styleId="link">
    <w:name w:val="link"/>
    <w:basedOn w:val="a0"/>
    <w:rsid w:val="008D3E23"/>
  </w:style>
  <w:style w:type="paragraph" w:customStyle="1" w:styleId="s1">
    <w:name w:val="s_1"/>
    <w:basedOn w:val="a"/>
    <w:rsid w:val="008D3E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1"/>
    <w:basedOn w:val="a"/>
    <w:rsid w:val="00AD4189"/>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af1">
    <w:name w:val="Цветовое выделение"/>
    <w:uiPriority w:val="99"/>
    <w:rsid w:val="00CC5274"/>
    <w:rPr>
      <w:b/>
      <w:color w:val="26282F"/>
    </w:rPr>
  </w:style>
  <w:style w:type="character" w:styleId="af2">
    <w:name w:val="FollowedHyperlink"/>
    <w:basedOn w:val="a0"/>
    <w:uiPriority w:val="99"/>
    <w:semiHidden/>
    <w:unhideWhenUsed/>
    <w:rsid w:val="0023665D"/>
    <w:rPr>
      <w:color w:val="800080" w:themeColor="followedHyperlink"/>
      <w:u w:val="single"/>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CEE0A-BD4A-4BB6-A0AE-12721BB31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24</Pages>
  <Words>10306</Words>
  <Characters>58750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68919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Пасеченко</dc:creator>
  <cp:keywords/>
  <dc:description/>
  <cp:lastModifiedBy>Наталья Б. Еременко</cp:lastModifiedBy>
  <cp:revision>34</cp:revision>
  <cp:lastPrinted>2018-05-23T12:50:00Z</cp:lastPrinted>
  <dcterms:created xsi:type="dcterms:W3CDTF">2016-03-28T19:40:00Z</dcterms:created>
  <dcterms:modified xsi:type="dcterms:W3CDTF">2018-05-23T12:53:00Z</dcterms:modified>
</cp:coreProperties>
</file>